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D36" w:rsidRPr="000D005F" w:rsidRDefault="00D50D36" w:rsidP="002F4353">
      <w:pPr>
        <w:widowControl w:val="0"/>
        <w:spacing w:after="160"/>
        <w:ind w:firstLine="567"/>
        <w:contextualSpacing/>
        <w:jc w:val="right"/>
        <w:rPr>
          <w:rFonts w:ascii="Arial Unicode" w:hAnsi="Arial Unicode" w:cs="Sylfaen"/>
          <w:i/>
          <w:sz w:val="20"/>
          <w:szCs w:val="20"/>
        </w:rPr>
      </w:pPr>
      <w:r w:rsidRPr="000D005F">
        <w:rPr>
          <w:rFonts w:ascii="Arial Unicode" w:hAnsi="Arial Unicode"/>
          <w:i/>
          <w:sz w:val="20"/>
          <w:szCs w:val="20"/>
        </w:rPr>
        <w:t>Приложение №</w:t>
      </w:r>
      <w:r w:rsidR="00DC558A" w:rsidRPr="000D005F">
        <w:rPr>
          <w:rFonts w:ascii="Arial Unicode" w:hAnsi="Arial Unicode"/>
          <w:i/>
          <w:sz w:val="20"/>
          <w:szCs w:val="20"/>
        </w:rPr>
        <w:t>3</w:t>
      </w:r>
    </w:p>
    <w:p w:rsidR="00D50D36" w:rsidRPr="000D005F" w:rsidRDefault="00D50D36" w:rsidP="0046324D">
      <w:pPr>
        <w:widowControl w:val="0"/>
        <w:spacing w:after="160"/>
        <w:ind w:firstLine="567"/>
        <w:contextualSpacing/>
        <w:jc w:val="right"/>
        <w:rPr>
          <w:rFonts w:ascii="Arial Unicode" w:hAnsi="Arial Unicode"/>
          <w:i/>
          <w:sz w:val="20"/>
          <w:szCs w:val="20"/>
        </w:rPr>
      </w:pPr>
      <w:r w:rsidRPr="000D005F">
        <w:rPr>
          <w:rFonts w:ascii="Arial Unicode" w:hAnsi="Arial Unicode"/>
          <w:i/>
          <w:sz w:val="20"/>
          <w:szCs w:val="20"/>
        </w:rPr>
        <w:t xml:space="preserve">к приказу Министра финансов РА </w:t>
      </w:r>
      <w:r w:rsidRPr="000D005F">
        <w:rPr>
          <w:rFonts w:ascii="Arial Unicode" w:hAnsi="Arial Unicode" w:cs="Sylfaen"/>
          <w:i/>
          <w:sz w:val="20"/>
          <w:szCs w:val="20"/>
        </w:rPr>
        <w:br/>
      </w:r>
      <w:r w:rsidR="0046324D" w:rsidRPr="000D005F">
        <w:rPr>
          <w:rFonts w:ascii="Arial Unicode" w:hAnsi="Arial Unicode"/>
          <w:i/>
          <w:sz w:val="20"/>
          <w:szCs w:val="20"/>
        </w:rPr>
        <w:t>от 01 июля 2025 года № 239-A</w:t>
      </w:r>
    </w:p>
    <w:p w:rsidR="0046324D" w:rsidRPr="000D005F" w:rsidRDefault="0046324D" w:rsidP="00D50D36">
      <w:pPr>
        <w:widowControl w:val="0"/>
        <w:spacing w:after="160" w:line="360" w:lineRule="auto"/>
        <w:ind w:right="-7" w:firstLine="567"/>
        <w:jc w:val="right"/>
        <w:rPr>
          <w:rFonts w:ascii="Arial Unicode" w:hAnsi="Arial Unicode"/>
          <w:i/>
          <w:sz w:val="20"/>
          <w:szCs w:val="20"/>
          <w:u w:val="single"/>
        </w:rPr>
      </w:pPr>
    </w:p>
    <w:p w:rsidR="00D50D36" w:rsidRPr="000D005F" w:rsidRDefault="00D50D36" w:rsidP="00D50D36">
      <w:pPr>
        <w:widowControl w:val="0"/>
        <w:spacing w:after="160" w:line="360" w:lineRule="auto"/>
        <w:ind w:right="-7" w:firstLine="567"/>
        <w:jc w:val="right"/>
        <w:rPr>
          <w:rFonts w:ascii="Arial Unicode" w:hAnsi="Arial Unicode" w:cs="Sylfaen"/>
          <w:i/>
          <w:sz w:val="20"/>
          <w:szCs w:val="20"/>
          <w:u w:val="single"/>
        </w:rPr>
      </w:pPr>
      <w:r w:rsidRPr="000D005F">
        <w:rPr>
          <w:rFonts w:ascii="Arial Unicode" w:hAnsi="Arial Unicode"/>
          <w:i/>
          <w:sz w:val="20"/>
          <w:szCs w:val="20"/>
          <w:u w:val="single"/>
        </w:rPr>
        <w:t>Типовая форма</w:t>
      </w:r>
    </w:p>
    <w:p w:rsidR="00B803BC" w:rsidRPr="000D005F" w:rsidRDefault="00B803BC" w:rsidP="00B803BC">
      <w:pPr>
        <w:widowControl w:val="0"/>
        <w:spacing w:after="160" w:line="360" w:lineRule="auto"/>
        <w:ind w:firstLine="567"/>
        <w:jc w:val="right"/>
        <w:rPr>
          <w:rFonts w:ascii="Arial Unicode" w:hAnsi="Arial Unicode" w:cs="Sylfaen"/>
          <w:i/>
          <w:sz w:val="20"/>
          <w:szCs w:val="20"/>
        </w:rPr>
      </w:pPr>
    </w:p>
    <w:p w:rsidR="00B803BC" w:rsidRPr="000D005F" w:rsidRDefault="00B803BC" w:rsidP="00B803BC">
      <w:pPr>
        <w:pStyle w:val="a3"/>
        <w:widowControl w:val="0"/>
        <w:spacing w:after="160" w:line="240" w:lineRule="auto"/>
        <w:ind w:firstLine="0"/>
        <w:jc w:val="center"/>
        <w:rPr>
          <w:rFonts w:ascii="Arial Unicode" w:hAnsi="Arial Unicode"/>
          <w:b/>
          <w:i w:val="0"/>
        </w:rPr>
      </w:pPr>
      <w:r w:rsidRPr="000D005F">
        <w:rPr>
          <w:rFonts w:ascii="Arial Unicode" w:hAnsi="Arial Unicode"/>
          <w:b/>
          <w:i w:val="0"/>
        </w:rPr>
        <w:t>ОБЪЯВЛЕНИЕ</w:t>
      </w:r>
    </w:p>
    <w:p w:rsidR="00B803BC" w:rsidRPr="000D005F" w:rsidRDefault="00B803BC" w:rsidP="00B803BC">
      <w:pPr>
        <w:pStyle w:val="HTML"/>
        <w:shd w:val="clear" w:color="auto" w:fill="F8F9FA"/>
        <w:spacing w:line="540" w:lineRule="atLeast"/>
        <w:jc w:val="center"/>
        <w:rPr>
          <w:rFonts w:ascii="Arial Unicode" w:hAnsi="Arial Unicode"/>
          <w:b/>
          <w:color w:val="202124"/>
          <w:lang w:val="ru-RU"/>
        </w:rPr>
      </w:pPr>
      <w:r w:rsidRPr="000D005F">
        <w:rPr>
          <w:rStyle w:val="y2iqfc"/>
          <w:rFonts w:ascii="Arial Unicode" w:hAnsi="Arial Unicode"/>
          <w:b/>
          <w:color w:val="202124"/>
          <w:lang w:val="ru-RU"/>
        </w:rPr>
        <w:t>О РЕЙТИНГОВОМ КОНКУРСЕ</w:t>
      </w:r>
    </w:p>
    <w:p w:rsidR="00B803BC" w:rsidRPr="000D005F" w:rsidRDefault="00B803BC" w:rsidP="00B803BC">
      <w:pPr>
        <w:pStyle w:val="a3"/>
        <w:widowControl w:val="0"/>
        <w:spacing w:after="160" w:line="240" w:lineRule="auto"/>
        <w:ind w:firstLine="0"/>
        <w:jc w:val="center"/>
        <w:rPr>
          <w:rFonts w:ascii="Arial Unicode" w:hAnsi="Arial Unicode"/>
          <w:i w:val="0"/>
        </w:rPr>
      </w:pP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202124"/>
          <w:sz w:val="20"/>
          <w:szCs w:val="20"/>
          <w:lang w:bidi="ar-SA"/>
        </w:rPr>
      </w:pPr>
      <w:r w:rsidRPr="000D005F">
        <w:rPr>
          <w:rFonts w:ascii="Arial Unicode" w:hAnsi="Arial Unicode" w:cs="Courier New"/>
          <w:color w:val="202124"/>
          <w:sz w:val="20"/>
          <w:szCs w:val="20"/>
          <w:lang w:bidi="ar-SA"/>
        </w:rPr>
        <w:t>Данный текст заявления утверждается оценочной комиссией</w:t>
      </w:r>
    </w:p>
    <w:p w:rsidR="00B803BC" w:rsidRPr="000D005F" w:rsidRDefault="00417ABB" w:rsidP="00B803BC">
      <w:pPr>
        <w:pStyle w:val="HTML"/>
        <w:shd w:val="clear" w:color="auto" w:fill="F8F9FA"/>
        <w:spacing w:line="540" w:lineRule="atLeast"/>
        <w:rPr>
          <w:rFonts w:ascii="Arial Unicode" w:hAnsi="Arial Unicode"/>
          <w:i/>
          <w:lang w:val="ru-RU"/>
        </w:rPr>
      </w:pPr>
      <w:r>
        <w:rPr>
          <w:rFonts w:ascii="Arial Unicode" w:hAnsi="Arial Unicode"/>
          <w:color w:val="202124"/>
          <w:lang w:val="ru-RU"/>
        </w:rPr>
        <w:t xml:space="preserve">Решением № </w:t>
      </w:r>
      <w:r w:rsidRPr="00417ABB">
        <w:rPr>
          <w:rFonts w:ascii="Arial Unicode" w:hAnsi="Arial Unicode"/>
          <w:color w:val="202124"/>
          <w:lang w:val="ru-RU"/>
        </w:rPr>
        <w:t>1</w:t>
      </w:r>
      <w:r w:rsidR="00B803BC" w:rsidRPr="000D005F">
        <w:rPr>
          <w:rFonts w:ascii="Arial Unicode" w:hAnsi="Arial Unicode"/>
          <w:color w:val="202124"/>
          <w:lang w:val="ru-RU"/>
        </w:rPr>
        <w:t xml:space="preserve"> </w:t>
      </w:r>
      <w:r w:rsidR="00B803BC" w:rsidRPr="00A6657F">
        <w:rPr>
          <w:rFonts w:ascii="Arial Unicode" w:hAnsi="Arial Unicode"/>
          <w:color w:val="202124"/>
          <w:lang w:val="ru-RU"/>
        </w:rPr>
        <w:t xml:space="preserve">от </w:t>
      </w:r>
      <w:r w:rsidR="00B803BC" w:rsidRPr="00A6657F">
        <w:rPr>
          <w:rFonts w:ascii="Arial Unicode" w:hAnsi="Arial Unicode"/>
          <w:i/>
          <w:lang w:val="ru-RU"/>
        </w:rPr>
        <w:t>§</w:t>
      </w:r>
      <w:r w:rsidRPr="00A6657F">
        <w:rPr>
          <w:rFonts w:ascii="Arial Unicode" w:hAnsi="Arial Unicode"/>
          <w:color w:val="202124"/>
          <w:lang w:val="ru-RU"/>
        </w:rPr>
        <w:t>19</w:t>
      </w:r>
      <w:r w:rsidR="00B803BC" w:rsidRPr="00A6657F">
        <w:rPr>
          <w:rFonts w:ascii="Arial Unicode" w:hAnsi="Arial Unicode"/>
          <w:i/>
          <w:lang w:val="ru-RU"/>
        </w:rPr>
        <w:t xml:space="preserve">¦ </w:t>
      </w:r>
      <w:r w:rsidRPr="00A6657F">
        <w:rPr>
          <w:rFonts w:ascii="Arial Unicode" w:hAnsi="Arial Unicode"/>
          <w:lang w:val="ru-RU"/>
        </w:rPr>
        <w:t>ноября</w:t>
      </w:r>
      <w:r w:rsidR="00B803BC" w:rsidRPr="000D005F">
        <w:rPr>
          <w:rFonts w:ascii="Arial Unicode" w:hAnsi="Arial Unicode"/>
          <w:color w:val="202124"/>
          <w:lang w:val="ru-RU"/>
        </w:rPr>
        <w:t xml:space="preserve"> 2025 г.</w:t>
      </w:r>
      <w:r w:rsidR="00B803BC" w:rsidRPr="000D005F">
        <w:rPr>
          <w:rFonts w:ascii="Arial Unicode" w:hAnsi="Arial Unicode"/>
          <w:i/>
          <w:lang w:val="ru-RU"/>
        </w:rPr>
        <w:t xml:space="preserve">Код процедуры </w:t>
      </w:r>
      <w:r w:rsidRPr="000D005F">
        <w:rPr>
          <w:rStyle w:val="y2iqfc"/>
          <w:rFonts w:ascii="Arial Unicode" w:hAnsi="Arial Unicode"/>
          <w:color w:val="202124"/>
          <w:lang w:val="ru-RU"/>
        </w:rPr>
        <w:t>«</w:t>
      </w:r>
      <w:r w:rsidR="004B1D72">
        <w:rPr>
          <w:rFonts w:ascii="Arial Unicode" w:eastAsia="Calibri" w:hAnsi="Arial Unicode"/>
          <w:b/>
          <w:lang w:val="af-ZA"/>
        </w:rPr>
        <w:t>ՇՄԱՀ</w:t>
      </w:r>
      <w:r w:rsidRPr="000C033D">
        <w:rPr>
          <w:rFonts w:ascii="Arial Unicode" w:eastAsia="Calibri" w:hAnsi="Arial Unicode"/>
          <w:b/>
          <w:lang w:val="af-ZA"/>
        </w:rPr>
        <w:t>1ՀԴ-</w:t>
      </w:r>
      <w:r w:rsidRPr="000C033D">
        <w:rPr>
          <w:rFonts w:ascii="Arial Unicode" w:hAnsi="Arial Unicode"/>
          <w:b/>
          <w:lang w:val="hy-AM"/>
        </w:rPr>
        <w:t>ԳՀ</w:t>
      </w:r>
      <w:r w:rsidRPr="000C033D">
        <w:rPr>
          <w:rFonts w:ascii="Arial Unicode" w:hAnsi="Arial Unicode"/>
          <w:b/>
          <w:lang w:val="af-ZA"/>
        </w:rPr>
        <w:t>ԱՇՁԲ</w:t>
      </w:r>
      <w:r w:rsidRPr="000C033D">
        <w:rPr>
          <w:rFonts w:ascii="Arial Unicode" w:hAnsi="Arial Unicode"/>
          <w:b/>
          <w:i/>
          <w:lang w:val="hy-AM"/>
        </w:rPr>
        <w:t>-2</w:t>
      </w:r>
      <w:r w:rsidRPr="000C033D">
        <w:rPr>
          <w:rFonts w:ascii="Arial Unicode" w:hAnsi="Arial Unicode"/>
          <w:b/>
          <w:i/>
          <w:lang w:val="es-ES"/>
        </w:rPr>
        <w:t>6</w:t>
      </w:r>
      <w:r w:rsidRPr="000C033D">
        <w:rPr>
          <w:rFonts w:ascii="Arial Unicode" w:hAnsi="Arial Unicode"/>
          <w:b/>
          <w:lang w:val="af-ZA"/>
        </w:rPr>
        <w:t>/</w:t>
      </w:r>
      <w:r w:rsidRPr="000C033D">
        <w:rPr>
          <w:rFonts w:ascii="Arial Unicode" w:hAnsi="Arial Unicode"/>
          <w:b/>
          <w:lang w:val="hy-AM"/>
        </w:rPr>
        <w:t>1</w:t>
      </w:r>
      <w:r w:rsidRPr="000D005F">
        <w:rPr>
          <w:rFonts w:ascii="Arial Unicode" w:hAnsi="Arial Unicode" w:cs="Sylfaen"/>
          <w:b/>
          <w:i/>
          <w:lang w:val="af-ZA"/>
        </w:rPr>
        <w:t>»</w:t>
      </w:r>
    </w:p>
    <w:p w:rsidR="00B803BC" w:rsidRPr="000D005F" w:rsidRDefault="00B803BC" w:rsidP="00B803BC">
      <w:pPr>
        <w:pStyle w:val="a3"/>
        <w:widowControl w:val="0"/>
        <w:spacing w:after="160" w:line="240" w:lineRule="auto"/>
        <w:ind w:firstLine="0"/>
        <w:jc w:val="center"/>
        <w:rPr>
          <w:rFonts w:ascii="Arial Unicode" w:hAnsi="Arial Unicode" w:cs="Arial"/>
          <w:b/>
          <w:color w:val="FF0000"/>
          <w:shd w:val="clear" w:color="auto" w:fill="FFFFFF"/>
        </w:rPr>
      </w:pPr>
    </w:p>
    <w:p w:rsidR="00B803BC" w:rsidRPr="000D005F" w:rsidRDefault="00B803BC" w:rsidP="00B803BC">
      <w:pPr>
        <w:pStyle w:val="a3"/>
        <w:widowControl w:val="0"/>
        <w:spacing w:after="160" w:line="240" w:lineRule="auto"/>
        <w:ind w:firstLine="0"/>
        <w:jc w:val="center"/>
        <w:rPr>
          <w:rFonts w:ascii="Arial Unicode" w:hAnsi="Arial Unicode"/>
          <w:b/>
          <w:i w:val="0"/>
          <w:color w:val="FF0000"/>
        </w:rPr>
      </w:pPr>
      <w:r w:rsidRPr="000D005F">
        <w:rPr>
          <w:rFonts w:ascii="Arial Unicode" w:hAnsi="Arial Unicode" w:cs="Arial"/>
          <w:b/>
          <w:color w:val="FF0000"/>
          <w:shd w:val="clear" w:color="auto" w:fill="FFFFFF"/>
        </w:rPr>
        <w:t>*В случае расхождений между армянской и русской версиями приглашения,</w:t>
      </w:r>
      <w:r w:rsidRPr="000D005F">
        <w:rPr>
          <w:rFonts w:ascii="Arial Unicode" w:hAnsi="Arial Unicode" w:cs="Arial"/>
          <w:b/>
          <w:color w:val="FF0000"/>
        </w:rPr>
        <w:br/>
      </w:r>
      <w:r w:rsidRPr="000D005F">
        <w:rPr>
          <w:rFonts w:ascii="Arial Unicode" w:hAnsi="Arial Unicode" w:cs="Arial"/>
          <w:b/>
          <w:color w:val="FF0000"/>
          <w:shd w:val="clear" w:color="auto" w:fill="FFFFFF"/>
        </w:rPr>
        <w:t>преимущество будет иметь армянская версия.</w:t>
      </w:r>
    </w:p>
    <w:p w:rsidR="00417ABB" w:rsidRPr="00417ABB" w:rsidRDefault="00417ABB" w:rsidP="00417ABB">
      <w:pPr>
        <w:tabs>
          <w:tab w:val="left" w:pos="7195"/>
        </w:tabs>
        <w:ind w:firstLine="567"/>
        <w:jc w:val="both"/>
        <w:rPr>
          <w:rFonts w:ascii="Arial Unicode" w:hAnsi="Arial Unicode"/>
          <w:sz w:val="20"/>
          <w:szCs w:val="20"/>
        </w:rPr>
      </w:pPr>
    </w:p>
    <w:p w:rsidR="00B803BC" w:rsidRPr="00417ABB" w:rsidRDefault="00417ABB" w:rsidP="00417ABB">
      <w:pPr>
        <w:pStyle w:val="a3"/>
        <w:widowControl w:val="0"/>
        <w:spacing w:after="160" w:line="240" w:lineRule="auto"/>
        <w:ind w:firstLine="0"/>
        <w:rPr>
          <w:rFonts w:ascii="Arial Unicode" w:hAnsi="Arial Unicode"/>
          <w:i w:val="0"/>
        </w:rPr>
      </w:pPr>
      <w:r w:rsidRPr="00417ABB">
        <w:rPr>
          <w:rFonts w:ascii="Arial Unicode" w:hAnsi="Arial Unicode"/>
          <w:i w:val="0"/>
        </w:rPr>
        <w:t xml:space="preserve">Клиент: «Основная школа Артика  №1  » Ширакского область РА, расположена в г. Артик   улица Туманяна 34 объявляет о запросе котировок, которая реализуется в один этап </w:t>
      </w:r>
    </w:p>
    <w:p w:rsidR="00B803BC" w:rsidRPr="000D005F" w:rsidRDefault="00B803BC" w:rsidP="00B803BC">
      <w:pPr>
        <w:pStyle w:val="a3"/>
        <w:widowControl w:val="0"/>
        <w:spacing w:after="160" w:line="240" w:lineRule="auto"/>
        <w:ind w:firstLine="567"/>
        <w:rPr>
          <w:rFonts w:ascii="Arial Unicode" w:hAnsi="Arial Unicode"/>
          <w:i w:val="0"/>
          <w:spacing w:val="6"/>
        </w:rPr>
      </w:pPr>
      <w:r w:rsidRPr="000D005F">
        <w:rPr>
          <w:rFonts w:ascii="Arial Unicode" w:hAnsi="Arial Unicode"/>
          <w:i w:val="0"/>
        </w:rPr>
        <w:t>Участнику, отобранному по итогам настоящей процедуры, в</w:t>
      </w:r>
      <w:r w:rsidRPr="000D005F">
        <w:rPr>
          <w:rFonts w:ascii="Courier New" w:hAnsi="Courier New" w:cs="Courier New"/>
          <w:i w:val="0"/>
          <w:lang w:val="en-US"/>
        </w:rPr>
        <w:t> </w:t>
      </w:r>
      <w:r w:rsidRPr="000D005F">
        <w:rPr>
          <w:rFonts w:ascii="Arial Unicode" w:hAnsi="Arial Unicode"/>
          <w:i w:val="0"/>
          <w:spacing w:val="6"/>
        </w:rPr>
        <w:t>установленном</w:t>
      </w:r>
      <w:r w:rsidRPr="000D005F">
        <w:rPr>
          <w:rFonts w:ascii="Courier New" w:hAnsi="Courier New" w:cs="Courier New"/>
          <w:i w:val="0"/>
          <w:spacing w:val="6"/>
          <w:lang w:val="en-US"/>
        </w:rPr>
        <w:t> </w:t>
      </w:r>
      <w:r w:rsidRPr="000D005F">
        <w:rPr>
          <w:rFonts w:ascii="Arial Unicode" w:hAnsi="Arial Unicode"/>
          <w:i w:val="0"/>
          <w:spacing w:val="6"/>
        </w:rPr>
        <w:t xml:space="preserve">порядке будет предложено заключить договор на поставку </w:t>
      </w:r>
    </w:p>
    <w:p w:rsidR="00036432" w:rsidRPr="004B1D72" w:rsidRDefault="004B1D72" w:rsidP="00036432">
      <w:pPr>
        <w:pStyle w:val="a3"/>
        <w:widowControl w:val="0"/>
        <w:spacing w:line="240" w:lineRule="auto"/>
        <w:ind w:firstLine="0"/>
        <w:rPr>
          <w:rFonts w:ascii="Arial Unicode" w:hAnsi="Arial Unicode"/>
          <w:i w:val="0"/>
          <w:sz w:val="18"/>
          <w:szCs w:val="18"/>
        </w:rPr>
      </w:pPr>
      <w:r w:rsidRPr="004B1D72">
        <w:rPr>
          <w:rFonts w:ascii="Arial Unicode" w:hAnsi="Arial Unicode" w:cs="Courier New"/>
          <w:color w:val="1F1F1F"/>
          <w:sz w:val="18"/>
          <w:szCs w:val="18"/>
          <w:lang w:bidi="ar-SA"/>
        </w:rPr>
        <w:t>ДЛЯ НУЖД «</w:t>
      </w:r>
      <w:r w:rsidRPr="004B1D72">
        <w:rPr>
          <w:rFonts w:ascii="Sylfaen" w:hAnsi="Sylfaen"/>
          <w:sz w:val="18"/>
          <w:szCs w:val="18"/>
        </w:rPr>
        <w:t xml:space="preserve"> ШИРАКСКОЙ ОБЛАСТИ РА «</w:t>
      </w:r>
      <w:r w:rsidRPr="004B1D72">
        <w:rPr>
          <w:rFonts w:ascii="Arial Unicode" w:hAnsi="Arial Unicode"/>
          <w:sz w:val="18"/>
          <w:szCs w:val="18"/>
        </w:rPr>
        <w:t>Основная школа Артика  №1</w:t>
      </w:r>
      <w:r w:rsidRPr="004B1D72">
        <w:rPr>
          <w:rFonts w:ascii="Sylfaen" w:hAnsi="Sylfaen"/>
          <w:sz w:val="18"/>
          <w:szCs w:val="18"/>
        </w:rPr>
        <w:t>»ГНКО</w:t>
      </w:r>
      <w:r w:rsidRPr="004B1D72">
        <w:rPr>
          <w:rFonts w:ascii="Arial Unicode" w:hAnsi="Arial Unicode" w:cs="Courier New"/>
          <w:color w:val="1F1F1F"/>
          <w:sz w:val="18"/>
          <w:szCs w:val="18"/>
          <w:lang w:bidi="ar-SA"/>
        </w:rPr>
        <w:t>»: частичная реновация спортивного зала</w:t>
      </w:r>
      <w:r w:rsidR="00036432" w:rsidRPr="00036432">
        <w:rPr>
          <w:rFonts w:ascii="Arial Unicode" w:hAnsi="Arial Unicode"/>
          <w:i w:val="0"/>
          <w:sz w:val="18"/>
          <w:szCs w:val="18"/>
        </w:rPr>
        <w:t xml:space="preserve">   </w:t>
      </w:r>
      <w:r w:rsidR="00036432" w:rsidRPr="004B1D72">
        <w:rPr>
          <w:rFonts w:ascii="Arial Unicode" w:hAnsi="Arial Unicode"/>
          <w:i w:val="0"/>
          <w:sz w:val="18"/>
          <w:szCs w:val="18"/>
        </w:rPr>
        <w:t xml:space="preserve"> (далее — договор).</w:t>
      </w:r>
    </w:p>
    <w:p w:rsidR="004B1D72" w:rsidRPr="004B1D72" w:rsidRDefault="004B1D72" w:rsidP="004B1D72">
      <w:pPr>
        <w:jc w:val="center"/>
        <w:rPr>
          <w:rFonts w:ascii="Arial Unicode" w:hAnsi="Arial Unicode" w:cs="Courier New"/>
          <w:color w:val="1F1F1F"/>
          <w:sz w:val="18"/>
          <w:szCs w:val="18"/>
          <w:lang w:bidi="ar-SA"/>
        </w:rPr>
      </w:pPr>
    </w:p>
    <w:p w:rsidR="00B803BC" w:rsidRPr="000D005F" w:rsidRDefault="00B803BC" w:rsidP="00B803BC">
      <w:pPr>
        <w:pStyle w:val="a3"/>
        <w:widowControl w:val="0"/>
        <w:spacing w:after="160" w:line="240" w:lineRule="auto"/>
        <w:ind w:left="2835" w:firstLine="0"/>
        <w:rPr>
          <w:rFonts w:ascii="Arial Unicode" w:hAnsi="Arial Unicode"/>
          <w:i w:val="0"/>
        </w:rPr>
      </w:pPr>
      <w:r w:rsidRPr="000D005F">
        <w:rPr>
          <w:rFonts w:ascii="Arial Unicode" w:hAnsi="Arial Unicode"/>
          <w:i w:val="0"/>
        </w:rPr>
        <w:t>Наименование работы</w:t>
      </w:r>
    </w:p>
    <w:p w:rsidR="00B803BC" w:rsidRPr="000D005F" w:rsidRDefault="00B803BC" w:rsidP="00B803BC">
      <w:pPr>
        <w:pStyle w:val="a3"/>
        <w:widowControl w:val="0"/>
        <w:spacing w:after="160" w:line="240" w:lineRule="auto"/>
        <w:ind w:firstLine="567"/>
        <w:rPr>
          <w:rFonts w:ascii="Arial Unicode" w:hAnsi="Arial Unicode"/>
          <w:i w:val="0"/>
        </w:rPr>
      </w:pPr>
      <w:r w:rsidRPr="000D005F">
        <w:rPr>
          <w:rFonts w:ascii="Arial Unicode" w:hAnsi="Arial Unicode"/>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D005F">
        <w:rPr>
          <w:rFonts w:ascii="Courier New" w:hAnsi="Courier New" w:cs="Courier New"/>
          <w:i w:val="0"/>
          <w:lang w:val="en-US"/>
        </w:rPr>
        <w:t> </w:t>
      </w:r>
      <w:r w:rsidRPr="000D005F">
        <w:rPr>
          <w:rFonts w:ascii="Arial Unicode" w:hAnsi="Arial Unicode"/>
          <w:i w:val="0"/>
        </w:rPr>
        <w:t>настоящей процедуре.</w:t>
      </w:r>
    </w:p>
    <w:p w:rsidR="00B803BC" w:rsidRPr="000D005F" w:rsidRDefault="00B803BC" w:rsidP="00B803BC">
      <w:pPr>
        <w:pStyle w:val="a3"/>
        <w:widowControl w:val="0"/>
        <w:spacing w:after="160" w:line="240" w:lineRule="auto"/>
        <w:ind w:firstLine="567"/>
        <w:rPr>
          <w:rFonts w:ascii="Arial Unicode" w:hAnsi="Arial Unicode"/>
          <w:i w:val="0"/>
        </w:rPr>
      </w:pPr>
      <w:r w:rsidRPr="000D005F">
        <w:rPr>
          <w:rFonts w:ascii="Arial Unicode" w:hAnsi="Arial Unicode"/>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B803BC" w:rsidRPr="000D005F" w:rsidRDefault="00B803BC" w:rsidP="00B803BC">
      <w:pPr>
        <w:pStyle w:val="a3"/>
        <w:widowControl w:val="0"/>
        <w:spacing w:after="160" w:line="240" w:lineRule="auto"/>
        <w:ind w:firstLine="567"/>
        <w:rPr>
          <w:rFonts w:ascii="Arial Unicode" w:hAnsi="Arial Unicode"/>
          <w:i w:val="0"/>
          <w:spacing w:val="-6"/>
        </w:rPr>
      </w:pPr>
      <w:r w:rsidRPr="000D005F">
        <w:rPr>
          <w:rFonts w:ascii="Arial Unicode" w:hAnsi="Arial Unicode"/>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D005F">
        <w:rPr>
          <w:rFonts w:ascii="Courier New" w:hAnsi="Courier New" w:cs="Courier New"/>
          <w:i w:val="0"/>
          <w:spacing w:val="-6"/>
          <w:lang w:val="en-US"/>
        </w:rPr>
        <w:t> </w:t>
      </w:r>
      <w:r w:rsidRPr="000D005F">
        <w:rPr>
          <w:rFonts w:ascii="Arial Unicode" w:hAnsi="Arial Unicode"/>
          <w:i w:val="0"/>
          <w:spacing w:val="-6"/>
        </w:rPr>
        <w:t xml:space="preserve">электронной форме в течение рабочего дня, следующего за днем получения заявления. </w:t>
      </w:r>
    </w:p>
    <w:p w:rsidR="00B803BC" w:rsidRPr="000D005F" w:rsidRDefault="00417ABB" w:rsidP="00B803BC">
      <w:pPr>
        <w:pStyle w:val="a3"/>
        <w:widowControl w:val="0"/>
        <w:spacing w:after="160" w:line="240" w:lineRule="auto"/>
        <w:ind w:firstLine="567"/>
        <w:rPr>
          <w:rFonts w:ascii="Arial Unicode" w:hAnsi="Arial Unicode"/>
          <w:i w:val="0"/>
        </w:rPr>
      </w:pPr>
      <w:r w:rsidRPr="00417ABB">
        <w:rPr>
          <w:rFonts w:ascii="Arial Unicode" w:hAnsi="Arial Unicode"/>
          <w:i w:val="0"/>
        </w:rPr>
        <w:t>Котировочные запросы должны быть представлены в «Основная школа   г Артика №1 » Шираксого область РА,  г. Артик   улица Т</w:t>
      </w:r>
      <w:r w:rsidR="00036432">
        <w:rPr>
          <w:rFonts w:ascii="Arial Unicode" w:hAnsi="Arial Unicode"/>
          <w:i w:val="0"/>
        </w:rPr>
        <w:t>уманян 34 в бумажной форме до 1</w:t>
      </w:r>
      <w:r w:rsidR="00036432" w:rsidRPr="00036432">
        <w:rPr>
          <w:rFonts w:ascii="Arial Unicode" w:hAnsi="Arial Unicode"/>
          <w:i w:val="0"/>
        </w:rPr>
        <w:t>5</w:t>
      </w:r>
      <w:r w:rsidRPr="00417ABB">
        <w:rPr>
          <w:rFonts w:ascii="Arial Unicode" w:hAnsi="Arial Unicode"/>
          <w:i w:val="0"/>
        </w:rPr>
        <w:t>;00 на 7-й день с даты публикации этого объявления</w:t>
      </w:r>
      <w:r w:rsidR="00B803BC" w:rsidRPr="000D005F">
        <w:rPr>
          <w:rFonts w:ascii="Arial Unicode" w:hAnsi="Arial Unicode"/>
          <w:i w:val="0"/>
        </w:rPr>
        <w:t>.</w:t>
      </w:r>
    </w:p>
    <w:p w:rsidR="00A6657F" w:rsidRDefault="00B803BC" w:rsidP="00A6657F">
      <w:pPr>
        <w:pStyle w:val="a3"/>
        <w:widowControl w:val="0"/>
        <w:spacing w:after="160" w:line="240" w:lineRule="auto"/>
        <w:ind w:firstLine="567"/>
        <w:rPr>
          <w:rFonts w:ascii="Arial Unicode" w:hAnsi="Arial Unicode"/>
          <w:i w:val="0"/>
          <w:lang w:val="en-US"/>
        </w:rPr>
      </w:pPr>
      <w:r w:rsidRPr="000D005F">
        <w:rPr>
          <w:rFonts w:ascii="Arial Unicode" w:hAnsi="Arial Unicode"/>
          <w:i w:val="0"/>
        </w:rPr>
        <w:t>Кроме армянского языка заявки могут быть поданы также на английском или русском языке.</w:t>
      </w:r>
    </w:p>
    <w:p w:rsidR="00417ABB" w:rsidRPr="00A6657F" w:rsidRDefault="00417ABB" w:rsidP="00A6657F">
      <w:pPr>
        <w:pStyle w:val="a3"/>
        <w:widowControl w:val="0"/>
        <w:spacing w:after="160" w:line="240" w:lineRule="auto"/>
        <w:ind w:firstLine="567"/>
        <w:rPr>
          <w:rFonts w:ascii="Arial Unicode" w:hAnsi="Arial Unicode"/>
          <w:i w:val="0"/>
        </w:rPr>
      </w:pPr>
      <w:r w:rsidRPr="00417ABB">
        <w:rPr>
          <w:rFonts w:ascii="Arial Unicode" w:hAnsi="Arial Unicode"/>
        </w:rPr>
        <w:t xml:space="preserve">Открытие торгов состоится в, ««Основная школа   г Артика №1 » Шираксого область РА,  г. Артик   улица Туманян 34 </w:t>
      </w:r>
      <w:r w:rsidRPr="00417ABB">
        <w:rPr>
          <w:rFonts w:ascii="Arial Unicode" w:hAnsi="Arial Unicode"/>
          <w:lang w:val="hy-AM"/>
        </w:rPr>
        <w:t xml:space="preserve">  </w:t>
      </w:r>
      <w:r w:rsidRPr="00417ABB">
        <w:rPr>
          <w:rFonts w:ascii="Arial Unicode" w:hAnsi="Arial Unicode"/>
        </w:rPr>
        <w:t>202</w:t>
      </w:r>
      <w:r w:rsidRPr="00417ABB">
        <w:rPr>
          <w:rFonts w:ascii="Arial Unicode" w:hAnsi="Arial Unicode"/>
          <w:lang w:val="hy-AM"/>
        </w:rPr>
        <w:t>5</w:t>
      </w:r>
      <w:r w:rsidR="00036432">
        <w:rPr>
          <w:rFonts w:ascii="Arial Unicode" w:hAnsi="Arial Unicode"/>
        </w:rPr>
        <w:t xml:space="preserve"> года,  26  ноября  в 1</w:t>
      </w:r>
      <w:r w:rsidR="00036432" w:rsidRPr="00036432">
        <w:rPr>
          <w:rFonts w:ascii="Arial Unicode" w:hAnsi="Arial Unicode"/>
        </w:rPr>
        <w:t>5</w:t>
      </w:r>
      <w:r w:rsidRPr="00417ABB">
        <w:rPr>
          <w:rFonts w:ascii="Arial Unicode" w:hAnsi="Arial Unicode"/>
        </w:rPr>
        <w:t>;00:</w:t>
      </w:r>
    </w:p>
    <w:p w:rsidR="00B803BC" w:rsidRPr="000D005F" w:rsidRDefault="00B803BC" w:rsidP="00A6657F">
      <w:pPr>
        <w:pStyle w:val="a3"/>
        <w:widowControl w:val="0"/>
        <w:spacing w:after="160" w:line="240" w:lineRule="auto"/>
        <w:ind w:firstLine="567"/>
        <w:rPr>
          <w:rFonts w:ascii="Arial Unicode" w:hAnsi="Arial Unicode"/>
          <w:i w:val="0"/>
        </w:rPr>
      </w:pPr>
      <w:r w:rsidRPr="00417ABB">
        <w:rPr>
          <w:rFonts w:ascii="Arial Unicode" w:hAnsi="Arial Unicode"/>
          <w:i w:val="0"/>
        </w:rPr>
        <w:t>.</w:t>
      </w:r>
      <w:r w:rsidRPr="000D005F">
        <w:rPr>
          <w:rFonts w:ascii="Arial Unicode" w:hAnsi="Arial Unicode"/>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B803BC" w:rsidRPr="000D005F" w:rsidRDefault="00B803BC" w:rsidP="00B803BC">
      <w:pPr>
        <w:pStyle w:val="a3"/>
        <w:widowControl w:val="0"/>
        <w:spacing w:after="160" w:line="240" w:lineRule="auto"/>
        <w:ind w:firstLine="567"/>
        <w:rPr>
          <w:rFonts w:ascii="Arial Unicode" w:hAnsi="Arial Unicode"/>
          <w:i w:val="0"/>
        </w:rPr>
      </w:pPr>
      <w:r w:rsidRPr="000D005F">
        <w:rPr>
          <w:rFonts w:ascii="Arial Unicode" w:hAnsi="Arial Unicode"/>
          <w:i w:val="0"/>
        </w:rPr>
        <w:t>Для получения дополнительной информации, связанной с настоящим</w:t>
      </w:r>
      <w:r w:rsidRPr="000D005F">
        <w:rPr>
          <w:rFonts w:ascii="Courier New" w:hAnsi="Courier New" w:cs="Courier New"/>
          <w:i w:val="0"/>
          <w:lang w:val="en-US"/>
        </w:rPr>
        <w:t> </w:t>
      </w:r>
      <w:r w:rsidRPr="000D005F">
        <w:rPr>
          <w:rFonts w:ascii="Arial Unicode" w:hAnsi="Arial Unicode"/>
          <w:i w:val="0"/>
        </w:rPr>
        <w:t xml:space="preserve">объявлением, можете обратиться к секретарю Оценочной комиссии </w:t>
      </w:r>
    </w:p>
    <w:p w:rsidR="00B803BC" w:rsidRPr="008C0535" w:rsidRDefault="00A85EF9" w:rsidP="00B803BC">
      <w:pPr>
        <w:pStyle w:val="HTML"/>
        <w:shd w:val="clear" w:color="auto" w:fill="F8F9FA"/>
        <w:spacing w:line="540" w:lineRule="atLeast"/>
        <w:rPr>
          <w:rFonts w:ascii="Arial Unicode" w:hAnsi="Arial Unicode"/>
          <w:color w:val="202124"/>
          <w:lang w:val="ru-RU"/>
        </w:rPr>
      </w:pPr>
      <w:r w:rsidRPr="008C0535">
        <w:rPr>
          <w:rFonts w:ascii="Arial Unicode" w:hAnsi="Arial Unicode"/>
          <w:color w:val="202124"/>
          <w:lang w:val="ru-RU"/>
        </w:rPr>
        <w:lastRenderedPageBreak/>
        <w:t>А. Мелконян</w:t>
      </w:r>
    </w:p>
    <w:p w:rsidR="008C0535" w:rsidRPr="008C0535" w:rsidRDefault="00B803BC" w:rsidP="008C0535">
      <w:pPr>
        <w:pStyle w:val="a3"/>
        <w:widowControl w:val="0"/>
        <w:spacing w:after="160" w:line="240" w:lineRule="auto"/>
        <w:ind w:firstLine="0"/>
        <w:rPr>
          <w:rFonts w:ascii="Arial Unicode" w:hAnsi="Arial Unicode"/>
          <w:i w:val="0"/>
        </w:rPr>
      </w:pPr>
      <w:r w:rsidRPr="000D005F">
        <w:rPr>
          <w:rFonts w:ascii="Arial Unicode" w:hAnsi="Arial Unicode"/>
          <w:i w:val="0"/>
        </w:rPr>
        <w:t>имя, фамилия</w:t>
      </w:r>
    </w:p>
    <w:p w:rsidR="00B803BC" w:rsidRPr="008C0535" w:rsidRDefault="00B803BC" w:rsidP="008C0535">
      <w:pPr>
        <w:pStyle w:val="a3"/>
        <w:widowControl w:val="0"/>
        <w:spacing w:after="160" w:line="240" w:lineRule="auto"/>
        <w:ind w:firstLine="0"/>
        <w:rPr>
          <w:rFonts w:ascii="Arial Unicode" w:hAnsi="Arial Unicode"/>
          <w:i w:val="0"/>
        </w:rPr>
      </w:pPr>
      <w:r w:rsidRPr="000D005F">
        <w:rPr>
          <w:rFonts w:ascii="Arial Unicode" w:hAnsi="Arial Unicode"/>
          <w:i w:val="0"/>
        </w:rPr>
        <w:t xml:space="preserve">        Телефон </w:t>
      </w:r>
      <w:r w:rsidR="008C0535" w:rsidRPr="00142375">
        <w:rPr>
          <w:rFonts w:ascii="Sylfaen" w:hAnsi="Sylfaen"/>
          <w:b/>
          <w:i w:val="0"/>
          <w:lang w:val="hy-AM"/>
        </w:rPr>
        <w:t>0</w:t>
      </w:r>
      <w:r w:rsidR="008C0535">
        <w:rPr>
          <w:rFonts w:ascii="Sylfaen" w:hAnsi="Sylfaen"/>
          <w:b/>
          <w:i w:val="0"/>
          <w:lang w:val="af-ZA"/>
        </w:rPr>
        <w:t>77-16-44-99</w:t>
      </w:r>
    </w:p>
    <w:p w:rsidR="00B803BC" w:rsidRDefault="00B803BC" w:rsidP="008C0535">
      <w:pPr>
        <w:pStyle w:val="a3"/>
        <w:widowControl w:val="0"/>
        <w:spacing w:after="160" w:line="240" w:lineRule="auto"/>
        <w:ind w:firstLine="0"/>
        <w:rPr>
          <w:rFonts w:ascii="Sylfaen" w:hAnsi="Sylfaen"/>
          <w:b/>
          <w:i w:val="0"/>
          <w:lang w:val="af-ZA"/>
        </w:rPr>
      </w:pPr>
      <w:r w:rsidRPr="000D005F">
        <w:rPr>
          <w:rFonts w:ascii="Arial Unicode" w:hAnsi="Arial Unicode"/>
          <w:i w:val="0"/>
        </w:rPr>
        <w:t xml:space="preserve">Электронная почта </w:t>
      </w:r>
      <w:hyperlink r:id="rId8" w:history="1">
        <w:r w:rsidR="00A6657F" w:rsidRPr="0042784B">
          <w:rPr>
            <w:rStyle w:val="a9"/>
            <w:rFonts w:ascii="Sylfaen" w:hAnsi="Sylfaen"/>
            <w:b/>
            <w:i w:val="0"/>
            <w:lang w:val="af-ZA"/>
          </w:rPr>
          <w:t>melkonyananahit32@gmail.com</w:t>
        </w:r>
      </w:hyperlink>
    </w:p>
    <w:p w:rsidR="00A6657F" w:rsidRDefault="00A6657F" w:rsidP="008C0535">
      <w:pPr>
        <w:pStyle w:val="a3"/>
        <w:widowControl w:val="0"/>
        <w:spacing w:after="160" w:line="240" w:lineRule="auto"/>
        <w:ind w:firstLine="0"/>
        <w:rPr>
          <w:rFonts w:ascii="Sylfaen" w:hAnsi="Sylfaen"/>
          <w:b/>
          <w:i w:val="0"/>
          <w:lang w:val="af-ZA"/>
        </w:rPr>
      </w:pPr>
    </w:p>
    <w:p w:rsidR="00A6657F" w:rsidRPr="00417ABB" w:rsidRDefault="00A6657F" w:rsidP="008C0535">
      <w:pPr>
        <w:pStyle w:val="a3"/>
        <w:widowControl w:val="0"/>
        <w:spacing w:after="160" w:line="240" w:lineRule="auto"/>
        <w:ind w:firstLine="0"/>
        <w:rPr>
          <w:rFonts w:ascii="Arial Unicode" w:hAnsi="Arial Unicode"/>
        </w:rPr>
      </w:pPr>
    </w:p>
    <w:p w:rsidR="00417ABB" w:rsidRPr="00F928E2" w:rsidRDefault="00B803BC" w:rsidP="00417ABB">
      <w:pPr>
        <w:ind w:firstLine="720"/>
        <w:jc w:val="center"/>
        <w:rPr>
          <w:rFonts w:ascii="Arial Unicode" w:hAnsi="Arial Unicode"/>
          <w:b/>
          <w:sz w:val="20"/>
          <w:szCs w:val="20"/>
        </w:rPr>
      </w:pPr>
      <w:r w:rsidRPr="00417ABB">
        <w:rPr>
          <w:rFonts w:ascii="Arial Unicode" w:hAnsi="Arial Unicode"/>
        </w:rPr>
        <w:t xml:space="preserve">Заказчик  </w:t>
      </w:r>
      <w:r w:rsidR="008C0535">
        <w:rPr>
          <w:rFonts w:ascii="Arial Unicode" w:hAnsi="Arial Unicode"/>
          <w:b/>
          <w:sz w:val="20"/>
          <w:szCs w:val="20"/>
        </w:rPr>
        <w:t xml:space="preserve"> </w:t>
      </w:r>
      <w:r w:rsidR="008C0535" w:rsidRPr="008C0535">
        <w:rPr>
          <w:rFonts w:ascii="Arial Unicode" w:hAnsi="Arial Unicode"/>
          <w:b/>
          <w:sz w:val="20"/>
          <w:szCs w:val="20"/>
        </w:rPr>
        <w:t>&lt;&lt;</w:t>
      </w:r>
      <w:r w:rsidR="008C0535">
        <w:rPr>
          <w:rFonts w:ascii="Arial Unicode" w:hAnsi="Arial Unicode"/>
          <w:b/>
          <w:sz w:val="20"/>
          <w:szCs w:val="20"/>
        </w:rPr>
        <w:t xml:space="preserve"> Основная школа Артика  №1 </w:t>
      </w:r>
      <w:r w:rsidR="008C0535" w:rsidRPr="008C0535">
        <w:rPr>
          <w:rFonts w:ascii="Arial Unicode" w:hAnsi="Arial Unicode"/>
          <w:b/>
          <w:sz w:val="20"/>
          <w:szCs w:val="20"/>
        </w:rPr>
        <w:t>&gt;&gt;</w:t>
      </w:r>
      <w:r w:rsidR="00417ABB" w:rsidRPr="00417ABB">
        <w:rPr>
          <w:rFonts w:ascii="Arial Unicode" w:hAnsi="Arial Unicode"/>
          <w:b/>
          <w:sz w:val="20"/>
          <w:szCs w:val="20"/>
        </w:rPr>
        <w:t xml:space="preserve"> </w:t>
      </w:r>
      <w:r w:rsidR="008C0535" w:rsidRPr="008C0535">
        <w:rPr>
          <w:rFonts w:ascii="Sylfaen" w:hAnsi="Sylfaen"/>
          <w:b/>
          <w:color w:val="000000" w:themeColor="text1"/>
          <w:sz w:val="22"/>
          <w:szCs w:val="22"/>
        </w:rPr>
        <w:t>ГНКО</w:t>
      </w:r>
    </w:p>
    <w:p w:rsidR="00B803BC" w:rsidRPr="000D005F" w:rsidRDefault="00B803BC" w:rsidP="00B803BC">
      <w:pPr>
        <w:pStyle w:val="a3"/>
        <w:widowControl w:val="0"/>
        <w:spacing w:after="160" w:line="240" w:lineRule="auto"/>
        <w:rPr>
          <w:rFonts w:ascii="Arial Unicode" w:hAnsi="Arial Unicode"/>
          <w:color w:val="202124"/>
        </w:rPr>
      </w:pPr>
    </w:p>
    <w:p w:rsidR="00B803BC" w:rsidRPr="000D005F" w:rsidRDefault="00A85EF9" w:rsidP="00B803BC">
      <w:pPr>
        <w:pStyle w:val="aa"/>
        <w:widowControl w:val="0"/>
        <w:spacing w:after="160"/>
        <w:ind w:firstLine="567"/>
        <w:rPr>
          <w:rFonts w:ascii="Arial Unicode" w:hAnsi="Arial Unicode"/>
          <w:i/>
          <w:sz w:val="20"/>
          <w:szCs w:val="20"/>
        </w:rPr>
      </w:pPr>
      <w:r w:rsidRPr="008C0535">
        <w:rPr>
          <w:rFonts w:ascii="Arial Unicode" w:hAnsi="Arial Unicode"/>
          <w:i/>
          <w:sz w:val="20"/>
          <w:szCs w:val="20"/>
        </w:rPr>
        <w:t xml:space="preserve">                                                      </w:t>
      </w:r>
      <w:r w:rsidR="00B803BC" w:rsidRPr="000D005F">
        <w:rPr>
          <w:rFonts w:ascii="Arial Unicode" w:hAnsi="Arial Unicode"/>
          <w:i/>
          <w:sz w:val="20"/>
          <w:szCs w:val="20"/>
        </w:rPr>
        <w:t xml:space="preserve"> Наименование</w:t>
      </w: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Настоящее приглашение и объявление Процесс закупки будет организован на основании части 6 статьи 15 Закона РА «О закупках».</w:t>
      </w: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p>
    <w:p w:rsidR="00B803BC" w:rsidRPr="000D005F" w:rsidRDefault="00B803BC" w:rsidP="00B803B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Выполнение работ, предусмотренных договором, осуществляется при наличии финансовых средств на эти цели и после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на исполнение договора в указанных целях.</w:t>
      </w:r>
    </w:p>
    <w:p w:rsidR="00915A97" w:rsidRPr="000D005F" w:rsidRDefault="00915A97" w:rsidP="00B46D58">
      <w:pPr>
        <w:pStyle w:val="a3"/>
        <w:widowControl w:val="0"/>
        <w:spacing w:after="160" w:line="240" w:lineRule="auto"/>
        <w:ind w:left="3969" w:firstLine="0"/>
        <w:rPr>
          <w:rFonts w:ascii="Arial Unicode" w:hAnsi="Arial Unicode"/>
          <w:i w:val="0"/>
        </w:rPr>
      </w:pPr>
    </w:p>
    <w:p w:rsidR="00C02D1C" w:rsidRPr="000D005F" w:rsidRDefault="00C02D1C" w:rsidP="00B46D58">
      <w:pPr>
        <w:pStyle w:val="aa"/>
        <w:widowControl w:val="0"/>
        <w:spacing w:after="160"/>
        <w:ind w:firstLine="567"/>
        <w:jc w:val="right"/>
        <w:rPr>
          <w:rFonts w:ascii="Arial Unicode" w:hAnsi="Arial Unicode"/>
          <w:i/>
          <w:sz w:val="20"/>
          <w:szCs w:val="20"/>
        </w:rPr>
      </w:pPr>
    </w:p>
    <w:p w:rsidR="00B803BC" w:rsidRPr="000D005F" w:rsidRDefault="00B803BC" w:rsidP="00B46D58">
      <w:pPr>
        <w:pStyle w:val="aa"/>
        <w:widowControl w:val="0"/>
        <w:spacing w:after="160"/>
        <w:ind w:firstLine="567"/>
        <w:jc w:val="right"/>
        <w:rPr>
          <w:rFonts w:ascii="Arial Unicode" w:hAnsi="Arial Unicode"/>
          <w:i/>
          <w:sz w:val="20"/>
          <w:szCs w:val="20"/>
        </w:rPr>
      </w:pPr>
    </w:p>
    <w:p w:rsidR="00B803BC" w:rsidRPr="000D005F" w:rsidRDefault="00B803BC" w:rsidP="00B46D58">
      <w:pPr>
        <w:pStyle w:val="aa"/>
        <w:widowControl w:val="0"/>
        <w:spacing w:after="160"/>
        <w:ind w:firstLine="567"/>
        <w:jc w:val="right"/>
        <w:rPr>
          <w:rFonts w:ascii="Arial Unicode" w:hAnsi="Arial Unicode"/>
          <w:i/>
          <w:sz w:val="20"/>
          <w:szCs w:val="20"/>
        </w:rPr>
      </w:pPr>
    </w:p>
    <w:p w:rsidR="00B803BC" w:rsidRPr="000D005F" w:rsidRDefault="00B803BC" w:rsidP="00B46D58">
      <w:pPr>
        <w:pStyle w:val="aa"/>
        <w:widowControl w:val="0"/>
        <w:spacing w:after="160"/>
        <w:ind w:firstLine="567"/>
        <w:jc w:val="right"/>
        <w:rPr>
          <w:rFonts w:ascii="Arial Unicode" w:hAnsi="Arial Unicode"/>
          <w:i/>
          <w:sz w:val="20"/>
          <w:szCs w:val="20"/>
        </w:rPr>
      </w:pPr>
    </w:p>
    <w:p w:rsidR="00B803BC" w:rsidRPr="000D005F" w:rsidRDefault="00B803BC" w:rsidP="00B46D58">
      <w:pPr>
        <w:pStyle w:val="aa"/>
        <w:widowControl w:val="0"/>
        <w:spacing w:after="160"/>
        <w:ind w:firstLine="567"/>
        <w:jc w:val="right"/>
        <w:rPr>
          <w:rFonts w:ascii="Arial Unicode" w:hAnsi="Arial Unicode"/>
          <w:i/>
          <w:sz w:val="20"/>
          <w:szCs w:val="20"/>
        </w:rPr>
      </w:pPr>
    </w:p>
    <w:p w:rsidR="00B803BC" w:rsidRPr="000D005F" w:rsidRDefault="00B803BC" w:rsidP="00B803BC">
      <w:pPr>
        <w:pStyle w:val="aa"/>
        <w:widowControl w:val="0"/>
        <w:spacing w:after="160"/>
        <w:rPr>
          <w:rFonts w:ascii="Arial Unicode" w:hAnsi="Arial Unicode"/>
          <w:i/>
          <w:sz w:val="20"/>
          <w:szCs w:val="20"/>
        </w:rPr>
      </w:pPr>
    </w:p>
    <w:p w:rsidR="00B946F4" w:rsidRPr="00417ABB" w:rsidRDefault="00B946F4" w:rsidP="00B803BC">
      <w:pPr>
        <w:pStyle w:val="aa"/>
        <w:widowControl w:val="0"/>
        <w:spacing w:after="160"/>
        <w:ind w:firstLine="567"/>
        <w:jc w:val="right"/>
        <w:rPr>
          <w:rFonts w:ascii="Arial Unicode" w:hAnsi="Arial Unicode"/>
          <w:i/>
          <w:sz w:val="20"/>
          <w:szCs w:val="20"/>
        </w:rPr>
      </w:pPr>
    </w:p>
    <w:p w:rsidR="00B946F4" w:rsidRDefault="00B946F4" w:rsidP="00B803BC">
      <w:pPr>
        <w:pStyle w:val="aa"/>
        <w:widowControl w:val="0"/>
        <w:spacing w:after="160"/>
        <w:ind w:firstLine="567"/>
        <w:jc w:val="right"/>
        <w:rPr>
          <w:rFonts w:ascii="Arial Unicode" w:hAnsi="Arial Unicode"/>
          <w:i/>
          <w:sz w:val="20"/>
          <w:szCs w:val="20"/>
          <w:lang w:val="en-US"/>
        </w:rPr>
      </w:pPr>
    </w:p>
    <w:p w:rsidR="00A6657F" w:rsidRDefault="00A6657F" w:rsidP="00B803BC">
      <w:pPr>
        <w:pStyle w:val="aa"/>
        <w:widowControl w:val="0"/>
        <w:spacing w:after="160"/>
        <w:ind w:firstLine="567"/>
        <w:jc w:val="right"/>
        <w:rPr>
          <w:rFonts w:ascii="Arial Unicode" w:hAnsi="Arial Unicode"/>
          <w:i/>
          <w:sz w:val="20"/>
          <w:szCs w:val="20"/>
          <w:lang w:val="en-US"/>
        </w:rPr>
      </w:pPr>
    </w:p>
    <w:p w:rsidR="00A6657F" w:rsidRDefault="00A6657F" w:rsidP="00B803BC">
      <w:pPr>
        <w:pStyle w:val="aa"/>
        <w:widowControl w:val="0"/>
        <w:spacing w:after="160"/>
        <w:ind w:firstLine="567"/>
        <w:jc w:val="right"/>
        <w:rPr>
          <w:rFonts w:ascii="Arial Unicode" w:hAnsi="Arial Unicode"/>
          <w:i/>
          <w:sz w:val="20"/>
          <w:szCs w:val="20"/>
          <w:lang w:val="en-US"/>
        </w:rPr>
      </w:pPr>
    </w:p>
    <w:p w:rsidR="00A6657F" w:rsidRDefault="00A6657F" w:rsidP="00B803BC">
      <w:pPr>
        <w:pStyle w:val="aa"/>
        <w:widowControl w:val="0"/>
        <w:spacing w:after="160"/>
        <w:ind w:firstLine="567"/>
        <w:jc w:val="right"/>
        <w:rPr>
          <w:rFonts w:ascii="Arial Unicode" w:hAnsi="Arial Unicode"/>
          <w:i/>
          <w:sz w:val="20"/>
          <w:szCs w:val="20"/>
          <w:lang w:val="en-US"/>
        </w:rPr>
      </w:pPr>
    </w:p>
    <w:p w:rsidR="00A6657F" w:rsidRDefault="00A6657F" w:rsidP="00B803BC">
      <w:pPr>
        <w:pStyle w:val="aa"/>
        <w:widowControl w:val="0"/>
        <w:spacing w:after="160"/>
        <w:ind w:firstLine="567"/>
        <w:jc w:val="right"/>
        <w:rPr>
          <w:rFonts w:ascii="Arial Unicode" w:hAnsi="Arial Unicode"/>
          <w:i/>
          <w:sz w:val="20"/>
          <w:szCs w:val="20"/>
          <w:lang w:val="en-US"/>
        </w:rPr>
      </w:pPr>
    </w:p>
    <w:p w:rsidR="00A6657F" w:rsidRDefault="00A6657F" w:rsidP="00B803BC">
      <w:pPr>
        <w:pStyle w:val="aa"/>
        <w:widowControl w:val="0"/>
        <w:spacing w:after="160"/>
        <w:ind w:firstLine="567"/>
        <w:jc w:val="right"/>
        <w:rPr>
          <w:rFonts w:ascii="Arial Unicode" w:hAnsi="Arial Unicode"/>
          <w:i/>
          <w:sz w:val="20"/>
          <w:szCs w:val="20"/>
          <w:lang w:val="en-US"/>
        </w:rPr>
      </w:pPr>
    </w:p>
    <w:p w:rsidR="00A6657F" w:rsidRPr="00A6657F" w:rsidRDefault="00A6657F" w:rsidP="00B803BC">
      <w:pPr>
        <w:pStyle w:val="aa"/>
        <w:widowControl w:val="0"/>
        <w:spacing w:after="160"/>
        <w:ind w:firstLine="567"/>
        <w:jc w:val="right"/>
        <w:rPr>
          <w:rFonts w:ascii="Arial Unicode" w:hAnsi="Arial Unicode"/>
          <w:i/>
          <w:sz w:val="20"/>
          <w:szCs w:val="20"/>
          <w:lang w:val="en-US"/>
        </w:rPr>
      </w:pPr>
    </w:p>
    <w:p w:rsidR="00B946F4" w:rsidRPr="00417ABB" w:rsidRDefault="00B946F4" w:rsidP="00B803BC">
      <w:pPr>
        <w:pStyle w:val="aa"/>
        <w:widowControl w:val="0"/>
        <w:spacing w:after="160"/>
        <w:ind w:firstLine="567"/>
        <w:jc w:val="right"/>
        <w:rPr>
          <w:rFonts w:ascii="Arial Unicode" w:hAnsi="Arial Unicode"/>
          <w:i/>
          <w:sz w:val="20"/>
          <w:szCs w:val="20"/>
        </w:rPr>
      </w:pPr>
    </w:p>
    <w:p w:rsidR="00B803BC" w:rsidRPr="000D005F" w:rsidRDefault="00B803BC" w:rsidP="00B803BC">
      <w:pPr>
        <w:pStyle w:val="aa"/>
        <w:widowControl w:val="0"/>
        <w:spacing w:after="160"/>
        <w:ind w:firstLine="567"/>
        <w:jc w:val="right"/>
        <w:rPr>
          <w:rFonts w:ascii="Arial Unicode" w:hAnsi="Arial Unicode" w:cs="Sylfaen"/>
          <w:i/>
          <w:sz w:val="20"/>
          <w:szCs w:val="20"/>
        </w:rPr>
      </w:pPr>
      <w:r w:rsidRPr="000D005F">
        <w:rPr>
          <w:rFonts w:ascii="Arial Unicode" w:hAnsi="Arial Unicode"/>
          <w:i/>
          <w:sz w:val="20"/>
          <w:szCs w:val="20"/>
        </w:rPr>
        <w:t>Утверждено</w:t>
      </w:r>
    </w:p>
    <w:p w:rsidR="00B803BC" w:rsidRPr="000D005F" w:rsidRDefault="00B803BC" w:rsidP="00B803BC">
      <w:pPr>
        <w:pStyle w:val="HTML"/>
        <w:shd w:val="clear" w:color="auto" w:fill="F8F9FA"/>
        <w:spacing w:line="540" w:lineRule="atLeast"/>
        <w:jc w:val="right"/>
        <w:rPr>
          <w:rFonts w:ascii="Arial Unicode" w:hAnsi="Arial Unicode" w:cs="Sylfaen"/>
          <w:b/>
          <w:i/>
          <w:lang w:val="af-ZA"/>
        </w:rPr>
      </w:pPr>
      <w:r w:rsidRPr="000D005F">
        <w:rPr>
          <w:rStyle w:val="y2iqfc"/>
          <w:rFonts w:ascii="Arial Unicode" w:hAnsi="Arial Unicode"/>
          <w:color w:val="202124"/>
          <w:lang w:val="ru-RU"/>
        </w:rPr>
        <w:t>с кодом «</w:t>
      </w:r>
      <w:r w:rsidR="004B1D72">
        <w:rPr>
          <w:rFonts w:ascii="Arial Unicode" w:eastAsia="Calibri" w:hAnsi="Arial Unicode"/>
          <w:b/>
          <w:lang w:val="af-ZA"/>
        </w:rPr>
        <w:t>ՇՄԱՀ</w:t>
      </w:r>
      <w:r w:rsidR="00417ABB" w:rsidRPr="000C033D">
        <w:rPr>
          <w:rFonts w:ascii="Arial Unicode" w:eastAsia="Calibri" w:hAnsi="Arial Unicode"/>
          <w:b/>
          <w:lang w:val="af-ZA"/>
        </w:rPr>
        <w:t>1ՀԴ-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Pr="000D005F">
        <w:rPr>
          <w:rFonts w:ascii="Arial Unicode" w:hAnsi="Arial Unicode" w:cs="Sylfaen"/>
          <w:b/>
          <w:i/>
          <w:lang w:val="af-ZA"/>
        </w:rPr>
        <w:t>»</w:t>
      </w:r>
    </w:p>
    <w:p w:rsidR="00B803BC" w:rsidRPr="000D005F" w:rsidRDefault="00B803BC" w:rsidP="00B803BC">
      <w:pPr>
        <w:pStyle w:val="HTML"/>
        <w:shd w:val="clear" w:color="auto" w:fill="F8F9FA"/>
        <w:spacing w:line="540" w:lineRule="atLeast"/>
        <w:jc w:val="right"/>
        <w:rPr>
          <w:rStyle w:val="y2iqfc"/>
          <w:rFonts w:ascii="Arial Unicode" w:hAnsi="Arial Unicode"/>
          <w:color w:val="202124"/>
          <w:lang w:val="ru-RU"/>
        </w:rPr>
      </w:pPr>
      <w:r w:rsidRPr="000D005F">
        <w:rPr>
          <w:rStyle w:val="y2iqfc"/>
          <w:rFonts w:ascii="Arial Unicode" w:hAnsi="Arial Unicode"/>
          <w:color w:val="202124"/>
          <w:lang w:val="ru-RU"/>
        </w:rPr>
        <w:t>Комиссия по оценке тендеров на закупку</w:t>
      </w:r>
    </w:p>
    <w:p w:rsidR="00B803BC" w:rsidRPr="000D005F" w:rsidRDefault="00B803BC" w:rsidP="00B803BC">
      <w:pPr>
        <w:pStyle w:val="HTML"/>
        <w:shd w:val="clear" w:color="auto" w:fill="F8F9FA"/>
        <w:spacing w:line="540" w:lineRule="atLeast"/>
        <w:jc w:val="right"/>
        <w:rPr>
          <w:rFonts w:ascii="Arial Unicode" w:hAnsi="Arial Unicode"/>
          <w:lang w:val="ru-RU"/>
        </w:rPr>
      </w:pPr>
      <w:r w:rsidRPr="000D005F">
        <w:rPr>
          <w:rStyle w:val="y2iqfc"/>
          <w:rFonts w:ascii="Arial Unicode" w:hAnsi="Arial Unicode"/>
          <w:color w:val="202124"/>
          <w:lang w:val="ru-RU"/>
        </w:rPr>
        <w:t xml:space="preserve">Решением </w:t>
      </w:r>
      <w:r w:rsidRPr="000D005F">
        <w:rPr>
          <w:rStyle w:val="y2iqfc"/>
          <w:rFonts w:ascii="Arial Unicode" w:hAnsi="Arial Unicode"/>
          <w:color w:val="202124"/>
        </w:rPr>
        <w:t>N</w:t>
      </w:r>
      <w:r w:rsidR="00A85EF9">
        <w:rPr>
          <w:rStyle w:val="y2iqfc"/>
          <w:rFonts w:ascii="Arial Unicode" w:hAnsi="Arial Unicode"/>
          <w:color w:val="202124"/>
          <w:lang w:val="ru-RU"/>
        </w:rPr>
        <w:t xml:space="preserve"> </w:t>
      </w:r>
      <w:r w:rsidR="00A85EF9" w:rsidRPr="008C0535">
        <w:rPr>
          <w:rStyle w:val="y2iqfc"/>
          <w:rFonts w:ascii="Arial Unicode" w:hAnsi="Arial Unicode"/>
          <w:color w:val="202124"/>
          <w:lang w:val="ru-RU"/>
        </w:rPr>
        <w:t>1</w:t>
      </w:r>
      <w:r w:rsidRPr="000D005F">
        <w:rPr>
          <w:rStyle w:val="y2iqfc"/>
          <w:rFonts w:ascii="Arial Unicode" w:hAnsi="Arial Unicode"/>
          <w:color w:val="202124"/>
          <w:lang w:val="ru-RU"/>
        </w:rPr>
        <w:t xml:space="preserve"> от «</w:t>
      </w:r>
      <w:r w:rsidR="00417ABB" w:rsidRPr="00A6657F">
        <w:rPr>
          <w:rFonts w:ascii="Arial Unicode" w:hAnsi="Arial Unicode"/>
          <w:color w:val="202124"/>
          <w:lang w:val="ru-RU"/>
        </w:rPr>
        <w:t>19</w:t>
      </w:r>
      <w:r w:rsidRPr="00A6657F">
        <w:rPr>
          <w:rFonts w:ascii="Arial Unicode" w:hAnsi="Arial Unicode" w:cs="Sylfaen"/>
          <w:b/>
          <w:i/>
          <w:lang w:val="af-ZA"/>
        </w:rPr>
        <w:t>»</w:t>
      </w:r>
      <w:r w:rsidRPr="00A6657F">
        <w:rPr>
          <w:rStyle w:val="y2iqfc"/>
          <w:rFonts w:ascii="Arial Unicode" w:hAnsi="Arial Unicode"/>
          <w:color w:val="202124"/>
          <w:lang w:val="ru-RU"/>
        </w:rPr>
        <w:t xml:space="preserve"> </w:t>
      </w:r>
      <w:r w:rsidR="00417ABB" w:rsidRPr="00A6657F">
        <w:rPr>
          <w:rFonts w:ascii="Arial Unicode" w:hAnsi="Arial Unicode"/>
          <w:lang w:val="ru-RU"/>
        </w:rPr>
        <w:t>ноября</w:t>
      </w:r>
      <w:r w:rsidR="00417ABB" w:rsidRPr="000D005F">
        <w:rPr>
          <w:rStyle w:val="y2iqfc"/>
          <w:rFonts w:ascii="Arial Unicode" w:hAnsi="Arial Unicode"/>
          <w:color w:val="202124"/>
          <w:lang w:val="ru-RU"/>
        </w:rPr>
        <w:t xml:space="preserve"> </w:t>
      </w:r>
      <w:r w:rsidRPr="000D005F">
        <w:rPr>
          <w:rStyle w:val="y2iqfc"/>
          <w:rFonts w:ascii="Arial Unicode" w:hAnsi="Arial Unicode"/>
          <w:color w:val="202124"/>
          <w:lang w:val="ru-RU"/>
        </w:rPr>
        <w:t>2025г</w:t>
      </w:r>
    </w:p>
    <w:p w:rsidR="00B803BC" w:rsidRPr="000D005F" w:rsidRDefault="00B803BC" w:rsidP="00B803BC">
      <w:pPr>
        <w:pStyle w:val="aa"/>
        <w:widowControl w:val="0"/>
        <w:spacing w:after="160"/>
        <w:ind w:right="-7"/>
        <w:rPr>
          <w:rFonts w:ascii="Arial Unicode" w:hAnsi="Arial Unicode"/>
          <w:sz w:val="20"/>
          <w:szCs w:val="20"/>
        </w:rPr>
      </w:pPr>
    </w:p>
    <w:p w:rsidR="00B803BC" w:rsidRPr="000D005F" w:rsidRDefault="00B803BC" w:rsidP="00B803BC">
      <w:pPr>
        <w:pStyle w:val="aa"/>
        <w:widowControl w:val="0"/>
        <w:spacing w:after="160"/>
        <w:ind w:right="-7" w:firstLine="567"/>
        <w:jc w:val="center"/>
        <w:rPr>
          <w:rFonts w:ascii="Arial Unicode" w:hAnsi="Arial Unicode"/>
          <w:sz w:val="20"/>
          <w:szCs w:val="20"/>
        </w:rPr>
      </w:pPr>
      <w:r w:rsidRPr="000D005F">
        <w:rPr>
          <w:rFonts w:ascii="Arial Unicode" w:hAnsi="Arial Unicode"/>
          <w:i/>
          <w:sz w:val="20"/>
          <w:szCs w:val="20"/>
        </w:rPr>
        <w:t>"Наименование Заказчика"</w:t>
      </w:r>
    </w:p>
    <w:p w:rsidR="00B803BC" w:rsidRPr="000D005F" w:rsidRDefault="00B803BC" w:rsidP="00B803BC">
      <w:pPr>
        <w:pStyle w:val="aa"/>
        <w:widowControl w:val="0"/>
        <w:spacing w:after="160"/>
        <w:ind w:right="-7"/>
        <w:rPr>
          <w:rFonts w:ascii="Arial Unicode" w:hAnsi="Arial Unicode"/>
          <w:sz w:val="20"/>
          <w:szCs w:val="20"/>
        </w:rPr>
      </w:pPr>
    </w:p>
    <w:p w:rsidR="00B803BC" w:rsidRPr="00E777E3" w:rsidRDefault="00E777E3" w:rsidP="00B803BC">
      <w:pPr>
        <w:pStyle w:val="aa"/>
        <w:widowControl w:val="0"/>
        <w:spacing w:after="160"/>
        <w:ind w:right="-7"/>
        <w:rPr>
          <w:rFonts w:ascii="Arial Unicode" w:hAnsi="Arial Unicode"/>
          <w:b/>
          <w:sz w:val="22"/>
          <w:szCs w:val="22"/>
        </w:rPr>
      </w:pPr>
      <w:r w:rsidRPr="00E777E3">
        <w:rPr>
          <w:rFonts w:ascii="Arial Unicode" w:hAnsi="Arial Unicode"/>
          <w:b/>
          <w:sz w:val="22"/>
          <w:szCs w:val="22"/>
        </w:rPr>
        <w:t xml:space="preserve">                                                   &lt;&lt; Основная школа Артика  №1 &gt;&gt; </w:t>
      </w:r>
      <w:r w:rsidRPr="00E777E3">
        <w:rPr>
          <w:rFonts w:ascii="Sylfaen" w:hAnsi="Sylfaen"/>
          <w:b/>
          <w:color w:val="000000" w:themeColor="text1"/>
          <w:sz w:val="22"/>
          <w:szCs w:val="22"/>
        </w:rPr>
        <w:t>ГНКО</w:t>
      </w:r>
    </w:p>
    <w:p w:rsidR="00B803BC" w:rsidRPr="00E777E3" w:rsidRDefault="00B803BC" w:rsidP="00B803BC">
      <w:pPr>
        <w:jc w:val="center"/>
        <w:rPr>
          <w:rFonts w:ascii="Arial Unicode" w:hAnsi="Arial Unicode" w:cs="Courier New"/>
          <w:b/>
          <w:color w:val="1F1F1F"/>
          <w:sz w:val="22"/>
          <w:szCs w:val="22"/>
          <w:lang w:bidi="ar-SA"/>
        </w:rPr>
      </w:pPr>
      <w:r w:rsidRPr="00E777E3">
        <w:rPr>
          <w:rFonts w:ascii="Arial Unicode" w:hAnsi="Arial Unicode" w:cs="Courier New"/>
          <w:b/>
          <w:color w:val="1F1F1F"/>
          <w:sz w:val="22"/>
          <w:szCs w:val="22"/>
          <w:lang w:bidi="ar-SA"/>
        </w:rPr>
        <w:t xml:space="preserve">ОБЪЯВЛЕН </w:t>
      </w:r>
      <w:r w:rsidR="00A6657F" w:rsidRPr="00A6657F">
        <w:rPr>
          <w:rFonts w:ascii="Arial Unicode" w:hAnsi="Arial Unicode" w:cs="Courier New"/>
          <w:b/>
          <w:color w:val="1F1F1F"/>
          <w:sz w:val="22"/>
          <w:szCs w:val="22"/>
          <w:lang w:bidi="ar-SA"/>
        </w:rPr>
        <w:t xml:space="preserve"> </w:t>
      </w:r>
      <w:r w:rsidRPr="00E777E3">
        <w:rPr>
          <w:rFonts w:ascii="Arial Unicode" w:hAnsi="Arial Unicode" w:cs="Courier New"/>
          <w:b/>
          <w:color w:val="1F1F1F"/>
          <w:sz w:val="22"/>
          <w:szCs w:val="22"/>
          <w:lang w:bidi="ar-SA"/>
        </w:rPr>
        <w:t>ЗАПРОС</w:t>
      </w:r>
      <w:r w:rsidR="00A6657F" w:rsidRPr="00A6657F">
        <w:rPr>
          <w:rFonts w:ascii="Arial Unicode" w:hAnsi="Arial Unicode" w:cs="Courier New"/>
          <w:b/>
          <w:color w:val="1F1F1F"/>
          <w:sz w:val="22"/>
          <w:szCs w:val="22"/>
          <w:lang w:bidi="ar-SA"/>
        </w:rPr>
        <w:t xml:space="preserve"> </w:t>
      </w:r>
      <w:r w:rsidRPr="00E777E3">
        <w:rPr>
          <w:rFonts w:ascii="Arial Unicode" w:hAnsi="Arial Unicode" w:cs="Courier New"/>
          <w:b/>
          <w:color w:val="1F1F1F"/>
          <w:sz w:val="22"/>
          <w:szCs w:val="22"/>
          <w:lang w:bidi="ar-SA"/>
        </w:rPr>
        <w:t xml:space="preserve"> НА</w:t>
      </w:r>
      <w:r w:rsidR="00A6657F" w:rsidRPr="00A6657F">
        <w:rPr>
          <w:rFonts w:ascii="Arial Unicode" w:hAnsi="Arial Unicode" w:cs="Courier New"/>
          <w:b/>
          <w:color w:val="1F1F1F"/>
          <w:sz w:val="22"/>
          <w:szCs w:val="22"/>
          <w:lang w:bidi="ar-SA"/>
        </w:rPr>
        <w:t xml:space="preserve"> </w:t>
      </w:r>
      <w:r w:rsidRPr="00E777E3">
        <w:rPr>
          <w:rFonts w:ascii="Arial Unicode" w:hAnsi="Arial Unicode" w:cs="Courier New"/>
          <w:b/>
          <w:color w:val="1F1F1F"/>
          <w:sz w:val="22"/>
          <w:szCs w:val="22"/>
          <w:lang w:bidi="ar-SA"/>
        </w:rPr>
        <w:t xml:space="preserve"> ПРЕД</w:t>
      </w:r>
      <w:r w:rsidR="00A6657F">
        <w:rPr>
          <w:rFonts w:ascii="Arial Unicode" w:hAnsi="Arial Unicode" w:cs="Courier New"/>
          <w:b/>
          <w:color w:val="1F1F1F"/>
          <w:sz w:val="22"/>
          <w:szCs w:val="22"/>
          <w:lang w:bidi="ar-SA"/>
        </w:rPr>
        <w:t xml:space="preserve">ОСТАВЛЕНИЕ СМЕТЫ </w:t>
      </w:r>
      <w:r w:rsidRPr="00E777E3">
        <w:rPr>
          <w:rFonts w:ascii="Arial Unicode" w:hAnsi="Arial Unicode" w:cs="Courier New"/>
          <w:b/>
          <w:color w:val="1F1F1F"/>
          <w:sz w:val="22"/>
          <w:szCs w:val="22"/>
          <w:lang w:bidi="ar-SA"/>
        </w:rPr>
        <w:t xml:space="preserve"> РАБОТЫ ДЛЯ</w:t>
      </w:r>
      <w:r w:rsidR="00A6657F" w:rsidRPr="00A6657F">
        <w:rPr>
          <w:rFonts w:ascii="Arial Unicode" w:hAnsi="Arial Unicode" w:cs="Courier New"/>
          <w:b/>
          <w:color w:val="1F1F1F"/>
          <w:sz w:val="22"/>
          <w:szCs w:val="22"/>
          <w:lang w:bidi="ar-SA"/>
        </w:rPr>
        <w:t xml:space="preserve"> </w:t>
      </w:r>
      <w:r w:rsidRPr="00E777E3">
        <w:rPr>
          <w:rFonts w:ascii="Arial Unicode" w:hAnsi="Arial Unicode" w:cs="Courier New"/>
          <w:b/>
          <w:color w:val="1F1F1F"/>
          <w:sz w:val="22"/>
          <w:szCs w:val="22"/>
          <w:lang w:bidi="ar-SA"/>
        </w:rPr>
        <w:t xml:space="preserve"> НУЖД «</w:t>
      </w:r>
      <w:r w:rsidR="00E777E3" w:rsidRPr="00E777E3">
        <w:rPr>
          <w:rFonts w:ascii="Sylfaen" w:hAnsi="Sylfaen"/>
          <w:b/>
          <w:sz w:val="22"/>
          <w:szCs w:val="22"/>
        </w:rPr>
        <w:t xml:space="preserve"> ШИРАКСКОЙ ОБЛАСТИ РА «</w:t>
      </w:r>
      <w:r w:rsidR="00E777E3" w:rsidRPr="00E777E3">
        <w:rPr>
          <w:rFonts w:ascii="Arial Unicode" w:hAnsi="Arial Unicode"/>
          <w:b/>
          <w:sz w:val="22"/>
          <w:szCs w:val="22"/>
        </w:rPr>
        <w:t>Основная школа Артика  №1</w:t>
      </w:r>
      <w:r w:rsidR="00E777E3" w:rsidRPr="00E777E3">
        <w:rPr>
          <w:rFonts w:ascii="Sylfaen" w:hAnsi="Sylfaen"/>
          <w:b/>
          <w:sz w:val="22"/>
          <w:szCs w:val="22"/>
        </w:rPr>
        <w:t>»ГНК</w:t>
      </w:r>
      <w:r w:rsidR="00E777E3" w:rsidRPr="00E27F29">
        <w:rPr>
          <w:rFonts w:ascii="Sylfaen" w:hAnsi="Sylfaen"/>
          <w:b/>
          <w:sz w:val="22"/>
          <w:szCs w:val="22"/>
        </w:rPr>
        <w:t>О</w:t>
      </w:r>
      <w:r w:rsidRPr="00E27F29">
        <w:rPr>
          <w:rFonts w:ascii="Arial Unicode" w:hAnsi="Arial Unicode" w:cs="Courier New"/>
          <w:b/>
          <w:color w:val="1F1F1F"/>
          <w:sz w:val="22"/>
          <w:szCs w:val="22"/>
          <w:lang w:bidi="ar-SA"/>
        </w:rPr>
        <w:t xml:space="preserve">»: </w:t>
      </w:r>
      <w:r w:rsidR="00E27F29" w:rsidRPr="00E27F29">
        <w:rPr>
          <w:rFonts w:ascii="Arial Unicode" w:hAnsi="Arial Unicode" w:cs="Courier New"/>
          <w:b/>
          <w:color w:val="1F1F1F"/>
          <w:sz w:val="22"/>
          <w:szCs w:val="22"/>
          <w:lang w:bidi="ar-SA"/>
        </w:rPr>
        <w:t>частичная реновация спортивного зала</w:t>
      </w:r>
    </w:p>
    <w:p w:rsidR="00B803BC" w:rsidRPr="00E777E3" w:rsidRDefault="00B803BC" w:rsidP="00B803BC">
      <w:pPr>
        <w:jc w:val="center"/>
        <w:rPr>
          <w:rFonts w:ascii="Arial Unicode" w:hAnsi="Arial Unicode" w:cs="Courier New"/>
          <w:b/>
          <w:color w:val="1F1F1F"/>
          <w:sz w:val="22"/>
          <w:szCs w:val="22"/>
          <w:lang w:bidi="ar-SA"/>
        </w:rPr>
      </w:pPr>
    </w:p>
    <w:p w:rsidR="00B803BC" w:rsidRPr="000D005F" w:rsidRDefault="00B803BC" w:rsidP="00B803BC">
      <w:pPr>
        <w:jc w:val="center"/>
        <w:rPr>
          <w:rFonts w:ascii="Arial Unicode" w:hAnsi="Arial Unicode" w:cs="Courier New"/>
          <w:b/>
          <w:color w:val="1F1F1F"/>
          <w:sz w:val="20"/>
          <w:szCs w:val="20"/>
          <w:lang w:bidi="ar-SA"/>
        </w:rPr>
      </w:pPr>
    </w:p>
    <w:p w:rsidR="00B803BC" w:rsidRPr="000D005F" w:rsidRDefault="00B803BC" w:rsidP="00B803BC">
      <w:pPr>
        <w:jc w:val="center"/>
        <w:rPr>
          <w:rFonts w:ascii="Arial Unicode" w:hAnsi="Arial Unicode"/>
          <w:sz w:val="20"/>
          <w:szCs w:val="20"/>
        </w:rPr>
      </w:pPr>
      <w:r w:rsidRPr="000D005F">
        <w:rPr>
          <w:rFonts w:ascii="Arial Unicode" w:hAnsi="Arial Unicode"/>
          <w:sz w:val="20"/>
          <w:szCs w:val="20"/>
        </w:rPr>
        <w:br w:type="page"/>
      </w:r>
    </w:p>
    <w:p w:rsidR="000763E5" w:rsidRPr="000D005F" w:rsidRDefault="000763E5" w:rsidP="00B46D58">
      <w:pPr>
        <w:rPr>
          <w:rFonts w:ascii="Arial Unicode" w:hAnsi="Arial Unicode"/>
          <w:sz w:val="20"/>
          <w:szCs w:val="20"/>
        </w:rPr>
      </w:pPr>
    </w:p>
    <w:p w:rsidR="001A43A4" w:rsidRPr="000D005F" w:rsidRDefault="00096865" w:rsidP="00B46D58">
      <w:pPr>
        <w:widowControl w:val="0"/>
        <w:spacing w:after="160"/>
        <w:ind w:firstLine="567"/>
        <w:jc w:val="both"/>
        <w:rPr>
          <w:rFonts w:ascii="Arial Unicode" w:hAnsi="Arial Unicode" w:cs="Sylfaen"/>
          <w:i/>
          <w:sz w:val="20"/>
          <w:szCs w:val="20"/>
        </w:rPr>
      </w:pPr>
      <w:r w:rsidRPr="000D005F">
        <w:rPr>
          <w:rFonts w:ascii="Arial Unicode" w:hAnsi="Arial Unicode"/>
          <w:i/>
          <w:sz w:val="20"/>
          <w:szCs w:val="20"/>
        </w:rPr>
        <w:t>Уважаемый участник, прежде чем составить и подать заявку просим Вас</w:t>
      </w:r>
      <w:r w:rsidR="001D209D" w:rsidRPr="000D005F">
        <w:rPr>
          <w:rFonts w:ascii="Courier New" w:hAnsi="Courier New" w:cs="Courier New"/>
          <w:i/>
          <w:sz w:val="20"/>
          <w:szCs w:val="20"/>
          <w:lang w:val="en-US"/>
        </w:rPr>
        <w:t> </w:t>
      </w:r>
      <w:r w:rsidRPr="000D005F">
        <w:rPr>
          <w:rFonts w:ascii="Arial Unicode" w:hAnsi="Arial Unicode"/>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0D005F" w:rsidRDefault="00994A77" w:rsidP="00B46D58">
      <w:pPr>
        <w:widowControl w:val="0"/>
        <w:spacing w:after="160"/>
        <w:ind w:firstLine="567"/>
        <w:jc w:val="center"/>
        <w:rPr>
          <w:rFonts w:ascii="Arial Unicode" w:hAnsi="Arial Unicode" w:cs="Sylfaen"/>
          <w:b/>
          <w:sz w:val="20"/>
          <w:szCs w:val="20"/>
        </w:rPr>
      </w:pPr>
      <w:r w:rsidRPr="000D005F">
        <w:rPr>
          <w:rFonts w:ascii="Arial Unicode" w:hAnsi="Arial Unicode"/>
          <w:sz w:val="20"/>
          <w:szCs w:val="20"/>
        </w:rPr>
        <w:br w:type="page"/>
      </w:r>
    </w:p>
    <w:p w:rsidR="00160AE4" w:rsidRPr="000D005F" w:rsidRDefault="00160AE4" w:rsidP="00B46D58">
      <w:pPr>
        <w:widowControl w:val="0"/>
        <w:spacing w:after="160"/>
        <w:jc w:val="center"/>
        <w:rPr>
          <w:rFonts w:ascii="Arial Unicode" w:hAnsi="Arial Unicode"/>
          <w:b/>
          <w:sz w:val="20"/>
          <w:szCs w:val="20"/>
        </w:rPr>
      </w:pPr>
      <w:r w:rsidRPr="000D005F">
        <w:rPr>
          <w:rFonts w:ascii="Arial Unicode" w:hAnsi="Arial Unicode"/>
          <w:b/>
          <w:sz w:val="20"/>
          <w:szCs w:val="20"/>
        </w:rPr>
        <w:lastRenderedPageBreak/>
        <w:t>СОДЕРЖАНИЕ</w:t>
      </w:r>
    </w:p>
    <w:p w:rsidR="00160AE4" w:rsidRPr="000D005F" w:rsidRDefault="00160AE4" w:rsidP="00B46D58">
      <w:pPr>
        <w:widowControl w:val="0"/>
        <w:spacing w:after="160"/>
        <w:ind w:firstLine="567"/>
        <w:jc w:val="center"/>
        <w:rPr>
          <w:rFonts w:ascii="Arial Unicode" w:hAnsi="Arial Unicode"/>
          <w:i/>
          <w:sz w:val="20"/>
          <w:szCs w:val="20"/>
        </w:rPr>
      </w:pPr>
    </w:p>
    <w:p w:rsidR="00160AE4" w:rsidRPr="000D005F" w:rsidRDefault="00E777E3" w:rsidP="00B46D58">
      <w:pPr>
        <w:widowControl w:val="0"/>
        <w:spacing w:after="160"/>
        <w:ind w:firstLine="567"/>
        <w:jc w:val="center"/>
        <w:rPr>
          <w:rFonts w:ascii="Arial Unicode" w:hAnsi="Arial Unicode"/>
          <w:sz w:val="20"/>
          <w:szCs w:val="20"/>
        </w:rPr>
      </w:pPr>
      <w:r w:rsidRPr="00E777E3">
        <w:rPr>
          <w:rFonts w:ascii="Arial Unicode" w:hAnsi="Arial Unicode" w:cs="Courier New"/>
          <w:b/>
          <w:color w:val="1F1F1F"/>
          <w:sz w:val="20"/>
          <w:szCs w:val="20"/>
          <w:lang w:bidi="ar-SA"/>
        </w:rPr>
        <w:t>ЗАПРОС НА ПРЕД</w:t>
      </w:r>
      <w:r>
        <w:rPr>
          <w:rFonts w:ascii="Arial Unicode" w:hAnsi="Arial Unicode" w:cs="Courier New"/>
          <w:b/>
          <w:color w:val="1F1F1F"/>
          <w:sz w:val="20"/>
          <w:szCs w:val="20"/>
          <w:lang w:bidi="ar-SA"/>
        </w:rPr>
        <w:t xml:space="preserve">ОСТАВЛЕНИЕ СМЕТЫ </w:t>
      </w:r>
      <w:r w:rsidRPr="00E777E3">
        <w:rPr>
          <w:rFonts w:ascii="Arial Unicode" w:hAnsi="Arial Unicode" w:cs="Courier New"/>
          <w:b/>
          <w:color w:val="1F1F1F"/>
          <w:sz w:val="20"/>
          <w:szCs w:val="20"/>
          <w:lang w:bidi="ar-SA"/>
        </w:rPr>
        <w:t xml:space="preserve"> РАБОТЫ ДЛЯ НУЖД «</w:t>
      </w:r>
      <w:r w:rsidRPr="00E777E3">
        <w:rPr>
          <w:rFonts w:ascii="Sylfaen" w:hAnsi="Sylfaen"/>
          <w:b/>
          <w:sz w:val="20"/>
          <w:szCs w:val="20"/>
        </w:rPr>
        <w:t xml:space="preserve"> ШИРАКСКОЙ ОБЛАСТИ РА «</w:t>
      </w:r>
      <w:r w:rsidRPr="00E777E3">
        <w:rPr>
          <w:rFonts w:ascii="Arial Unicode" w:hAnsi="Arial Unicode"/>
          <w:b/>
          <w:sz w:val="20"/>
          <w:szCs w:val="20"/>
        </w:rPr>
        <w:t>Основная школа Артика  №1</w:t>
      </w:r>
      <w:r w:rsidRPr="00E777E3">
        <w:rPr>
          <w:rFonts w:ascii="Sylfaen" w:hAnsi="Sylfaen"/>
          <w:b/>
          <w:sz w:val="20"/>
          <w:szCs w:val="20"/>
        </w:rPr>
        <w:t>»ГНКО</w:t>
      </w:r>
      <w:r w:rsidRPr="00E27F29">
        <w:rPr>
          <w:rFonts w:ascii="Arial Unicode" w:hAnsi="Arial Unicode" w:cs="Courier New"/>
          <w:b/>
          <w:color w:val="1F1F1F"/>
          <w:sz w:val="22"/>
          <w:szCs w:val="22"/>
          <w:lang w:bidi="ar-SA"/>
        </w:rPr>
        <w:t xml:space="preserve">»: </w:t>
      </w:r>
      <w:r w:rsidR="00E27F29" w:rsidRPr="00E27F29">
        <w:rPr>
          <w:rFonts w:ascii="Arial Unicode" w:hAnsi="Arial Unicode"/>
          <w:b/>
          <w:sz w:val="22"/>
          <w:szCs w:val="22"/>
        </w:rPr>
        <w:t>частичная реновация спортивного зала</w:t>
      </w:r>
    </w:p>
    <w:p w:rsidR="00B803BC" w:rsidRPr="000D005F" w:rsidRDefault="00B803BC" w:rsidP="00B46D58">
      <w:pPr>
        <w:widowControl w:val="0"/>
        <w:spacing w:after="160"/>
        <w:jc w:val="center"/>
        <w:rPr>
          <w:rFonts w:ascii="Arial Unicode" w:hAnsi="Arial Unicode"/>
          <w:b/>
          <w:sz w:val="20"/>
          <w:szCs w:val="20"/>
        </w:rPr>
      </w:pPr>
    </w:p>
    <w:p w:rsidR="00096865" w:rsidRPr="000D005F" w:rsidRDefault="00160AE4" w:rsidP="00B46D58">
      <w:pPr>
        <w:widowControl w:val="0"/>
        <w:spacing w:after="160"/>
        <w:jc w:val="center"/>
        <w:rPr>
          <w:rFonts w:ascii="Arial Unicode" w:hAnsi="Arial Unicode"/>
          <w:i/>
          <w:sz w:val="20"/>
          <w:szCs w:val="20"/>
        </w:rPr>
      </w:pPr>
      <w:r w:rsidRPr="000D005F">
        <w:rPr>
          <w:rFonts w:ascii="Arial Unicode" w:hAnsi="Arial Unicode"/>
          <w:b/>
          <w:sz w:val="20"/>
          <w:szCs w:val="20"/>
        </w:rPr>
        <w:t xml:space="preserve">ПРИГЛАШЕНИЯ НА ОТКРЫТЫЙ КОНКУРС, </w:t>
      </w:r>
      <w:r w:rsidR="005C1BF7" w:rsidRPr="000D005F">
        <w:rPr>
          <w:rFonts w:ascii="Arial Unicode" w:hAnsi="Arial Unicode"/>
          <w:b/>
          <w:sz w:val="20"/>
          <w:szCs w:val="20"/>
        </w:rPr>
        <w:br/>
      </w:r>
      <w:r w:rsidRPr="000D005F">
        <w:rPr>
          <w:rFonts w:ascii="Arial Unicode" w:hAnsi="Arial Unicode"/>
          <w:b/>
          <w:sz w:val="20"/>
          <w:szCs w:val="20"/>
        </w:rPr>
        <w:t>ОБЪЯВЛЕННЫЙ С ЦЕЛЬЮ ПРИОБРЕТЕНИЯ</w:t>
      </w:r>
    </w:p>
    <w:p w:rsidR="00C67E80" w:rsidRPr="000D005F" w:rsidRDefault="00C67E80" w:rsidP="00B46D58">
      <w:pPr>
        <w:widowControl w:val="0"/>
        <w:spacing w:after="160"/>
        <w:jc w:val="center"/>
        <w:rPr>
          <w:rFonts w:ascii="Arial Unicode" w:hAnsi="Arial Unicode" w:cs="Sylfaen"/>
          <w:b/>
          <w:sz w:val="20"/>
          <w:szCs w:val="20"/>
        </w:rPr>
      </w:pPr>
    </w:p>
    <w:p w:rsidR="00096865" w:rsidRPr="000D005F" w:rsidRDefault="00096865" w:rsidP="00B46D58">
      <w:pPr>
        <w:widowControl w:val="0"/>
        <w:spacing w:after="160"/>
        <w:jc w:val="center"/>
        <w:rPr>
          <w:rFonts w:ascii="Arial Unicode" w:hAnsi="Arial Unicode"/>
          <w:b/>
          <w:sz w:val="20"/>
          <w:szCs w:val="20"/>
        </w:rPr>
      </w:pPr>
      <w:r w:rsidRPr="000D005F">
        <w:rPr>
          <w:rFonts w:ascii="Arial Unicode" w:hAnsi="Arial Unicode"/>
          <w:b/>
          <w:sz w:val="20"/>
          <w:szCs w:val="20"/>
        </w:rPr>
        <w:t>ЧАСТЬ I.</w:t>
      </w:r>
    </w:p>
    <w:p w:rsidR="002E069D" w:rsidRPr="000D005F" w:rsidRDefault="002E069D" w:rsidP="00B46D58">
      <w:pPr>
        <w:widowControl w:val="0"/>
        <w:spacing w:after="160"/>
        <w:jc w:val="center"/>
        <w:rPr>
          <w:rFonts w:ascii="Arial Unicode" w:hAnsi="Arial Unicode"/>
          <w:sz w:val="20"/>
          <w:szCs w:val="20"/>
        </w:rPr>
      </w:pP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1.</w:t>
      </w:r>
      <w:r w:rsidR="005C1BF7" w:rsidRPr="000D005F">
        <w:rPr>
          <w:rFonts w:ascii="Arial Unicode" w:hAnsi="Arial Unicode"/>
          <w:sz w:val="20"/>
          <w:szCs w:val="20"/>
        </w:rPr>
        <w:tab/>
      </w:r>
      <w:r w:rsidR="00543BAE" w:rsidRPr="000D005F">
        <w:rPr>
          <w:rFonts w:ascii="Arial Unicode" w:hAnsi="Arial Unicode"/>
          <w:sz w:val="20"/>
          <w:szCs w:val="20"/>
        </w:rPr>
        <w:t>Характеристика предмета закупки</w:t>
      </w: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2.</w:t>
      </w:r>
      <w:r w:rsidR="005D191A" w:rsidRPr="000D005F">
        <w:rPr>
          <w:rFonts w:ascii="Arial Unicode" w:hAnsi="Arial Unicode"/>
          <w:sz w:val="20"/>
          <w:szCs w:val="20"/>
        </w:rPr>
        <w:tab/>
      </w:r>
      <w:r w:rsidRPr="000D005F">
        <w:rPr>
          <w:rFonts w:ascii="Arial Unicode" w:hAnsi="Arial Unicode"/>
          <w:sz w:val="20"/>
          <w:szCs w:val="20"/>
        </w:rPr>
        <w:t>Требования к праву участника на участие</w:t>
      </w:r>
      <w:r w:rsidR="00543BAE" w:rsidRPr="000D005F">
        <w:rPr>
          <w:rFonts w:ascii="Arial Unicode" w:hAnsi="Arial Unicode"/>
          <w:sz w:val="20"/>
          <w:szCs w:val="20"/>
        </w:rPr>
        <w:t xml:space="preserve"> и порядок их оценки</w:t>
      </w:r>
      <w:r w:rsidR="003D0E3C" w:rsidRPr="000D005F">
        <w:rPr>
          <w:rFonts w:ascii="Arial Unicode" w:hAnsi="Arial Unicode"/>
          <w:sz w:val="20"/>
          <w:szCs w:val="20"/>
        </w:rPr>
        <w:t>, в случае признания отобранным участником-условия представления обеспечения квалификации.</w:t>
      </w: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3.</w:t>
      </w:r>
      <w:r w:rsidR="005D191A" w:rsidRPr="000D005F">
        <w:rPr>
          <w:rFonts w:ascii="Arial Unicode" w:hAnsi="Arial Unicode"/>
          <w:sz w:val="20"/>
          <w:szCs w:val="20"/>
        </w:rPr>
        <w:tab/>
      </w:r>
      <w:r w:rsidRPr="000D005F">
        <w:rPr>
          <w:rFonts w:ascii="Arial Unicode" w:hAnsi="Arial Unicode"/>
          <w:sz w:val="20"/>
          <w:szCs w:val="20"/>
        </w:rPr>
        <w:t>Разъяснение приглашения и порядок вне</w:t>
      </w:r>
      <w:r w:rsidR="00543BAE" w:rsidRPr="000D005F">
        <w:rPr>
          <w:rFonts w:ascii="Arial Unicode" w:hAnsi="Arial Unicode"/>
          <w:sz w:val="20"/>
          <w:szCs w:val="20"/>
        </w:rPr>
        <w:t>сения изменения в приглашение</w:t>
      </w:r>
    </w:p>
    <w:p w:rsidR="00087A30" w:rsidRPr="000D005F" w:rsidRDefault="00096865" w:rsidP="00B46D58">
      <w:pPr>
        <w:widowControl w:val="0"/>
        <w:tabs>
          <w:tab w:val="left" w:pos="1134"/>
        </w:tabs>
        <w:spacing w:after="160"/>
        <w:ind w:left="1134" w:hanging="567"/>
        <w:jc w:val="both"/>
        <w:rPr>
          <w:rFonts w:ascii="Arial Unicode" w:hAnsi="Arial Unicode" w:cs="Sylfaen"/>
          <w:sz w:val="20"/>
          <w:szCs w:val="20"/>
        </w:rPr>
      </w:pPr>
      <w:r w:rsidRPr="000D005F">
        <w:rPr>
          <w:rFonts w:ascii="Arial Unicode" w:hAnsi="Arial Unicode"/>
          <w:sz w:val="20"/>
          <w:szCs w:val="20"/>
        </w:rPr>
        <w:t>4.</w:t>
      </w:r>
      <w:r w:rsidR="005D191A" w:rsidRPr="000D005F">
        <w:rPr>
          <w:rFonts w:ascii="Arial Unicode" w:hAnsi="Arial Unicode"/>
          <w:sz w:val="20"/>
          <w:szCs w:val="20"/>
        </w:rPr>
        <w:tab/>
      </w:r>
      <w:r w:rsidRPr="000D005F">
        <w:rPr>
          <w:rFonts w:ascii="Arial Unicode" w:hAnsi="Arial Unicode"/>
          <w:sz w:val="20"/>
          <w:szCs w:val="20"/>
        </w:rPr>
        <w:t>Порядок подачи заявки</w:t>
      </w:r>
    </w:p>
    <w:p w:rsidR="00096865" w:rsidRPr="000D005F" w:rsidRDefault="00543BAE"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5.</w:t>
      </w:r>
      <w:r w:rsidRPr="000D005F">
        <w:rPr>
          <w:rFonts w:ascii="Arial Unicode" w:hAnsi="Arial Unicode"/>
          <w:sz w:val="20"/>
          <w:szCs w:val="20"/>
        </w:rPr>
        <w:tab/>
        <w:t>Ценовое предложение заявки</w:t>
      </w:r>
    </w:p>
    <w:p w:rsidR="00096865" w:rsidRPr="000D005F" w:rsidRDefault="00087A30"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6.</w:t>
      </w:r>
      <w:r w:rsidR="005D191A" w:rsidRPr="000D005F">
        <w:rPr>
          <w:rFonts w:ascii="Arial Unicode" w:hAnsi="Arial Unicode"/>
          <w:sz w:val="20"/>
          <w:szCs w:val="20"/>
        </w:rPr>
        <w:tab/>
      </w:r>
      <w:r w:rsidRPr="000D005F">
        <w:rPr>
          <w:rFonts w:ascii="Arial Unicode" w:hAnsi="Arial Unicode"/>
          <w:sz w:val="20"/>
          <w:szCs w:val="20"/>
        </w:rPr>
        <w:t>Срок действия заявки, порядок внесения</w:t>
      </w:r>
      <w:r w:rsidR="005D191A" w:rsidRPr="000D005F">
        <w:rPr>
          <w:rFonts w:ascii="Arial Unicode" w:hAnsi="Arial Unicode"/>
          <w:sz w:val="20"/>
          <w:szCs w:val="20"/>
        </w:rPr>
        <w:t xml:space="preserve"> изменений в заявки и их отзыва</w:t>
      </w:r>
    </w:p>
    <w:p w:rsidR="00096865" w:rsidRPr="000D005F" w:rsidRDefault="00087A30" w:rsidP="00B46D58">
      <w:pPr>
        <w:widowControl w:val="0"/>
        <w:tabs>
          <w:tab w:val="left" w:pos="1134"/>
        </w:tabs>
        <w:spacing w:after="160"/>
        <w:ind w:left="1134" w:hanging="567"/>
        <w:jc w:val="both"/>
        <w:rPr>
          <w:rFonts w:ascii="Arial Unicode" w:hAnsi="Arial Unicode"/>
          <w:strike/>
          <w:sz w:val="20"/>
          <w:szCs w:val="20"/>
        </w:rPr>
      </w:pPr>
      <w:r w:rsidRPr="000D005F">
        <w:rPr>
          <w:rFonts w:ascii="Arial Unicode" w:hAnsi="Arial Unicode"/>
          <w:strike/>
          <w:sz w:val="20"/>
          <w:szCs w:val="20"/>
        </w:rPr>
        <w:t>7.</w:t>
      </w:r>
      <w:r w:rsidR="005D191A" w:rsidRPr="000D005F">
        <w:rPr>
          <w:rFonts w:ascii="Arial Unicode" w:hAnsi="Arial Unicode"/>
          <w:strike/>
          <w:sz w:val="20"/>
          <w:szCs w:val="20"/>
        </w:rPr>
        <w:tab/>
      </w:r>
      <w:r w:rsidRPr="000D005F">
        <w:rPr>
          <w:rFonts w:ascii="Arial Unicode" w:hAnsi="Arial Unicode"/>
          <w:strike/>
          <w:sz w:val="20"/>
          <w:szCs w:val="20"/>
        </w:rPr>
        <w:t>Обеспечение заявки</w:t>
      </w:r>
      <w:r w:rsidRPr="000D005F">
        <w:rPr>
          <w:rStyle w:val="af6"/>
          <w:rFonts w:ascii="Arial Unicode" w:hAnsi="Arial Unicode"/>
          <w:strike/>
          <w:sz w:val="20"/>
          <w:szCs w:val="20"/>
        </w:rPr>
        <w:footnoteReference w:id="2"/>
      </w:r>
    </w:p>
    <w:p w:rsidR="00096865" w:rsidRPr="000D005F" w:rsidRDefault="00087A30" w:rsidP="00B46D58">
      <w:pPr>
        <w:widowControl w:val="0"/>
        <w:tabs>
          <w:tab w:val="left" w:pos="1134"/>
        </w:tabs>
        <w:spacing w:after="160"/>
        <w:ind w:left="1134" w:hanging="567"/>
        <w:jc w:val="both"/>
        <w:rPr>
          <w:rFonts w:ascii="Arial Unicode" w:hAnsi="Arial Unicode" w:cs="Sylfaen"/>
          <w:sz w:val="20"/>
          <w:szCs w:val="20"/>
        </w:rPr>
      </w:pPr>
      <w:r w:rsidRPr="000D005F">
        <w:rPr>
          <w:rFonts w:ascii="Arial Unicode" w:hAnsi="Arial Unicode"/>
          <w:sz w:val="20"/>
          <w:szCs w:val="20"/>
        </w:rPr>
        <w:t>8.</w:t>
      </w:r>
      <w:r w:rsidR="005D191A" w:rsidRPr="000D005F">
        <w:rPr>
          <w:rFonts w:ascii="Arial Unicode" w:hAnsi="Arial Unicode"/>
          <w:sz w:val="20"/>
          <w:szCs w:val="20"/>
        </w:rPr>
        <w:tab/>
      </w:r>
      <w:r w:rsidRPr="000D005F">
        <w:rPr>
          <w:rFonts w:ascii="Arial Unicode" w:hAnsi="Arial Unicode"/>
          <w:sz w:val="20"/>
          <w:szCs w:val="20"/>
        </w:rPr>
        <w:t>Вскрытие, оц</w:t>
      </w:r>
      <w:r w:rsidR="000B2CFA" w:rsidRPr="000D005F">
        <w:rPr>
          <w:rFonts w:ascii="Arial Unicode" w:hAnsi="Arial Unicode"/>
          <w:sz w:val="20"/>
          <w:szCs w:val="20"/>
        </w:rPr>
        <w:t>енка заявок и подведение итогов</w:t>
      </w:r>
    </w:p>
    <w:p w:rsidR="00096865" w:rsidRPr="000D005F" w:rsidRDefault="00087A30"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9.</w:t>
      </w:r>
      <w:r w:rsidR="005D191A" w:rsidRPr="000D005F">
        <w:rPr>
          <w:rFonts w:ascii="Arial Unicode" w:hAnsi="Arial Unicode"/>
          <w:sz w:val="20"/>
          <w:szCs w:val="20"/>
        </w:rPr>
        <w:tab/>
      </w:r>
      <w:r w:rsidRPr="000D005F">
        <w:rPr>
          <w:rFonts w:ascii="Arial Unicode" w:hAnsi="Arial Unicode"/>
          <w:sz w:val="20"/>
          <w:szCs w:val="20"/>
        </w:rPr>
        <w:t>Заключение догово</w:t>
      </w:r>
      <w:r w:rsidR="00543BAE" w:rsidRPr="000D005F">
        <w:rPr>
          <w:rFonts w:ascii="Arial Unicode" w:hAnsi="Arial Unicode"/>
          <w:sz w:val="20"/>
          <w:szCs w:val="20"/>
        </w:rPr>
        <w:t>ра</w:t>
      </w:r>
    </w:p>
    <w:p w:rsidR="00096865" w:rsidRPr="000D005F" w:rsidRDefault="00087A30"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10.</w:t>
      </w:r>
      <w:r w:rsidR="005D191A" w:rsidRPr="000D005F">
        <w:rPr>
          <w:rFonts w:ascii="Arial Unicode" w:hAnsi="Arial Unicode"/>
          <w:sz w:val="20"/>
          <w:szCs w:val="20"/>
        </w:rPr>
        <w:tab/>
      </w:r>
      <w:r w:rsidR="003E1D9D" w:rsidRPr="000D005F">
        <w:rPr>
          <w:rFonts w:ascii="Arial Unicode" w:hAnsi="Arial Unicode"/>
          <w:sz w:val="20"/>
          <w:szCs w:val="20"/>
        </w:rPr>
        <w:t xml:space="preserve">Обеспечения </w:t>
      </w:r>
      <w:r w:rsidR="00174DAB" w:rsidRPr="000D005F">
        <w:rPr>
          <w:rFonts w:ascii="Arial Unicode" w:hAnsi="Arial Unicode"/>
          <w:sz w:val="20"/>
          <w:szCs w:val="20"/>
        </w:rPr>
        <w:t xml:space="preserve">квалификации  и </w:t>
      </w:r>
      <w:r w:rsidR="00543BAE" w:rsidRPr="000D005F">
        <w:rPr>
          <w:rFonts w:ascii="Arial Unicode" w:hAnsi="Arial Unicode"/>
          <w:sz w:val="20"/>
          <w:szCs w:val="20"/>
        </w:rPr>
        <w:t>договора</w:t>
      </w: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11.</w:t>
      </w:r>
      <w:r w:rsidR="005D191A" w:rsidRPr="000D005F">
        <w:rPr>
          <w:rFonts w:ascii="Arial Unicode" w:hAnsi="Arial Unicode"/>
          <w:sz w:val="20"/>
          <w:szCs w:val="20"/>
        </w:rPr>
        <w:tab/>
      </w:r>
      <w:r w:rsidRPr="000D005F">
        <w:rPr>
          <w:rFonts w:ascii="Arial Unicode" w:hAnsi="Arial Unicode"/>
          <w:sz w:val="20"/>
          <w:szCs w:val="20"/>
        </w:rPr>
        <w:t>Объяв</w:t>
      </w:r>
      <w:r w:rsidR="00543BAE" w:rsidRPr="000D005F">
        <w:rPr>
          <w:rFonts w:ascii="Arial Unicode" w:hAnsi="Arial Unicode"/>
          <w:sz w:val="20"/>
          <w:szCs w:val="20"/>
        </w:rPr>
        <w:t>ление процедуры несостоявшейся</w:t>
      </w: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12.</w:t>
      </w:r>
      <w:r w:rsidR="005D191A" w:rsidRPr="000D005F">
        <w:rPr>
          <w:rFonts w:ascii="Arial Unicode" w:hAnsi="Arial Unicode"/>
          <w:sz w:val="20"/>
          <w:szCs w:val="20"/>
        </w:rPr>
        <w:tab/>
      </w:r>
      <w:r w:rsidRPr="000D005F">
        <w:rPr>
          <w:rFonts w:ascii="Arial Unicode" w:hAnsi="Arial Unicode"/>
          <w:sz w:val="20"/>
          <w:szCs w:val="20"/>
        </w:rPr>
        <w:t>Право участника и порядок обжалования им действий и (или) принятых решений</w:t>
      </w:r>
      <w:r w:rsidR="00543BAE" w:rsidRPr="000D005F">
        <w:rPr>
          <w:rFonts w:ascii="Arial Unicode" w:hAnsi="Arial Unicode"/>
          <w:sz w:val="20"/>
          <w:szCs w:val="20"/>
        </w:rPr>
        <w:t>, связанных с процессом закупки</w:t>
      </w:r>
    </w:p>
    <w:p w:rsidR="00520F57" w:rsidRPr="000D005F" w:rsidRDefault="00520F57" w:rsidP="00B46D58">
      <w:pPr>
        <w:widowControl w:val="0"/>
        <w:spacing w:after="160"/>
        <w:jc w:val="center"/>
        <w:rPr>
          <w:rFonts w:ascii="Arial Unicode" w:hAnsi="Arial Unicode"/>
          <w:b/>
          <w:sz w:val="20"/>
          <w:szCs w:val="20"/>
        </w:rPr>
      </w:pPr>
    </w:p>
    <w:p w:rsidR="00520F57" w:rsidRPr="000D005F" w:rsidRDefault="00520F57" w:rsidP="00B46D58">
      <w:pPr>
        <w:widowControl w:val="0"/>
        <w:spacing w:after="160"/>
        <w:jc w:val="center"/>
        <w:rPr>
          <w:rFonts w:ascii="Arial Unicode" w:hAnsi="Arial Unicode"/>
          <w:b/>
          <w:sz w:val="20"/>
          <w:szCs w:val="20"/>
        </w:rPr>
      </w:pPr>
    </w:p>
    <w:p w:rsidR="008842CE" w:rsidRPr="000D005F" w:rsidRDefault="00CA590C" w:rsidP="00B46D58">
      <w:pPr>
        <w:widowControl w:val="0"/>
        <w:spacing w:after="160"/>
        <w:jc w:val="center"/>
        <w:rPr>
          <w:rFonts w:ascii="Arial Unicode" w:hAnsi="Arial Unicode"/>
          <w:b/>
          <w:sz w:val="20"/>
          <w:szCs w:val="20"/>
        </w:rPr>
      </w:pPr>
      <w:r w:rsidRPr="000D005F">
        <w:rPr>
          <w:rFonts w:ascii="Arial Unicode" w:hAnsi="Arial Unicode"/>
          <w:b/>
          <w:sz w:val="20"/>
          <w:szCs w:val="20"/>
        </w:rPr>
        <w:t xml:space="preserve">ЧАСТЬ II. </w:t>
      </w:r>
    </w:p>
    <w:p w:rsidR="008842CE" w:rsidRPr="000D005F" w:rsidRDefault="008842CE" w:rsidP="00B46D58">
      <w:pPr>
        <w:widowControl w:val="0"/>
        <w:spacing w:after="160"/>
        <w:jc w:val="center"/>
        <w:rPr>
          <w:rFonts w:ascii="Arial Unicode" w:hAnsi="Arial Unicode"/>
          <w:b/>
          <w:sz w:val="20"/>
          <w:szCs w:val="20"/>
        </w:rPr>
      </w:pPr>
    </w:p>
    <w:p w:rsidR="00096865" w:rsidRPr="000D005F" w:rsidRDefault="00096865" w:rsidP="00B46D58">
      <w:pPr>
        <w:widowControl w:val="0"/>
        <w:spacing w:after="160"/>
        <w:jc w:val="center"/>
        <w:rPr>
          <w:rFonts w:ascii="Arial Unicode" w:hAnsi="Arial Unicode"/>
          <w:b/>
          <w:sz w:val="20"/>
          <w:szCs w:val="20"/>
        </w:rPr>
      </w:pPr>
      <w:r w:rsidRPr="000D005F">
        <w:rPr>
          <w:rFonts w:ascii="Arial Unicode" w:hAnsi="Arial Unicode"/>
          <w:b/>
          <w:sz w:val="20"/>
          <w:szCs w:val="20"/>
        </w:rPr>
        <w:t xml:space="preserve">ИНСТРУКЦИЯ ПО ПОДГОТОВКЕ ЗАЯВКИ </w:t>
      </w:r>
      <w:r w:rsidR="00CA590C" w:rsidRPr="000D005F">
        <w:rPr>
          <w:rFonts w:ascii="Arial Unicode" w:hAnsi="Arial Unicode"/>
          <w:b/>
          <w:sz w:val="20"/>
          <w:szCs w:val="20"/>
        </w:rPr>
        <w:br/>
      </w:r>
      <w:r w:rsidRPr="000D005F">
        <w:rPr>
          <w:rFonts w:ascii="Arial Unicode" w:hAnsi="Arial Unicode"/>
          <w:b/>
          <w:sz w:val="20"/>
          <w:szCs w:val="20"/>
        </w:rPr>
        <w:t>НА ОТКРЫТЫЙ КОНКУРС</w:t>
      </w:r>
    </w:p>
    <w:p w:rsidR="00520F57" w:rsidRPr="000D005F" w:rsidRDefault="00520F57" w:rsidP="00B46D58">
      <w:pPr>
        <w:widowControl w:val="0"/>
        <w:spacing w:after="160"/>
        <w:jc w:val="center"/>
        <w:rPr>
          <w:rFonts w:ascii="Arial Unicode" w:hAnsi="Arial Unicode"/>
          <w:b/>
          <w:sz w:val="20"/>
          <w:szCs w:val="20"/>
        </w:rPr>
      </w:pPr>
    </w:p>
    <w:p w:rsidR="00096865" w:rsidRPr="000D005F" w:rsidRDefault="00096865"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lastRenderedPageBreak/>
        <w:t>1.</w:t>
      </w:r>
      <w:r w:rsidRPr="000D005F">
        <w:rPr>
          <w:rFonts w:ascii="Arial Unicode" w:hAnsi="Arial Unicode"/>
          <w:sz w:val="20"/>
          <w:szCs w:val="20"/>
        </w:rPr>
        <w:tab/>
        <w:t>Общ</w:t>
      </w:r>
      <w:r w:rsidR="00543BAE" w:rsidRPr="000D005F">
        <w:rPr>
          <w:rFonts w:ascii="Arial Unicode" w:hAnsi="Arial Unicode"/>
          <w:sz w:val="20"/>
          <w:szCs w:val="20"/>
        </w:rPr>
        <w:t>ие положения</w:t>
      </w:r>
    </w:p>
    <w:p w:rsidR="00096865" w:rsidRPr="000D005F" w:rsidRDefault="00543BAE"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2.</w:t>
      </w:r>
      <w:r w:rsidRPr="000D005F">
        <w:rPr>
          <w:rFonts w:ascii="Arial Unicode" w:hAnsi="Arial Unicode"/>
          <w:sz w:val="20"/>
          <w:szCs w:val="20"/>
        </w:rPr>
        <w:tab/>
        <w:t>Заявка на процедуру</w:t>
      </w:r>
    </w:p>
    <w:p w:rsidR="0061522D" w:rsidRPr="000D005F" w:rsidRDefault="00450C30" w:rsidP="00B46D58">
      <w:pPr>
        <w:widowControl w:val="0"/>
        <w:tabs>
          <w:tab w:val="left" w:pos="1134"/>
        </w:tabs>
        <w:spacing w:after="160"/>
        <w:ind w:left="1134" w:hanging="567"/>
        <w:jc w:val="both"/>
        <w:rPr>
          <w:rFonts w:ascii="Arial Unicode" w:hAnsi="Arial Unicode"/>
          <w:sz w:val="20"/>
          <w:szCs w:val="20"/>
        </w:rPr>
      </w:pPr>
      <w:r w:rsidRPr="000D005F">
        <w:rPr>
          <w:rFonts w:ascii="Arial Unicode" w:hAnsi="Arial Unicode"/>
          <w:sz w:val="20"/>
          <w:szCs w:val="20"/>
        </w:rPr>
        <w:t>3</w:t>
      </w:r>
      <w:r w:rsidR="00543BAE" w:rsidRPr="000D005F">
        <w:rPr>
          <w:rFonts w:ascii="Arial Unicode" w:hAnsi="Arial Unicode"/>
          <w:sz w:val="20"/>
          <w:szCs w:val="20"/>
        </w:rPr>
        <w:t>.</w:t>
      </w:r>
      <w:r w:rsidR="00543BAE" w:rsidRPr="000D005F">
        <w:rPr>
          <w:rFonts w:ascii="Arial Unicode" w:hAnsi="Arial Unicode"/>
          <w:sz w:val="20"/>
          <w:szCs w:val="20"/>
        </w:rPr>
        <w:tab/>
        <w:t>Приложения № 1-</w:t>
      </w:r>
      <w:r w:rsidR="0049697A" w:rsidRPr="000D005F">
        <w:rPr>
          <w:rFonts w:ascii="Arial Unicode" w:hAnsi="Arial Unicode"/>
          <w:sz w:val="20"/>
          <w:szCs w:val="20"/>
        </w:rPr>
        <w:t>7</w:t>
      </w:r>
    </w:p>
    <w:p w:rsidR="00E17B7F" w:rsidRPr="000D005F" w:rsidRDefault="00E17B7F">
      <w:pPr>
        <w:rPr>
          <w:rFonts w:ascii="Arial Unicode" w:hAnsi="Arial Unicode"/>
          <w:spacing w:val="-6"/>
          <w:sz w:val="20"/>
          <w:szCs w:val="20"/>
        </w:rPr>
      </w:pPr>
      <w:r w:rsidRPr="000D005F">
        <w:rPr>
          <w:rFonts w:ascii="Arial Unicode" w:hAnsi="Arial Unicode"/>
          <w:spacing w:val="-6"/>
          <w:sz w:val="20"/>
          <w:szCs w:val="20"/>
        </w:rPr>
        <w:br w:type="page"/>
      </w:r>
    </w:p>
    <w:p w:rsidR="00B803BC" w:rsidRPr="000D005F" w:rsidRDefault="00096865" w:rsidP="00B803BC">
      <w:pPr>
        <w:pStyle w:val="HTML"/>
        <w:shd w:val="clear" w:color="auto" w:fill="F8F9FA"/>
        <w:spacing w:line="540" w:lineRule="atLeast"/>
        <w:jc w:val="right"/>
        <w:rPr>
          <w:rFonts w:ascii="Arial Unicode" w:hAnsi="Arial Unicode" w:cs="Sylfaen"/>
          <w:b/>
          <w:i/>
          <w:lang w:val="af-ZA"/>
        </w:rPr>
      </w:pPr>
      <w:r w:rsidRPr="000D005F">
        <w:rPr>
          <w:rFonts w:ascii="Arial Unicode" w:hAnsi="Arial Unicode"/>
          <w:spacing w:val="-6"/>
          <w:lang w:val="ru-RU"/>
        </w:rPr>
        <w:lastRenderedPageBreak/>
        <w:t xml:space="preserve">Настоящее Приглашение предоставляется в дополнение к объявлению об </w:t>
      </w:r>
      <w:r w:rsidR="00B803BC" w:rsidRPr="000D005F">
        <w:rPr>
          <w:rFonts w:ascii="Arial Unicode" w:hAnsi="Arial Unicode"/>
          <w:spacing w:val="-6"/>
          <w:lang w:val="ru-RU"/>
        </w:rPr>
        <w:t>ретинг</w:t>
      </w:r>
      <w:r w:rsidRPr="000D005F">
        <w:rPr>
          <w:rFonts w:ascii="Arial Unicode" w:hAnsi="Arial Unicode"/>
          <w:spacing w:val="-6"/>
          <w:lang w:val="ru-RU"/>
        </w:rPr>
        <w:t xml:space="preserve">конкурсе, проводимом под кодом </w:t>
      </w:r>
      <w:r w:rsidR="00B803BC" w:rsidRPr="000D005F">
        <w:rPr>
          <w:rStyle w:val="y2iqfc"/>
          <w:rFonts w:ascii="Arial Unicode" w:hAnsi="Arial Unicode"/>
          <w:color w:val="202124"/>
          <w:lang w:val="ru-RU"/>
        </w:rPr>
        <w:t>«</w:t>
      </w:r>
      <w:r w:rsidR="004B1D72">
        <w:rPr>
          <w:rFonts w:ascii="Arial Unicode" w:eastAsia="Calibri" w:hAnsi="Arial Unicode"/>
          <w:b/>
          <w:lang w:val="af-ZA"/>
        </w:rPr>
        <w:t>ՇՄԱՀ</w:t>
      </w:r>
      <w:r w:rsidR="00417ABB" w:rsidRPr="000C033D">
        <w:rPr>
          <w:rFonts w:ascii="Arial Unicode" w:eastAsia="Calibri" w:hAnsi="Arial Unicode"/>
          <w:b/>
          <w:lang w:val="af-ZA"/>
        </w:rPr>
        <w:t>1ՀԴ-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00B803BC" w:rsidRPr="000D005F">
        <w:rPr>
          <w:rFonts w:ascii="Arial Unicode" w:hAnsi="Arial Unicode" w:cs="Sylfaen"/>
          <w:b/>
          <w:i/>
          <w:lang w:val="af-ZA"/>
        </w:rPr>
        <w:t>»</w:t>
      </w:r>
    </w:p>
    <w:p w:rsidR="00096865" w:rsidRPr="000D005F" w:rsidRDefault="00A6657F" w:rsidP="00E17B7F">
      <w:pPr>
        <w:widowControl w:val="0"/>
        <w:spacing w:after="160"/>
        <w:ind w:hanging="567"/>
        <w:jc w:val="both"/>
        <w:rPr>
          <w:rFonts w:ascii="Arial Unicode" w:hAnsi="Arial Unicode"/>
          <w:spacing w:val="-6"/>
          <w:sz w:val="20"/>
          <w:szCs w:val="20"/>
        </w:rPr>
      </w:pPr>
      <w:r>
        <w:rPr>
          <w:rFonts w:ascii="Arial Unicode" w:hAnsi="Arial Unicode"/>
          <w:spacing w:val="-6"/>
          <w:sz w:val="20"/>
          <w:szCs w:val="20"/>
          <w:lang w:val="en-US"/>
        </w:rPr>
        <w:t xml:space="preserve">                                                                                                                           </w:t>
      </w:r>
      <w:r w:rsidR="00096865" w:rsidRPr="000D005F">
        <w:rPr>
          <w:rFonts w:ascii="Arial Unicode" w:hAnsi="Arial Unicode"/>
          <w:spacing w:val="-6"/>
          <w:sz w:val="20"/>
          <w:szCs w:val="20"/>
        </w:rPr>
        <w:t>(далее — процедура).</w:t>
      </w:r>
    </w:p>
    <w:p w:rsidR="00096865" w:rsidRPr="000D005F" w:rsidRDefault="00096865" w:rsidP="00B46D58">
      <w:pPr>
        <w:widowControl w:val="0"/>
        <w:spacing w:after="160"/>
        <w:ind w:firstLine="567"/>
        <w:jc w:val="both"/>
        <w:rPr>
          <w:rFonts w:ascii="Arial Unicode" w:hAnsi="Arial Unicode"/>
          <w:sz w:val="20"/>
          <w:szCs w:val="20"/>
        </w:rPr>
      </w:pPr>
      <w:r w:rsidRPr="000D005F">
        <w:rPr>
          <w:rFonts w:ascii="Arial Unicode" w:hAnsi="Arial Unicode"/>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D005F">
        <w:rPr>
          <w:rFonts w:ascii="Courier New" w:hAnsi="Courier New" w:cs="Courier New"/>
          <w:sz w:val="20"/>
          <w:szCs w:val="20"/>
          <w:lang w:val="en-US"/>
        </w:rPr>
        <w:t> </w:t>
      </w:r>
      <w:r w:rsidRPr="000D005F">
        <w:rPr>
          <w:rFonts w:ascii="Arial Unicode" w:hAnsi="Arial Unicode"/>
          <w:sz w:val="20"/>
          <w:szCs w:val="20"/>
        </w:rPr>
        <w:t>4</w:t>
      </w:r>
      <w:r w:rsidR="006D2DF7" w:rsidRPr="000D005F">
        <w:rPr>
          <w:rFonts w:ascii="Courier New" w:hAnsi="Courier New" w:cs="Courier New"/>
          <w:sz w:val="20"/>
          <w:szCs w:val="20"/>
          <w:lang w:val="en-US"/>
        </w:rPr>
        <w:t> </w:t>
      </w:r>
      <w:r w:rsidRPr="000D005F">
        <w:rPr>
          <w:rFonts w:ascii="Arial Unicode" w:hAnsi="Arial Unicode"/>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D005F" w:rsidRDefault="00096865" w:rsidP="00B46D58">
      <w:pPr>
        <w:widowControl w:val="0"/>
        <w:spacing w:after="160"/>
        <w:ind w:firstLine="567"/>
        <w:jc w:val="both"/>
        <w:rPr>
          <w:rFonts w:ascii="Arial Unicode" w:hAnsi="Arial Unicode"/>
          <w:sz w:val="20"/>
          <w:szCs w:val="20"/>
        </w:rPr>
      </w:pPr>
      <w:r w:rsidRPr="000D005F">
        <w:rPr>
          <w:rFonts w:ascii="Arial Unicode" w:hAnsi="Arial Unicode"/>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0D005F" w:rsidRDefault="00926875" w:rsidP="00B46D58">
      <w:pPr>
        <w:pStyle w:val="23"/>
        <w:widowControl w:val="0"/>
        <w:spacing w:after="160" w:line="240" w:lineRule="auto"/>
        <w:ind w:firstLine="567"/>
        <w:rPr>
          <w:rFonts w:ascii="Arial Unicode" w:hAnsi="Arial Unicode" w:cs="Sylfaen"/>
        </w:rPr>
      </w:pPr>
      <w:r w:rsidRPr="000D005F">
        <w:rPr>
          <w:rFonts w:ascii="Arial Unicode" w:hAnsi="Arial Unicode"/>
          <w:spacing w:val="-6"/>
        </w:rPr>
        <w:t xml:space="preserve">Для регистрации в системе в качестве участника лицо заходит на интернет-сайт, </w:t>
      </w:r>
      <w:r w:rsidRPr="000D005F">
        <w:rPr>
          <w:rFonts w:ascii="Arial Unicode" w:hAnsi="Arial Unicode"/>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0D005F" w:rsidRDefault="00096865" w:rsidP="00B46D58">
      <w:pPr>
        <w:widowControl w:val="0"/>
        <w:spacing w:after="160"/>
        <w:ind w:firstLine="567"/>
        <w:jc w:val="both"/>
        <w:rPr>
          <w:rFonts w:ascii="Arial Unicode" w:hAnsi="Arial Unicode" w:cs="Times Armenian"/>
          <w:sz w:val="20"/>
          <w:szCs w:val="20"/>
        </w:rPr>
      </w:pPr>
      <w:r w:rsidRPr="000D005F">
        <w:rPr>
          <w:rFonts w:ascii="Arial Unicode" w:hAnsi="Arial Unicode"/>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D005F" w:rsidRDefault="00A81DD5" w:rsidP="00B46D58">
      <w:pPr>
        <w:pStyle w:val="23"/>
        <w:widowControl w:val="0"/>
        <w:spacing w:after="160" w:line="240" w:lineRule="auto"/>
        <w:ind w:firstLine="567"/>
        <w:rPr>
          <w:rFonts w:ascii="Arial Unicode" w:hAnsi="Arial Unicode"/>
        </w:rPr>
      </w:pPr>
      <w:r w:rsidRPr="000D005F">
        <w:rPr>
          <w:rFonts w:ascii="Arial Unicode" w:hAnsi="Arial Unicode"/>
        </w:rPr>
        <w:t>Адрес электронной почты секретаря оценочной комиссии "адрес</w:t>
      </w:r>
      <w:r w:rsidR="00A90E28" w:rsidRPr="000D005F">
        <w:rPr>
          <w:rFonts w:ascii="Courier New" w:hAnsi="Courier New" w:cs="Courier New"/>
          <w:lang w:val="en-US"/>
        </w:rPr>
        <w:t> </w:t>
      </w:r>
      <w:r w:rsidRPr="000D005F">
        <w:rPr>
          <w:rFonts w:ascii="Arial Unicode" w:hAnsi="Arial Unicode"/>
        </w:rPr>
        <w:t>электронной почты".</w:t>
      </w:r>
    </w:p>
    <w:p w:rsidR="00096865" w:rsidRPr="000D005F" w:rsidRDefault="00F5653D" w:rsidP="00B46D58">
      <w:pPr>
        <w:widowControl w:val="0"/>
        <w:spacing w:after="160"/>
        <w:jc w:val="center"/>
        <w:rPr>
          <w:rFonts w:ascii="Arial Unicode" w:hAnsi="Arial Unicode"/>
          <w:sz w:val="20"/>
          <w:szCs w:val="20"/>
        </w:rPr>
      </w:pPr>
      <w:r w:rsidRPr="000D005F">
        <w:rPr>
          <w:rFonts w:ascii="Arial Unicode" w:hAnsi="Arial Unicode"/>
          <w:sz w:val="20"/>
          <w:szCs w:val="20"/>
        </w:rPr>
        <w:br w:type="page"/>
      </w:r>
      <w:r w:rsidRPr="000D005F">
        <w:rPr>
          <w:rFonts w:ascii="Arial Unicode" w:hAnsi="Arial Unicode"/>
          <w:sz w:val="20"/>
          <w:szCs w:val="20"/>
        </w:rPr>
        <w:lastRenderedPageBreak/>
        <w:t>ЧАСТЬ I</w:t>
      </w:r>
    </w:p>
    <w:p w:rsidR="00096865" w:rsidRPr="000D005F" w:rsidRDefault="00096865" w:rsidP="00B46D58">
      <w:pPr>
        <w:pStyle w:val="3"/>
        <w:keepNext w:val="0"/>
        <w:widowControl w:val="0"/>
        <w:spacing w:after="160" w:line="240" w:lineRule="auto"/>
        <w:rPr>
          <w:rFonts w:ascii="Arial Unicode" w:hAnsi="Arial Unicode"/>
        </w:rPr>
      </w:pPr>
    </w:p>
    <w:p w:rsidR="00096865" w:rsidRPr="000D005F" w:rsidRDefault="00F63BBB" w:rsidP="00B46D58">
      <w:pPr>
        <w:widowControl w:val="0"/>
        <w:spacing w:after="160"/>
        <w:jc w:val="center"/>
        <w:rPr>
          <w:rFonts w:ascii="Arial Unicode" w:hAnsi="Arial Unicode" w:cs="Sylfaen"/>
          <w:b/>
          <w:sz w:val="20"/>
          <w:szCs w:val="20"/>
        </w:rPr>
      </w:pPr>
      <w:r w:rsidRPr="000D005F">
        <w:rPr>
          <w:rFonts w:ascii="Arial Unicode" w:hAnsi="Arial Unicode"/>
          <w:b/>
          <w:sz w:val="20"/>
          <w:szCs w:val="20"/>
        </w:rPr>
        <w:t xml:space="preserve">1. </w:t>
      </w:r>
      <w:r w:rsidR="002B32D6" w:rsidRPr="000D005F">
        <w:rPr>
          <w:rFonts w:ascii="Arial Unicode" w:hAnsi="Arial Unicode"/>
          <w:b/>
          <w:sz w:val="20"/>
          <w:szCs w:val="20"/>
        </w:rPr>
        <w:t>ХАРАКТЕРИСТИКА ПРЕДМЕТА ЗАКУПКИ</w:t>
      </w:r>
    </w:p>
    <w:p w:rsidR="00096865" w:rsidRPr="000D005F" w:rsidRDefault="00845AA5" w:rsidP="00B46D58">
      <w:pPr>
        <w:pStyle w:val="3"/>
        <w:keepNext w:val="0"/>
        <w:widowControl w:val="0"/>
        <w:tabs>
          <w:tab w:val="left" w:pos="1134"/>
        </w:tabs>
        <w:spacing w:after="160" w:line="240" w:lineRule="auto"/>
        <w:ind w:firstLine="567"/>
        <w:jc w:val="both"/>
        <w:rPr>
          <w:rFonts w:ascii="Arial Unicode" w:hAnsi="Arial Unicode"/>
          <w:i w:val="0"/>
        </w:rPr>
      </w:pPr>
      <w:r w:rsidRPr="000D005F">
        <w:rPr>
          <w:rFonts w:ascii="Arial Unicode" w:hAnsi="Arial Unicode"/>
          <w:i w:val="0"/>
        </w:rPr>
        <w:t>1.1</w:t>
      </w:r>
      <w:r w:rsidR="008E6E51" w:rsidRPr="000D005F">
        <w:rPr>
          <w:rFonts w:ascii="Arial Unicode" w:hAnsi="Arial Unicode"/>
          <w:i w:val="0"/>
        </w:rPr>
        <w:t>.</w:t>
      </w:r>
      <w:r w:rsidR="00F63BBB" w:rsidRPr="000D005F">
        <w:rPr>
          <w:rFonts w:ascii="Arial Unicode" w:hAnsi="Arial Unicode"/>
          <w:i w:val="0"/>
        </w:rPr>
        <w:tab/>
      </w:r>
      <w:r w:rsidRPr="000D005F">
        <w:rPr>
          <w:rFonts w:ascii="Arial Unicode" w:hAnsi="Arial Unicode"/>
          <w:i w:val="0"/>
        </w:rPr>
        <w:t xml:space="preserve">Предметом закупки является приобретение "Наименование предмета закупки" (далее — также </w:t>
      </w:r>
      <w:r w:rsidR="00EE6232" w:rsidRPr="000D005F">
        <w:rPr>
          <w:rFonts w:ascii="Arial Unicode" w:hAnsi="Arial Unicode"/>
          <w:i w:val="0"/>
        </w:rPr>
        <w:t>работа</w:t>
      </w:r>
      <w:r w:rsidRPr="000D005F">
        <w:rPr>
          <w:rFonts w:ascii="Arial Unicode" w:hAnsi="Arial Unicode"/>
          <w:i w:val="0"/>
        </w:rPr>
        <w:t>)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1728"/>
        <w:gridCol w:w="6175"/>
      </w:tblGrid>
      <w:tr w:rsidR="00216275" w:rsidRPr="000D005F" w:rsidTr="00216275">
        <w:trPr>
          <w:jc w:val="center"/>
        </w:trPr>
        <w:tc>
          <w:tcPr>
            <w:tcW w:w="3059" w:type="dxa"/>
            <w:gridSpan w:val="2"/>
            <w:vAlign w:val="center"/>
          </w:tcPr>
          <w:p w:rsidR="00216275" w:rsidRPr="000D005F" w:rsidRDefault="00216275" w:rsidP="006F6C8A">
            <w:pPr>
              <w:pStyle w:val="23"/>
              <w:widowControl w:val="0"/>
              <w:spacing w:after="120" w:line="240" w:lineRule="auto"/>
              <w:ind w:firstLine="0"/>
              <w:jc w:val="center"/>
              <w:rPr>
                <w:rFonts w:ascii="Arial Unicode" w:hAnsi="Arial Unicode"/>
                <w:b/>
                <w:bCs/>
                <w:i/>
                <w:iCs/>
              </w:rPr>
            </w:pPr>
            <w:r w:rsidRPr="000D005F">
              <w:rPr>
                <w:rFonts w:ascii="Arial Unicode" w:hAnsi="Arial Unicode"/>
                <w:b/>
                <w:i/>
              </w:rPr>
              <w:t>Лот</w:t>
            </w:r>
          </w:p>
        </w:tc>
        <w:tc>
          <w:tcPr>
            <w:tcW w:w="6175" w:type="dxa"/>
            <w:vMerge w:val="restart"/>
            <w:vAlign w:val="center"/>
          </w:tcPr>
          <w:p w:rsidR="00216275" w:rsidRPr="000D005F" w:rsidRDefault="00216275" w:rsidP="00B46D58">
            <w:pPr>
              <w:pStyle w:val="23"/>
              <w:widowControl w:val="0"/>
              <w:spacing w:after="120" w:line="240" w:lineRule="auto"/>
              <w:ind w:firstLine="0"/>
              <w:jc w:val="center"/>
              <w:rPr>
                <w:rFonts w:ascii="Arial Unicode" w:hAnsi="Arial Unicode"/>
                <w:b/>
                <w:bCs/>
                <w:i/>
                <w:iCs/>
              </w:rPr>
            </w:pPr>
            <w:r w:rsidRPr="000D005F">
              <w:rPr>
                <w:rFonts w:ascii="Arial Unicode" w:hAnsi="Arial Unicode"/>
                <w:b/>
                <w:i/>
              </w:rPr>
              <w:t>Наименование лота</w:t>
            </w:r>
          </w:p>
        </w:tc>
      </w:tr>
      <w:tr w:rsidR="00216275" w:rsidRPr="000D005F" w:rsidTr="00216275">
        <w:trPr>
          <w:jc w:val="center"/>
        </w:trPr>
        <w:tc>
          <w:tcPr>
            <w:tcW w:w="1331" w:type="dxa"/>
            <w:vAlign w:val="center"/>
          </w:tcPr>
          <w:p w:rsidR="00216275" w:rsidRPr="000D005F" w:rsidRDefault="00216275" w:rsidP="006F6C8A">
            <w:pPr>
              <w:pStyle w:val="23"/>
              <w:widowControl w:val="0"/>
              <w:spacing w:after="120" w:line="240" w:lineRule="auto"/>
              <w:ind w:firstLine="0"/>
              <w:jc w:val="center"/>
              <w:rPr>
                <w:rFonts w:ascii="Arial Unicode" w:hAnsi="Arial Unicode"/>
              </w:rPr>
            </w:pPr>
            <w:r w:rsidRPr="000D005F">
              <w:rPr>
                <w:rFonts w:ascii="Arial Unicode" w:hAnsi="Arial Unicode"/>
                <w:b/>
                <w:i/>
              </w:rPr>
              <w:t>Номер</w:t>
            </w:r>
            <w:r w:rsidR="006F6C8A" w:rsidRPr="000D005F">
              <w:rPr>
                <w:rFonts w:ascii="Arial Unicode" w:hAnsi="Arial Unicode"/>
                <w:b/>
                <w:i/>
              </w:rPr>
              <w:t xml:space="preserve"> лота</w:t>
            </w:r>
          </w:p>
        </w:tc>
        <w:tc>
          <w:tcPr>
            <w:tcW w:w="1728" w:type="dxa"/>
            <w:vAlign w:val="center"/>
          </w:tcPr>
          <w:p w:rsidR="00216275" w:rsidRPr="000D005F" w:rsidRDefault="00216275" w:rsidP="00B46D58">
            <w:pPr>
              <w:pStyle w:val="23"/>
              <w:widowControl w:val="0"/>
              <w:spacing w:after="120" w:line="240" w:lineRule="auto"/>
              <w:ind w:firstLine="0"/>
              <w:jc w:val="center"/>
              <w:rPr>
                <w:rFonts w:ascii="Arial Unicode" w:hAnsi="Arial Unicode"/>
                <w:b/>
              </w:rPr>
            </w:pPr>
            <w:r w:rsidRPr="000D005F">
              <w:rPr>
                <w:rFonts w:ascii="Arial Unicode" w:hAnsi="Arial Unicode"/>
                <w:b/>
                <w:i/>
              </w:rPr>
              <w:t>Цена закупки</w:t>
            </w:r>
          </w:p>
        </w:tc>
        <w:tc>
          <w:tcPr>
            <w:tcW w:w="6175" w:type="dxa"/>
            <w:vMerge/>
            <w:vAlign w:val="center"/>
          </w:tcPr>
          <w:p w:rsidR="00216275" w:rsidRPr="000D005F" w:rsidRDefault="00216275" w:rsidP="00B46D58">
            <w:pPr>
              <w:pStyle w:val="23"/>
              <w:widowControl w:val="0"/>
              <w:spacing w:after="120" w:line="240" w:lineRule="auto"/>
              <w:ind w:firstLine="0"/>
              <w:rPr>
                <w:rFonts w:ascii="Arial Unicode" w:hAnsi="Arial Unicode"/>
                <w:u w:val="single"/>
              </w:rPr>
            </w:pPr>
          </w:p>
        </w:tc>
      </w:tr>
      <w:tr w:rsidR="00B803BC" w:rsidRPr="000D005F" w:rsidTr="00216275">
        <w:trPr>
          <w:jc w:val="center"/>
        </w:trPr>
        <w:tc>
          <w:tcPr>
            <w:tcW w:w="1331" w:type="dxa"/>
            <w:vAlign w:val="center"/>
          </w:tcPr>
          <w:p w:rsidR="00B803BC" w:rsidRPr="000D005F" w:rsidRDefault="00B803BC" w:rsidP="00B46D58">
            <w:pPr>
              <w:pStyle w:val="23"/>
              <w:widowControl w:val="0"/>
              <w:spacing w:after="120" w:line="240" w:lineRule="auto"/>
              <w:ind w:firstLine="0"/>
              <w:jc w:val="center"/>
              <w:rPr>
                <w:rFonts w:ascii="Arial Unicode" w:hAnsi="Arial Unicode"/>
              </w:rPr>
            </w:pPr>
            <w:r w:rsidRPr="000D005F">
              <w:rPr>
                <w:rFonts w:ascii="Arial Unicode" w:hAnsi="Arial Unicode"/>
              </w:rPr>
              <w:t>1</w:t>
            </w:r>
          </w:p>
        </w:tc>
        <w:tc>
          <w:tcPr>
            <w:tcW w:w="1728" w:type="dxa"/>
            <w:vAlign w:val="center"/>
          </w:tcPr>
          <w:p w:rsidR="00B803BC" w:rsidRPr="00417ABB" w:rsidRDefault="00417ABB" w:rsidP="006D3DD8">
            <w:pPr>
              <w:pStyle w:val="23"/>
              <w:spacing w:line="240" w:lineRule="auto"/>
              <w:ind w:firstLine="0"/>
              <w:jc w:val="center"/>
              <w:rPr>
                <w:rFonts w:ascii="Arial Unicode" w:hAnsi="Arial Unicode"/>
                <w:lang w:val="en-US"/>
              </w:rPr>
            </w:pPr>
            <w:r>
              <w:rPr>
                <w:rFonts w:ascii="Arial Unicode" w:hAnsi="Arial Unicode"/>
                <w:lang w:val="en-US"/>
              </w:rPr>
              <w:t>2100000</w:t>
            </w:r>
          </w:p>
        </w:tc>
        <w:tc>
          <w:tcPr>
            <w:tcW w:w="6175" w:type="dxa"/>
            <w:vAlign w:val="center"/>
          </w:tcPr>
          <w:p w:rsidR="00B803BC" w:rsidRPr="00E777E3" w:rsidRDefault="00B803BC" w:rsidP="00B46D58">
            <w:pPr>
              <w:pStyle w:val="23"/>
              <w:widowControl w:val="0"/>
              <w:spacing w:after="120" w:line="240" w:lineRule="auto"/>
              <w:ind w:firstLine="0"/>
              <w:rPr>
                <w:rFonts w:ascii="Arial Unicode" w:hAnsi="Arial Unicode"/>
                <w:vertAlign w:val="subscript"/>
              </w:rPr>
            </w:pPr>
            <w:r w:rsidRPr="00E777E3">
              <w:rPr>
                <w:rFonts w:ascii="Arial Unicode" w:hAnsi="Arial Unicode"/>
              </w:rPr>
              <w:t xml:space="preserve">Для нужд </w:t>
            </w:r>
            <w:r w:rsidR="00E777E3" w:rsidRPr="00E777E3">
              <w:rPr>
                <w:rFonts w:ascii="Sylfaen" w:hAnsi="Sylfaen"/>
                <w:b/>
              </w:rPr>
              <w:t>«</w:t>
            </w:r>
            <w:r w:rsidR="00E777E3" w:rsidRPr="00E777E3">
              <w:rPr>
                <w:rFonts w:ascii="Arial Unicode" w:hAnsi="Arial Unicode"/>
                <w:b/>
              </w:rPr>
              <w:t>Основная школа Артика  №1</w:t>
            </w:r>
            <w:r w:rsidR="00E777E3" w:rsidRPr="00E777E3">
              <w:rPr>
                <w:rFonts w:ascii="Sylfaen" w:hAnsi="Sylfaen"/>
                <w:b/>
              </w:rPr>
              <w:t>»ГНКО</w:t>
            </w:r>
            <w:r w:rsidR="00E777E3" w:rsidRPr="00E777E3">
              <w:rPr>
                <w:rFonts w:ascii="Arial Unicode" w:hAnsi="Arial Unicode"/>
              </w:rPr>
              <w:t xml:space="preserve"> проводятся </w:t>
            </w:r>
            <w:r w:rsidRPr="00E777E3">
              <w:rPr>
                <w:rFonts w:ascii="Arial Unicode" w:hAnsi="Arial Unicode"/>
              </w:rPr>
              <w:t xml:space="preserve"> работы по </w:t>
            </w:r>
            <w:r w:rsidR="00E777E3" w:rsidRPr="00E777E3">
              <w:rPr>
                <w:rFonts w:ascii="Arial Unicode" w:hAnsi="Arial Unicode"/>
              </w:rPr>
              <w:t>частичной</w:t>
            </w:r>
            <w:r w:rsidR="00E27F29">
              <w:rPr>
                <w:rFonts w:ascii="Arial Unicode" w:hAnsi="Arial Unicode"/>
              </w:rPr>
              <w:t xml:space="preserve"> реноваци</w:t>
            </w:r>
            <w:r w:rsidR="00E27F29" w:rsidRPr="00E27F29">
              <w:rPr>
                <w:rFonts w:ascii="Arial Unicode" w:hAnsi="Arial Unicode"/>
              </w:rPr>
              <w:t>и</w:t>
            </w:r>
            <w:r w:rsidR="00E777E3" w:rsidRPr="00E777E3">
              <w:rPr>
                <w:rFonts w:ascii="Arial Unicode" w:hAnsi="Arial Unicode"/>
              </w:rPr>
              <w:t xml:space="preserve"> спортивного зала</w:t>
            </w:r>
          </w:p>
        </w:tc>
      </w:tr>
    </w:tbl>
    <w:p w:rsidR="00096865" w:rsidRPr="000D005F" w:rsidRDefault="00816505" w:rsidP="00B46D58">
      <w:pPr>
        <w:pStyle w:val="23"/>
        <w:widowControl w:val="0"/>
        <w:spacing w:after="160" w:line="240" w:lineRule="auto"/>
        <w:ind w:firstLine="567"/>
        <w:rPr>
          <w:rFonts w:ascii="Arial Unicode" w:hAnsi="Arial Unicode"/>
        </w:rPr>
      </w:pPr>
      <w:r w:rsidRPr="000D005F">
        <w:rPr>
          <w:rFonts w:ascii="Arial Unicode" w:hAnsi="Arial Unicode"/>
        </w:rPr>
        <w:t xml:space="preserve">Технические характеристики </w:t>
      </w:r>
      <w:r w:rsidR="00EE6232" w:rsidRPr="000D005F">
        <w:rPr>
          <w:rFonts w:ascii="Arial Unicode" w:hAnsi="Arial Unicode"/>
        </w:rPr>
        <w:t>работы</w:t>
      </w:r>
      <w:r w:rsidRPr="000D005F">
        <w:rPr>
          <w:rFonts w:ascii="Arial Unicode" w:hAnsi="Arial Unicode"/>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074413" w:rsidRPr="000D005F">
        <w:rPr>
          <w:rFonts w:ascii="Arial Unicode" w:hAnsi="Arial Unicode"/>
        </w:rPr>
        <w:t>7</w:t>
      </w:r>
      <w:r w:rsidRPr="000D005F">
        <w:rPr>
          <w:rFonts w:ascii="Arial Unicode" w:hAnsi="Arial Unicode"/>
        </w:rPr>
        <w:t>к настоящему Приглашению.</w:t>
      </w:r>
    </w:p>
    <w:p w:rsidR="000B2CFA" w:rsidRPr="000D005F" w:rsidRDefault="000B2CFA" w:rsidP="00B46D58">
      <w:pPr>
        <w:pStyle w:val="23"/>
        <w:widowControl w:val="0"/>
        <w:spacing w:after="160" w:line="240" w:lineRule="auto"/>
        <w:ind w:firstLine="567"/>
        <w:rPr>
          <w:rFonts w:ascii="Arial Unicode" w:hAnsi="Arial Unicode"/>
        </w:rPr>
      </w:pPr>
    </w:p>
    <w:p w:rsidR="0085236E" w:rsidRPr="000D005F" w:rsidRDefault="00845AA5" w:rsidP="00B46D58">
      <w:pPr>
        <w:pStyle w:val="23"/>
        <w:widowControl w:val="0"/>
        <w:spacing w:after="160" w:line="240" w:lineRule="auto"/>
        <w:ind w:firstLine="567"/>
        <w:rPr>
          <w:rFonts w:ascii="Arial Unicode" w:hAnsi="Arial Unicode"/>
          <w:strike/>
        </w:rPr>
      </w:pPr>
      <w:r w:rsidRPr="000D005F">
        <w:rPr>
          <w:rFonts w:ascii="Arial Unicode" w:hAnsi="Arial Unicode"/>
          <w:strike/>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0D005F" w:rsidTr="006D1826">
        <w:trPr>
          <w:jc w:val="center"/>
        </w:trPr>
        <w:tc>
          <w:tcPr>
            <w:tcW w:w="6356" w:type="dxa"/>
            <w:gridSpan w:val="2"/>
          </w:tcPr>
          <w:p w:rsidR="0085236E" w:rsidRPr="000D005F" w:rsidRDefault="0085236E" w:rsidP="00B46D58">
            <w:pPr>
              <w:pStyle w:val="23"/>
              <w:widowControl w:val="0"/>
              <w:spacing w:after="120" w:line="240" w:lineRule="auto"/>
              <w:ind w:firstLine="0"/>
              <w:jc w:val="center"/>
              <w:rPr>
                <w:rFonts w:ascii="Arial Unicode" w:hAnsi="Arial Unicode" w:cs="Sylfaen"/>
                <w:b/>
                <w:i/>
                <w:strike/>
              </w:rPr>
            </w:pPr>
            <w:r w:rsidRPr="000D005F">
              <w:rPr>
                <w:rFonts w:ascii="Arial Unicode" w:hAnsi="Arial Unicode"/>
                <w:b/>
                <w:i/>
                <w:strike/>
              </w:rPr>
              <w:t>Предоставление предоплаты</w:t>
            </w:r>
          </w:p>
        </w:tc>
      </w:tr>
      <w:tr w:rsidR="0085236E" w:rsidRPr="000D005F" w:rsidTr="006D1826">
        <w:trPr>
          <w:jc w:val="center"/>
        </w:trPr>
        <w:tc>
          <w:tcPr>
            <w:tcW w:w="2580" w:type="dxa"/>
            <w:vAlign w:val="center"/>
          </w:tcPr>
          <w:p w:rsidR="0085236E" w:rsidRPr="000D005F" w:rsidRDefault="0085236E" w:rsidP="00B46D58">
            <w:pPr>
              <w:pStyle w:val="23"/>
              <w:widowControl w:val="0"/>
              <w:spacing w:after="120" w:line="240" w:lineRule="auto"/>
              <w:ind w:firstLine="0"/>
              <w:jc w:val="center"/>
              <w:rPr>
                <w:rFonts w:ascii="Arial Unicode" w:hAnsi="Arial Unicode" w:cs="Sylfaen"/>
                <w:b/>
                <w:i/>
                <w:strike/>
              </w:rPr>
            </w:pPr>
            <w:r w:rsidRPr="000D005F">
              <w:rPr>
                <w:rFonts w:ascii="Arial Unicode" w:hAnsi="Arial Unicode"/>
                <w:b/>
                <w:i/>
                <w:strike/>
              </w:rPr>
              <w:t>максимальный размер (драмы РА)</w:t>
            </w:r>
          </w:p>
        </w:tc>
        <w:tc>
          <w:tcPr>
            <w:tcW w:w="3776" w:type="dxa"/>
            <w:vAlign w:val="center"/>
          </w:tcPr>
          <w:p w:rsidR="0085236E" w:rsidRPr="000D005F" w:rsidRDefault="0085236E" w:rsidP="00B46D58">
            <w:pPr>
              <w:pStyle w:val="23"/>
              <w:widowControl w:val="0"/>
              <w:spacing w:after="120" w:line="240" w:lineRule="auto"/>
              <w:ind w:firstLine="0"/>
              <w:jc w:val="center"/>
              <w:rPr>
                <w:rFonts w:ascii="Arial Unicode" w:hAnsi="Arial Unicode" w:cs="Sylfaen"/>
                <w:b/>
                <w:i/>
                <w:strike/>
              </w:rPr>
            </w:pPr>
            <w:r w:rsidRPr="000D005F">
              <w:rPr>
                <w:rFonts w:ascii="Arial Unicode" w:hAnsi="Arial Unicode"/>
                <w:b/>
                <w:i/>
                <w:strike/>
              </w:rPr>
              <w:t>срок (месяц, год)</w:t>
            </w:r>
          </w:p>
        </w:tc>
      </w:tr>
      <w:tr w:rsidR="0085236E" w:rsidRPr="000D005F" w:rsidTr="006D1826">
        <w:trPr>
          <w:jc w:val="center"/>
        </w:trPr>
        <w:tc>
          <w:tcPr>
            <w:tcW w:w="2580" w:type="dxa"/>
          </w:tcPr>
          <w:p w:rsidR="0085236E" w:rsidRPr="000D005F" w:rsidRDefault="0085236E" w:rsidP="00B46D58">
            <w:pPr>
              <w:widowControl w:val="0"/>
              <w:spacing w:after="120"/>
              <w:jc w:val="center"/>
              <w:rPr>
                <w:rFonts w:ascii="Arial Unicode" w:hAnsi="Arial Unicode"/>
                <w:strike/>
                <w:sz w:val="20"/>
                <w:szCs w:val="20"/>
              </w:rPr>
            </w:pPr>
          </w:p>
        </w:tc>
        <w:tc>
          <w:tcPr>
            <w:tcW w:w="3776" w:type="dxa"/>
          </w:tcPr>
          <w:p w:rsidR="0085236E" w:rsidRPr="000D005F" w:rsidRDefault="0085236E" w:rsidP="00B46D58">
            <w:pPr>
              <w:widowControl w:val="0"/>
              <w:spacing w:after="120"/>
              <w:jc w:val="center"/>
              <w:rPr>
                <w:rFonts w:ascii="Arial Unicode" w:hAnsi="Arial Unicode"/>
                <w:strike/>
                <w:sz w:val="20"/>
                <w:szCs w:val="20"/>
              </w:rPr>
            </w:pPr>
          </w:p>
        </w:tc>
      </w:tr>
      <w:tr w:rsidR="0085236E" w:rsidRPr="000D005F" w:rsidTr="006D1826">
        <w:trPr>
          <w:jc w:val="center"/>
        </w:trPr>
        <w:tc>
          <w:tcPr>
            <w:tcW w:w="2580" w:type="dxa"/>
          </w:tcPr>
          <w:p w:rsidR="0085236E" w:rsidRPr="000D005F" w:rsidRDefault="0085236E" w:rsidP="00B46D58">
            <w:pPr>
              <w:widowControl w:val="0"/>
              <w:spacing w:after="120"/>
              <w:jc w:val="center"/>
              <w:rPr>
                <w:rFonts w:ascii="Arial Unicode" w:hAnsi="Arial Unicode"/>
                <w:strike/>
                <w:sz w:val="20"/>
                <w:szCs w:val="20"/>
              </w:rPr>
            </w:pPr>
          </w:p>
        </w:tc>
        <w:tc>
          <w:tcPr>
            <w:tcW w:w="3776" w:type="dxa"/>
          </w:tcPr>
          <w:p w:rsidR="0085236E" w:rsidRPr="000D005F" w:rsidRDefault="0085236E" w:rsidP="00B46D58">
            <w:pPr>
              <w:widowControl w:val="0"/>
              <w:spacing w:after="120"/>
              <w:jc w:val="center"/>
              <w:rPr>
                <w:rFonts w:ascii="Arial Unicode" w:hAnsi="Arial Unicode"/>
                <w:strike/>
                <w:sz w:val="20"/>
                <w:szCs w:val="20"/>
              </w:rPr>
            </w:pPr>
          </w:p>
        </w:tc>
      </w:tr>
    </w:tbl>
    <w:p w:rsidR="0085236E" w:rsidRPr="000D005F" w:rsidRDefault="0085236E" w:rsidP="00B46D58">
      <w:pPr>
        <w:pStyle w:val="23"/>
        <w:widowControl w:val="0"/>
        <w:spacing w:after="160" w:line="240" w:lineRule="auto"/>
        <w:ind w:firstLine="567"/>
        <w:rPr>
          <w:rFonts w:ascii="Arial Unicode" w:hAnsi="Arial Unicode"/>
          <w:strike/>
        </w:rPr>
      </w:pPr>
      <w:r w:rsidRPr="000D005F">
        <w:rPr>
          <w:rFonts w:ascii="Arial Unicode" w:hAnsi="Arial Unicode"/>
          <w:strike/>
        </w:rPr>
        <w:t>При этом предоплата будет предоставлена отобранному участнику на условиях, установленных пунктом 10.</w:t>
      </w:r>
      <w:r w:rsidR="006672E6" w:rsidRPr="000D005F">
        <w:rPr>
          <w:rFonts w:ascii="Arial Unicode" w:hAnsi="Arial Unicode"/>
          <w:strike/>
        </w:rPr>
        <w:t xml:space="preserve">5 </w:t>
      </w:r>
      <w:r w:rsidRPr="000D005F">
        <w:rPr>
          <w:rFonts w:ascii="Arial Unicode" w:hAnsi="Arial Unicode"/>
          <w:strike/>
        </w:rPr>
        <w:t>части 1 настоящего Приглашения, а</w:t>
      </w:r>
      <w:r w:rsidR="00090699" w:rsidRPr="000D005F">
        <w:rPr>
          <w:rFonts w:ascii="Courier New" w:hAnsi="Courier New" w:cs="Courier New"/>
          <w:strike/>
          <w:lang w:val="en-US"/>
        </w:rPr>
        <w:t> </w:t>
      </w:r>
      <w:r w:rsidRPr="000D005F">
        <w:rPr>
          <w:rFonts w:ascii="Arial Unicode" w:hAnsi="Arial Unicode"/>
          <w:strike/>
        </w:rPr>
        <w:t>погашение предоплаты будет осуществлено в порядке, установленном заключаемым договором.</w:t>
      </w:r>
    </w:p>
    <w:p w:rsidR="00096865" w:rsidRPr="000D005F" w:rsidRDefault="00096865" w:rsidP="00B46D58">
      <w:pPr>
        <w:widowControl w:val="0"/>
        <w:spacing w:after="160"/>
        <w:ind w:firstLine="567"/>
        <w:jc w:val="center"/>
        <w:rPr>
          <w:rFonts w:ascii="Arial Unicode" w:hAnsi="Arial Unicode" w:cs="Sylfaen"/>
          <w:i/>
          <w:sz w:val="20"/>
          <w:szCs w:val="20"/>
        </w:rPr>
      </w:pPr>
    </w:p>
    <w:p w:rsidR="00753E6E" w:rsidRPr="000D005F" w:rsidRDefault="00693101" w:rsidP="00B46D58">
      <w:pPr>
        <w:widowControl w:val="0"/>
        <w:tabs>
          <w:tab w:val="left" w:pos="1134"/>
        </w:tabs>
        <w:spacing w:after="160"/>
        <w:ind w:firstLine="567"/>
        <w:jc w:val="both"/>
        <w:rPr>
          <w:rFonts w:ascii="Arial Unicode" w:hAnsi="Arial Unicode" w:cs="Arial Armenian"/>
          <w:sz w:val="20"/>
          <w:szCs w:val="20"/>
        </w:rPr>
      </w:pPr>
      <w:r w:rsidRPr="000D005F">
        <w:rPr>
          <w:rFonts w:ascii="Arial Unicode" w:hAnsi="Arial Unicode" w:cs="Courier New"/>
          <w:b/>
          <w:sz w:val="20"/>
          <w:szCs w:val="20"/>
          <w:lang w:eastAsia="en-US" w:bidi="ar-SA"/>
        </w:rPr>
        <w:t>2.</w:t>
      </w:r>
      <w:r w:rsidR="002B32D6" w:rsidRPr="000D005F">
        <w:rPr>
          <w:rFonts w:ascii="Arial Unicode" w:hAnsi="Arial Unicode" w:cs="Courier New"/>
          <w:b/>
          <w:sz w:val="20"/>
          <w:szCs w:val="20"/>
          <w:lang w:eastAsia="en-US" w:bidi="ar-SA"/>
        </w:rPr>
        <w:t xml:space="preserve"> ТРЕБОВАНИЯ К ПРАВУ УЧАСТНИКА НА УЧАСТИЕ, </w:t>
      </w:r>
      <w:r w:rsidR="00E25DD7" w:rsidRPr="000D005F">
        <w:rPr>
          <w:rFonts w:ascii="Arial Unicode" w:hAnsi="Arial Unicode" w:cs="Courier New"/>
          <w:b/>
          <w:sz w:val="20"/>
          <w:szCs w:val="20"/>
          <w:lang w:eastAsia="en-US" w:bidi="ar-SA"/>
        </w:rPr>
        <w:t xml:space="preserve">ПОРЯДОК ИХ ОЦЕНКИ, УСЛОВИЯ ПРЕДСТАВЛЕНИЯ </w:t>
      </w:r>
      <w:r w:rsidR="00A6657F" w:rsidRPr="00A6657F">
        <w:rPr>
          <w:rFonts w:ascii="Arial Unicode" w:hAnsi="Arial Unicode" w:cs="Courier New"/>
          <w:b/>
          <w:sz w:val="20"/>
          <w:szCs w:val="20"/>
          <w:lang w:eastAsia="en-US" w:bidi="ar-SA"/>
        </w:rPr>
        <w:t xml:space="preserve"> </w:t>
      </w:r>
      <w:r w:rsidR="00E25DD7" w:rsidRPr="000D005F">
        <w:rPr>
          <w:rFonts w:ascii="Arial Unicode" w:hAnsi="Arial Unicode" w:cs="Courier New"/>
          <w:b/>
          <w:sz w:val="20"/>
          <w:szCs w:val="20"/>
          <w:lang w:eastAsia="en-US" w:bidi="ar-SA"/>
        </w:rPr>
        <w:t xml:space="preserve">ОБЕСПЕЧЕНИЯ </w:t>
      </w:r>
      <w:r w:rsidR="00A6657F" w:rsidRPr="00A6657F">
        <w:rPr>
          <w:rFonts w:ascii="Arial Unicode" w:hAnsi="Arial Unicode" w:cs="Courier New"/>
          <w:b/>
          <w:sz w:val="20"/>
          <w:szCs w:val="20"/>
          <w:lang w:eastAsia="en-US" w:bidi="ar-SA"/>
        </w:rPr>
        <w:t xml:space="preserve"> </w:t>
      </w:r>
      <w:r w:rsidR="00E25DD7" w:rsidRPr="000D005F">
        <w:rPr>
          <w:rFonts w:ascii="Arial Unicode" w:hAnsi="Arial Unicode" w:cs="Courier New"/>
          <w:b/>
          <w:sz w:val="20"/>
          <w:szCs w:val="20"/>
          <w:lang w:eastAsia="en-US" w:bidi="ar-SA"/>
        </w:rPr>
        <w:t>КВАЛИФИКАЦИИ</w:t>
      </w:r>
      <w:r w:rsidR="00A6657F" w:rsidRPr="00A6657F">
        <w:rPr>
          <w:rFonts w:ascii="Arial Unicode" w:hAnsi="Arial Unicode" w:cs="Courier New"/>
          <w:b/>
          <w:sz w:val="20"/>
          <w:szCs w:val="20"/>
          <w:lang w:eastAsia="en-US" w:bidi="ar-SA"/>
        </w:rPr>
        <w:t xml:space="preserve"> </w:t>
      </w:r>
      <w:r w:rsidR="00E25DD7" w:rsidRPr="000D005F">
        <w:rPr>
          <w:rFonts w:ascii="Arial Unicode" w:hAnsi="Arial Unicode" w:cs="Courier New"/>
          <w:b/>
          <w:sz w:val="20"/>
          <w:szCs w:val="20"/>
          <w:lang w:eastAsia="en-US" w:bidi="ar-SA"/>
        </w:rPr>
        <w:t xml:space="preserve"> В СЛУЧАЕ ПРИЗНАНИЯ ОТОБРАННЫМ  УЧАСТНИКОМ</w:t>
      </w:r>
      <w:r w:rsidR="00E25DD7" w:rsidRPr="000D005F">
        <w:rPr>
          <w:rFonts w:ascii="Arial Unicode" w:hAnsi="Arial Unicode" w:cs="Courier New"/>
          <w:b/>
          <w:sz w:val="20"/>
          <w:szCs w:val="20"/>
          <w:lang w:eastAsia="en-US" w:bidi="ar-SA"/>
        </w:rPr>
        <w:br/>
      </w:r>
      <w:del w:id="0" w:author="Inesa Kocharyan" w:date="2025-03-19T12:14:00Z">
        <w:r w:rsidRPr="000D005F" w:rsidDel="00E25DD7">
          <w:rPr>
            <w:rFonts w:ascii="Arial Unicode" w:hAnsi="Arial Unicode" w:cs="Courier New"/>
            <w:b/>
            <w:sz w:val="20"/>
            <w:szCs w:val="20"/>
            <w:lang w:eastAsia="en-US" w:bidi="ar-SA"/>
          </w:rPr>
          <w:br/>
        </w:r>
      </w:del>
      <w:r w:rsidR="00096865" w:rsidRPr="000D005F">
        <w:rPr>
          <w:rFonts w:ascii="Arial Unicode" w:hAnsi="Arial Unicode"/>
          <w:sz w:val="20"/>
          <w:szCs w:val="20"/>
        </w:rPr>
        <w:t>2.1</w:t>
      </w:r>
      <w:r w:rsidR="008E6E51" w:rsidRPr="000D005F">
        <w:rPr>
          <w:rFonts w:ascii="Arial Unicode" w:hAnsi="Arial Unicode"/>
          <w:sz w:val="20"/>
          <w:szCs w:val="20"/>
        </w:rPr>
        <w:t>.</w:t>
      </w:r>
      <w:r w:rsidRPr="000D005F">
        <w:rPr>
          <w:rFonts w:ascii="Arial Unicode" w:hAnsi="Arial Unicode"/>
          <w:sz w:val="20"/>
          <w:szCs w:val="20"/>
        </w:rPr>
        <w:tab/>
      </w:r>
      <w:r w:rsidR="00096865" w:rsidRPr="000D005F">
        <w:rPr>
          <w:rFonts w:ascii="Arial Unicode" w:hAnsi="Arial Unicode"/>
          <w:sz w:val="20"/>
          <w:szCs w:val="20"/>
        </w:rPr>
        <w:t>В настоящей процедуре не имеют права участвовать лица:</w:t>
      </w:r>
    </w:p>
    <w:p w:rsidR="00753E6E" w:rsidRPr="000D005F" w:rsidRDefault="00753E6E"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1)</w:t>
      </w:r>
      <w:r w:rsidR="00693101" w:rsidRPr="000D005F">
        <w:rPr>
          <w:rFonts w:ascii="Arial Unicode" w:hAnsi="Arial Unicode"/>
          <w:sz w:val="20"/>
          <w:szCs w:val="20"/>
        </w:rPr>
        <w:tab/>
      </w:r>
      <w:r w:rsidRPr="000D005F">
        <w:rPr>
          <w:rFonts w:ascii="Arial Unicode" w:hAnsi="Arial Unicode"/>
          <w:sz w:val="20"/>
          <w:szCs w:val="20"/>
        </w:rPr>
        <w:t xml:space="preserve">которые на день подачи заявки в судебном порядке признаны банкротом; </w:t>
      </w:r>
    </w:p>
    <w:p w:rsidR="00753E6E" w:rsidRPr="000D005F" w:rsidRDefault="00753E6E"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3)</w:t>
      </w:r>
      <w:r w:rsidR="00E1385B" w:rsidRPr="000D005F">
        <w:rPr>
          <w:rFonts w:ascii="Arial Unicode" w:hAnsi="Arial Unicode"/>
          <w:sz w:val="20"/>
          <w:szCs w:val="20"/>
        </w:rPr>
        <w:tab/>
      </w:r>
      <w:r w:rsidRPr="000D005F">
        <w:rPr>
          <w:rFonts w:ascii="Arial Unicode" w:hAnsi="Arial Unicode"/>
          <w:sz w:val="20"/>
          <w:szCs w:val="20"/>
        </w:rPr>
        <w:t xml:space="preserve">которые или представитель исполнительного органа которых в течение </w:t>
      </w:r>
      <w:r w:rsidR="00F974D4" w:rsidRPr="000D005F">
        <w:rPr>
          <w:rFonts w:ascii="Arial Unicode" w:hAnsi="Arial Unicode"/>
          <w:sz w:val="20"/>
          <w:szCs w:val="20"/>
        </w:rPr>
        <w:t xml:space="preserve">пяти </w:t>
      </w:r>
      <w:r w:rsidRPr="000D005F">
        <w:rPr>
          <w:rFonts w:ascii="Arial Unicode" w:hAnsi="Arial Unicode"/>
          <w:sz w:val="20"/>
          <w:szCs w:val="20"/>
        </w:rPr>
        <w:t>лет, предшествующих дню подачи заявки, были осуждены за</w:t>
      </w:r>
      <w:r w:rsidR="003240F7" w:rsidRPr="000D005F">
        <w:rPr>
          <w:rFonts w:ascii="Courier New" w:hAnsi="Courier New" w:cs="Courier New"/>
          <w:sz w:val="20"/>
          <w:szCs w:val="20"/>
          <w:lang w:val="en-US"/>
        </w:rPr>
        <w:t> </w:t>
      </w:r>
      <w:r w:rsidRPr="000D005F">
        <w:rPr>
          <w:rFonts w:ascii="Arial Unicode" w:hAnsi="Arial Unicode"/>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D005F">
        <w:rPr>
          <w:rFonts w:ascii="Courier New" w:hAnsi="Courier New" w:cs="Courier New"/>
          <w:sz w:val="20"/>
          <w:szCs w:val="20"/>
          <w:lang w:val="en-US"/>
        </w:rPr>
        <w:t> </w:t>
      </w:r>
      <w:r w:rsidRPr="000D005F">
        <w:rPr>
          <w:rFonts w:ascii="Arial Unicode" w:hAnsi="Arial Unicode"/>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D005F">
        <w:rPr>
          <w:rFonts w:ascii="Arial Unicode" w:hAnsi="Arial Unicode"/>
          <w:sz w:val="20"/>
          <w:szCs w:val="20"/>
        </w:rPr>
        <w:t>гашена</w:t>
      </w:r>
      <w:r w:rsidR="00B50EF8" w:rsidRPr="000D005F">
        <w:rPr>
          <w:rFonts w:ascii="Arial Unicode" w:hAnsi="Arial Unicode"/>
          <w:sz w:val="20"/>
          <w:szCs w:val="20"/>
        </w:rPr>
        <w:t xml:space="preserve"> или отменена</w:t>
      </w:r>
      <w:r w:rsidR="003240F7" w:rsidRPr="000D005F">
        <w:rPr>
          <w:rFonts w:ascii="Arial Unicode" w:hAnsi="Arial Unicode"/>
          <w:sz w:val="20"/>
          <w:szCs w:val="20"/>
        </w:rPr>
        <w:t>;</w:t>
      </w:r>
    </w:p>
    <w:p w:rsidR="00753E6E" w:rsidRPr="000D005F" w:rsidDel="00664BFB" w:rsidRDefault="00753E6E" w:rsidP="00B46D58">
      <w:pPr>
        <w:widowControl w:val="0"/>
        <w:tabs>
          <w:tab w:val="left" w:pos="1134"/>
        </w:tabs>
        <w:spacing w:after="160"/>
        <w:ind w:firstLine="567"/>
        <w:jc w:val="both"/>
        <w:rPr>
          <w:del w:id="1" w:author="Inesa Kocharyan" w:date="2022-05-26T17:33:00Z"/>
          <w:rFonts w:ascii="Arial Unicode" w:hAnsi="Arial Unicode"/>
          <w:sz w:val="20"/>
          <w:szCs w:val="20"/>
        </w:rPr>
      </w:pPr>
      <w:r w:rsidRPr="000D005F">
        <w:rPr>
          <w:rFonts w:ascii="Arial Unicode" w:hAnsi="Arial Unicode"/>
          <w:sz w:val="20"/>
          <w:szCs w:val="20"/>
        </w:rPr>
        <w:t>4)</w:t>
      </w:r>
      <w:r w:rsidR="00E1385B" w:rsidRPr="000D005F">
        <w:rPr>
          <w:rFonts w:ascii="Arial Unicode" w:hAnsi="Arial Unicode"/>
          <w:sz w:val="20"/>
          <w:szCs w:val="20"/>
        </w:rPr>
        <w:tab/>
      </w:r>
      <w:r w:rsidR="00664BFB" w:rsidRPr="000D005F">
        <w:rPr>
          <w:rFonts w:ascii="Arial Unicode" w:hAnsi="Arial Unicode"/>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0D005F" w:rsidRDefault="00753E6E"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5)</w:t>
      </w:r>
      <w:r w:rsidR="00E1385B" w:rsidRPr="000D005F">
        <w:rPr>
          <w:rFonts w:ascii="Arial Unicode" w:hAnsi="Arial Unicode"/>
          <w:sz w:val="20"/>
          <w:szCs w:val="20"/>
        </w:rPr>
        <w:tab/>
      </w:r>
      <w:r w:rsidRPr="000D005F">
        <w:rPr>
          <w:rFonts w:ascii="Arial Unicode" w:hAnsi="Arial Unicode"/>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D005F">
        <w:rPr>
          <w:rFonts w:ascii="Courier New" w:hAnsi="Courier New" w:cs="Courier New"/>
          <w:sz w:val="20"/>
          <w:szCs w:val="20"/>
          <w:lang w:val="en-US"/>
        </w:rPr>
        <w:t> </w:t>
      </w:r>
      <w:r w:rsidRPr="000D005F">
        <w:rPr>
          <w:rFonts w:ascii="Arial Unicode" w:hAnsi="Arial Unicode"/>
          <w:sz w:val="20"/>
          <w:szCs w:val="20"/>
        </w:rPr>
        <w:t xml:space="preserve">закупках; </w:t>
      </w:r>
    </w:p>
    <w:p w:rsidR="00753E6E" w:rsidRPr="000D005F" w:rsidRDefault="00753E6E" w:rsidP="00B46D58">
      <w:pPr>
        <w:widowControl w:val="0"/>
        <w:tabs>
          <w:tab w:val="left" w:pos="1134"/>
        </w:tabs>
        <w:spacing w:after="160"/>
        <w:ind w:firstLine="567"/>
        <w:jc w:val="both"/>
        <w:rPr>
          <w:rFonts w:ascii="Arial Unicode" w:hAnsi="Arial Unicode"/>
          <w:sz w:val="20"/>
          <w:szCs w:val="20"/>
          <w:lang w:val="hy-AM"/>
        </w:rPr>
      </w:pPr>
      <w:r w:rsidRPr="000D005F">
        <w:rPr>
          <w:rFonts w:ascii="Arial Unicode" w:hAnsi="Arial Unicode"/>
          <w:sz w:val="20"/>
          <w:szCs w:val="20"/>
        </w:rPr>
        <w:t>6)</w:t>
      </w:r>
      <w:r w:rsidR="00E1385B" w:rsidRPr="000D005F">
        <w:rPr>
          <w:rFonts w:ascii="Arial Unicode" w:hAnsi="Arial Unicode"/>
          <w:sz w:val="20"/>
          <w:szCs w:val="20"/>
        </w:rPr>
        <w:tab/>
      </w:r>
      <w:r w:rsidRPr="000D005F">
        <w:rPr>
          <w:rFonts w:ascii="Arial Unicode" w:hAnsi="Arial Unicode"/>
          <w:sz w:val="20"/>
          <w:szCs w:val="20"/>
        </w:rPr>
        <w:t>которые по состоянию на день подачи заявки включены в список участников, не имеющих права на участие в процессе закупок</w:t>
      </w:r>
      <w:r w:rsidR="00AB4DE6" w:rsidRPr="000D005F">
        <w:rPr>
          <w:rFonts w:ascii="Arial Unicode" w:hAnsi="Arial Unicode"/>
          <w:sz w:val="20"/>
          <w:szCs w:val="20"/>
          <w:lang w:val="hy-AM"/>
        </w:rPr>
        <w:t>;</w:t>
      </w:r>
    </w:p>
    <w:p w:rsidR="00AB4DE6" w:rsidRPr="000D005F" w:rsidRDefault="00AB4DE6" w:rsidP="00AB4DE6">
      <w:pPr>
        <w:widowControl w:val="0"/>
        <w:tabs>
          <w:tab w:val="left" w:pos="1134"/>
        </w:tabs>
        <w:ind w:firstLine="567"/>
        <w:jc w:val="both"/>
        <w:rPr>
          <w:rFonts w:ascii="Arial Unicode" w:hAnsi="Arial Unicode"/>
          <w:sz w:val="20"/>
          <w:szCs w:val="20"/>
        </w:rPr>
      </w:pPr>
      <w:r w:rsidRPr="000D005F">
        <w:rPr>
          <w:rFonts w:ascii="Arial Unicode" w:hAnsi="Arial Unicode"/>
          <w:sz w:val="20"/>
          <w:szCs w:val="20"/>
          <w:lang w:val="hy-AM"/>
        </w:rPr>
        <w:lastRenderedPageBreak/>
        <w:t>7</w:t>
      </w:r>
      <w:r w:rsidRPr="000D005F">
        <w:rPr>
          <w:rFonts w:ascii="Arial Unicode" w:hAnsi="Arial Unicode"/>
          <w:sz w:val="20"/>
          <w:szCs w:val="20"/>
        </w:rPr>
        <w:t>) которые на основании абзаца «е» подпункта 2 пункта 1 постановления Правительства РА N</w:t>
      </w:r>
      <w:r w:rsidRPr="000D005F">
        <w:rPr>
          <w:rFonts w:ascii="Arial Unicode" w:hAnsi="Arial Unicode"/>
          <w:sz w:val="20"/>
          <w:szCs w:val="20"/>
          <w:lang w:val="hy-AM"/>
        </w:rPr>
        <w:t>817-</w:t>
      </w:r>
      <w:r w:rsidRPr="000D005F">
        <w:rPr>
          <w:rFonts w:ascii="Arial Unicode" w:hAnsi="Arial Unicode"/>
          <w:sz w:val="20"/>
          <w:szCs w:val="20"/>
        </w:rPr>
        <w:t xml:space="preserve">А от </w:t>
      </w:r>
      <w:r w:rsidRPr="000D005F">
        <w:rPr>
          <w:rFonts w:ascii="Arial Unicode" w:hAnsi="Arial Unicode"/>
          <w:sz w:val="20"/>
          <w:szCs w:val="20"/>
          <w:lang w:val="hy-AM"/>
        </w:rPr>
        <w:t>20.06.2025</w:t>
      </w:r>
      <w:r w:rsidRPr="000D005F">
        <w:rPr>
          <w:rFonts w:ascii="Arial Unicode" w:hAnsi="Arial Unicode"/>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990561" w:rsidRPr="000D005F" w:rsidRDefault="00990561" w:rsidP="00B46D58">
      <w:pPr>
        <w:widowControl w:val="0"/>
        <w:tabs>
          <w:tab w:val="left" w:pos="1134"/>
        </w:tabs>
        <w:spacing w:after="160"/>
        <w:ind w:firstLine="567"/>
        <w:jc w:val="both"/>
        <w:rPr>
          <w:ins w:id="2" w:author="Inesa Kocharyan" w:date="2022-05-31T17:36:00Z"/>
          <w:rFonts w:ascii="Arial Unicode" w:hAnsi="Arial Unicode"/>
          <w:sz w:val="20"/>
          <w:szCs w:val="20"/>
        </w:rPr>
      </w:pPr>
      <w:r w:rsidRPr="000D005F">
        <w:rPr>
          <w:rFonts w:ascii="Arial Unicode" w:hAnsi="Arial Unicode"/>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43D49" w:rsidRPr="000D005F" w:rsidRDefault="00943D49" w:rsidP="00741D79">
      <w:pPr>
        <w:widowControl w:val="0"/>
        <w:tabs>
          <w:tab w:val="left" w:pos="1134"/>
        </w:tabs>
        <w:ind w:firstLine="567"/>
        <w:contextualSpacing/>
        <w:jc w:val="both"/>
        <w:rPr>
          <w:rFonts w:ascii="Arial Unicode" w:hAnsi="Arial Unicode" w:cs="Sylfaen"/>
          <w:sz w:val="20"/>
          <w:szCs w:val="20"/>
        </w:rPr>
      </w:pPr>
      <w:r w:rsidRPr="000D005F">
        <w:rPr>
          <w:rFonts w:ascii="Arial Unicode" w:hAnsi="Arial Unicode" w:cs="Sylfaen"/>
          <w:sz w:val="20"/>
          <w:szCs w:val="20"/>
        </w:rPr>
        <w:t>Участник включается в список участников, не имеющих права на участие в процессе закупок (далее также список), если:</w:t>
      </w:r>
    </w:p>
    <w:p w:rsidR="00943D49" w:rsidRPr="000D005F" w:rsidRDefault="00943D49" w:rsidP="00741D79">
      <w:pPr>
        <w:pStyle w:val="aff3"/>
        <w:widowControl w:val="0"/>
        <w:numPr>
          <w:ilvl w:val="0"/>
          <w:numId w:val="34"/>
        </w:numPr>
        <w:tabs>
          <w:tab w:val="left" w:pos="1134"/>
        </w:tabs>
        <w:ind w:left="426"/>
        <w:contextualSpacing/>
        <w:jc w:val="both"/>
        <w:rPr>
          <w:rFonts w:ascii="Arial Unicode" w:hAnsi="Arial Unicode" w:cs="Sylfaen"/>
          <w:sz w:val="20"/>
          <w:szCs w:val="20"/>
        </w:rPr>
      </w:pPr>
      <w:r w:rsidRPr="000D005F">
        <w:rPr>
          <w:rFonts w:ascii="Arial Unicode" w:hAnsi="Arial Unicode"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3D49" w:rsidRPr="000D005F" w:rsidRDefault="00943D49" w:rsidP="00741D79">
      <w:pPr>
        <w:pStyle w:val="aff3"/>
        <w:widowControl w:val="0"/>
        <w:numPr>
          <w:ilvl w:val="0"/>
          <w:numId w:val="34"/>
        </w:numPr>
        <w:tabs>
          <w:tab w:val="left" w:pos="1134"/>
        </w:tabs>
        <w:ind w:left="426" w:hanging="284"/>
        <w:contextualSpacing/>
        <w:jc w:val="both"/>
        <w:rPr>
          <w:rFonts w:ascii="Arial Unicode" w:hAnsi="Arial Unicode" w:cs="Sylfaen"/>
          <w:sz w:val="20"/>
          <w:szCs w:val="20"/>
        </w:rPr>
      </w:pPr>
      <w:r w:rsidRPr="000D005F">
        <w:rPr>
          <w:rFonts w:ascii="Arial Unicode" w:hAnsi="Arial Unicode" w:cs="Sylfaen"/>
          <w:sz w:val="20"/>
          <w:szCs w:val="20"/>
        </w:rPr>
        <w:t>в качестве отобранного участника отказался или лишился  права заключения договора.</w:t>
      </w:r>
    </w:p>
    <w:p w:rsidR="00753E6E" w:rsidRPr="000D005F" w:rsidRDefault="00753E6E"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2.2.</w:t>
      </w:r>
      <w:r w:rsidR="00E1385B" w:rsidRPr="000D005F">
        <w:rPr>
          <w:rFonts w:ascii="Arial Unicode" w:hAnsi="Arial Unicode"/>
          <w:sz w:val="20"/>
          <w:szCs w:val="20"/>
        </w:rPr>
        <w:tab/>
      </w:r>
      <w:r w:rsidRPr="000D005F">
        <w:rPr>
          <w:rFonts w:ascii="Arial Unicode" w:hAnsi="Arial Unicode"/>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060F" w:rsidRPr="000D005F" w:rsidRDefault="00BA3554" w:rsidP="0081060F">
      <w:pPr>
        <w:widowControl w:val="0"/>
        <w:tabs>
          <w:tab w:val="left" w:pos="1134"/>
        </w:tabs>
        <w:ind w:firstLine="567"/>
        <w:jc w:val="both"/>
        <w:rPr>
          <w:rFonts w:ascii="Arial Unicode" w:hAnsi="Arial Unicode"/>
          <w:sz w:val="20"/>
          <w:szCs w:val="20"/>
        </w:rPr>
      </w:pPr>
      <w:r w:rsidRPr="000D005F">
        <w:rPr>
          <w:rFonts w:ascii="Arial Unicode" w:hAnsi="Arial Unicode"/>
          <w:sz w:val="20"/>
          <w:szCs w:val="20"/>
        </w:rPr>
        <w:t>2.3</w:t>
      </w:r>
      <w:r w:rsidR="003240F7" w:rsidRPr="000D005F">
        <w:rPr>
          <w:rFonts w:ascii="Arial Unicode" w:hAnsi="Arial Unicode"/>
          <w:sz w:val="20"/>
          <w:szCs w:val="20"/>
        </w:rPr>
        <w:t>.</w:t>
      </w:r>
      <w:r w:rsidR="00E1385B" w:rsidRPr="000D005F">
        <w:rPr>
          <w:rFonts w:ascii="Arial Unicode" w:hAnsi="Arial Unicode"/>
          <w:sz w:val="20"/>
          <w:szCs w:val="20"/>
        </w:rPr>
        <w:tab/>
      </w:r>
      <w:r w:rsidR="003219E1" w:rsidRPr="000D005F">
        <w:rPr>
          <w:rFonts w:ascii="Arial Unicode" w:hAnsi="Arial Unicode"/>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3219E1" w:rsidRPr="000D005F">
        <w:rPr>
          <w:rFonts w:ascii="Arial Unicode" w:hAnsi="Arial Unicode"/>
          <w:sz w:val="20"/>
          <w:szCs w:val="20"/>
          <w:lang w:val="hy-AM"/>
        </w:rPr>
        <w:t>817-</w:t>
      </w:r>
      <w:r w:rsidR="003219E1" w:rsidRPr="000D005F">
        <w:rPr>
          <w:rFonts w:ascii="Arial Unicode" w:hAnsi="Arial Unicode"/>
          <w:sz w:val="20"/>
          <w:szCs w:val="20"/>
        </w:rPr>
        <w:t xml:space="preserve">А от </w:t>
      </w:r>
      <w:r w:rsidR="003219E1" w:rsidRPr="000D005F">
        <w:rPr>
          <w:rFonts w:ascii="Arial Unicode" w:hAnsi="Arial Unicode"/>
          <w:sz w:val="20"/>
          <w:szCs w:val="20"/>
          <w:lang w:val="hy-AM"/>
        </w:rPr>
        <w:t>20.06.2025</w:t>
      </w:r>
      <w:r w:rsidR="003219E1" w:rsidRPr="000D005F">
        <w:rPr>
          <w:rFonts w:ascii="Arial Unicode" w:hAnsi="Arial Unicode"/>
          <w:sz w:val="20"/>
          <w:szCs w:val="20"/>
        </w:rPr>
        <w:t>г</w:t>
      </w:r>
      <w:r w:rsidR="003D1D1B" w:rsidRPr="000D005F">
        <w:rPr>
          <w:rFonts w:ascii="Arial Unicode" w:hAnsi="Arial Unicode"/>
          <w:sz w:val="20"/>
          <w:szCs w:val="20"/>
        </w:rPr>
        <w:t>.</w:t>
      </w:r>
      <w:r w:rsidR="003219E1" w:rsidRPr="000D005F">
        <w:rPr>
          <w:rFonts w:ascii="Arial Unicode" w:hAnsi="Arial Unicode"/>
          <w:sz w:val="20"/>
          <w:szCs w:val="20"/>
        </w:rPr>
        <w:t xml:space="preserve"> в период его нахождения автоматически приводит к ограничению права аффилированных с ним лиц на участие в процессе закупок.</w:t>
      </w:r>
    </w:p>
    <w:p w:rsidR="00BA3554" w:rsidRPr="000D005F" w:rsidRDefault="00BA3554"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Запрещается одновременное участие в настоящей процедуре</w:t>
      </w:r>
      <w:r w:rsidR="00F4264D" w:rsidRPr="000D005F">
        <w:rPr>
          <w:rFonts w:ascii="Arial Unicode" w:hAnsi="Arial Unicode"/>
          <w:sz w:val="20"/>
          <w:szCs w:val="20"/>
        </w:rPr>
        <w:t xml:space="preserve"> (</w:t>
      </w:r>
      <w:r w:rsidR="00DA4643" w:rsidRPr="000D005F">
        <w:rPr>
          <w:rFonts w:ascii="Arial Unicode" w:hAnsi="Arial Unicode"/>
          <w:sz w:val="20"/>
          <w:szCs w:val="20"/>
        </w:rPr>
        <w:t>на о</w:t>
      </w:r>
      <w:r w:rsidR="00EE7758" w:rsidRPr="000D005F">
        <w:rPr>
          <w:rFonts w:ascii="Arial Unicode" w:hAnsi="Arial Unicode"/>
          <w:sz w:val="20"/>
          <w:szCs w:val="20"/>
        </w:rPr>
        <w:t>дин и тот же</w:t>
      </w:r>
      <w:r w:rsidR="00DA4643" w:rsidRPr="000D005F">
        <w:rPr>
          <w:rFonts w:ascii="Arial Unicode" w:hAnsi="Arial Unicode"/>
          <w:sz w:val="20"/>
          <w:szCs w:val="20"/>
        </w:rPr>
        <w:t xml:space="preserve"> лот</w:t>
      </w:r>
      <w:r w:rsidR="00F4264D" w:rsidRPr="000D005F">
        <w:rPr>
          <w:rFonts w:ascii="Arial Unicode" w:hAnsi="Arial Unicode"/>
          <w:sz w:val="20"/>
          <w:szCs w:val="20"/>
        </w:rPr>
        <w:t>)</w:t>
      </w:r>
      <w:r w:rsidRPr="000D005F">
        <w:rPr>
          <w:rFonts w:ascii="Arial Unicode" w:hAnsi="Arial Unicode"/>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D005F" w:rsidRDefault="009F18D0" w:rsidP="00B46D58">
      <w:pPr>
        <w:pStyle w:val="af4"/>
        <w:widowControl w:val="0"/>
        <w:tabs>
          <w:tab w:val="left" w:pos="1134"/>
        </w:tabs>
        <w:spacing w:before="0" w:beforeAutospacing="0" w:after="160" w:afterAutospacing="0"/>
        <w:ind w:firstLine="567"/>
        <w:jc w:val="both"/>
        <w:rPr>
          <w:rFonts w:ascii="Arial Unicode" w:hAnsi="Arial Unicode"/>
          <w:sz w:val="20"/>
          <w:szCs w:val="20"/>
        </w:rPr>
      </w:pPr>
      <w:r w:rsidRPr="000D005F">
        <w:rPr>
          <w:rFonts w:ascii="Arial Unicode" w:hAnsi="Arial Unicode"/>
          <w:sz w:val="20"/>
          <w:szCs w:val="20"/>
        </w:rPr>
        <w:t>По смыслу пункта 119 Порядка:</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sz w:val="20"/>
          <w:szCs w:val="20"/>
        </w:rPr>
        <w:t>1)</w:t>
      </w:r>
      <w:r w:rsidR="00E1385B" w:rsidRPr="000D005F">
        <w:rPr>
          <w:rFonts w:ascii="Arial Unicode" w:hAnsi="Arial Unicode"/>
          <w:sz w:val="20"/>
          <w:szCs w:val="20"/>
        </w:rPr>
        <w:tab/>
      </w:r>
      <w:r w:rsidRPr="000D005F">
        <w:rPr>
          <w:rFonts w:ascii="Arial Unicode" w:hAnsi="Arial Unicode"/>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2)</w:t>
      </w:r>
      <w:r w:rsidR="00E1385B" w:rsidRPr="000D005F">
        <w:rPr>
          <w:rFonts w:ascii="Arial Unicode" w:hAnsi="Arial Unicode"/>
          <w:color w:val="000000"/>
          <w:sz w:val="20"/>
          <w:szCs w:val="20"/>
        </w:rPr>
        <w:tab/>
      </w:r>
      <w:r w:rsidRPr="000D005F">
        <w:rPr>
          <w:rFonts w:ascii="Arial Unicode" w:hAnsi="Arial Unicode"/>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а.</w:t>
      </w:r>
      <w:r w:rsidR="00E1385B" w:rsidRPr="000D005F">
        <w:rPr>
          <w:rFonts w:ascii="Arial Unicode" w:hAnsi="Arial Unicode"/>
          <w:color w:val="000000"/>
          <w:sz w:val="20"/>
          <w:szCs w:val="20"/>
        </w:rPr>
        <w:tab/>
      </w:r>
      <w:r w:rsidRPr="000D005F">
        <w:rPr>
          <w:rFonts w:ascii="Arial Unicode" w:hAnsi="Arial Unicode"/>
          <w:color w:val="000000"/>
          <w:sz w:val="20"/>
          <w:szCs w:val="20"/>
        </w:rPr>
        <w:t>участником, распоряжающимся более чем десятью процентами акций данного юридического лица;</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б.</w:t>
      </w:r>
      <w:r w:rsidR="00E1385B" w:rsidRPr="000D005F">
        <w:rPr>
          <w:rFonts w:ascii="Arial Unicode" w:hAnsi="Arial Unicode"/>
          <w:color w:val="000000"/>
          <w:sz w:val="20"/>
          <w:szCs w:val="20"/>
        </w:rPr>
        <w:tab/>
      </w:r>
      <w:r w:rsidRPr="000D005F">
        <w:rPr>
          <w:rFonts w:ascii="Arial Unicode" w:hAnsi="Arial Unicode"/>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в.</w:t>
      </w:r>
      <w:r w:rsidR="00E1385B" w:rsidRPr="000D005F">
        <w:rPr>
          <w:rFonts w:ascii="Arial Unicode" w:hAnsi="Arial Unicode"/>
          <w:color w:val="000000"/>
          <w:sz w:val="20"/>
          <w:szCs w:val="20"/>
        </w:rPr>
        <w:tab/>
      </w:r>
      <w:r w:rsidRPr="000D005F">
        <w:rPr>
          <w:rFonts w:ascii="Arial Unicode" w:hAnsi="Arial Unicode"/>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г.</w:t>
      </w:r>
      <w:r w:rsidR="00E1385B" w:rsidRPr="000D005F">
        <w:rPr>
          <w:rFonts w:ascii="Arial Unicode" w:hAnsi="Arial Unicode"/>
          <w:color w:val="000000"/>
          <w:sz w:val="20"/>
          <w:szCs w:val="20"/>
        </w:rPr>
        <w:tab/>
      </w:r>
      <w:r w:rsidRPr="000D005F">
        <w:rPr>
          <w:rFonts w:ascii="Arial Unicode" w:hAnsi="Arial Unicode"/>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sz w:val="20"/>
          <w:szCs w:val="20"/>
        </w:rPr>
        <w:t>3)</w:t>
      </w:r>
      <w:r w:rsidR="00E1385B" w:rsidRPr="000D005F">
        <w:rPr>
          <w:rFonts w:ascii="Arial Unicode" w:hAnsi="Arial Unicode"/>
          <w:sz w:val="20"/>
          <w:szCs w:val="20"/>
        </w:rPr>
        <w:tab/>
      </w:r>
      <w:r w:rsidRPr="000D005F">
        <w:rPr>
          <w:rFonts w:ascii="Arial Unicode" w:hAnsi="Arial Unicode"/>
          <w:sz w:val="20"/>
          <w:szCs w:val="20"/>
        </w:rPr>
        <w:t>участники, не имеющие статуса физического лица, считаются взаимосвязанными, если:</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а.</w:t>
      </w:r>
      <w:r w:rsidR="00E1385B" w:rsidRPr="000D005F">
        <w:rPr>
          <w:rFonts w:ascii="Arial Unicode" w:hAnsi="Arial Unicode"/>
          <w:color w:val="000000"/>
          <w:sz w:val="20"/>
          <w:szCs w:val="20"/>
        </w:rPr>
        <w:tab/>
      </w:r>
      <w:r w:rsidRPr="000D005F">
        <w:rPr>
          <w:rFonts w:ascii="Arial Unicode" w:hAnsi="Arial Unicode"/>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D005F">
        <w:rPr>
          <w:rFonts w:ascii="Courier New" w:hAnsi="Courier New" w:cs="Courier New"/>
          <w:color w:val="000000"/>
          <w:sz w:val="20"/>
          <w:szCs w:val="20"/>
          <w:lang w:val="en-US"/>
        </w:rPr>
        <w:t> </w:t>
      </w:r>
      <w:r w:rsidRPr="000D005F">
        <w:rPr>
          <w:rFonts w:ascii="Arial Unicode" w:hAnsi="Arial Unicode"/>
          <w:color w:val="000000"/>
          <w:sz w:val="20"/>
          <w:szCs w:val="20"/>
        </w:rPr>
        <w:t>лица;</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lastRenderedPageBreak/>
        <w:t>б.</w:t>
      </w:r>
      <w:r w:rsidR="00E1385B" w:rsidRPr="000D005F">
        <w:rPr>
          <w:rFonts w:ascii="Arial Unicode" w:hAnsi="Arial Unicode"/>
          <w:color w:val="000000"/>
          <w:sz w:val="20"/>
          <w:szCs w:val="20"/>
        </w:rPr>
        <w:tab/>
      </w:r>
      <w:r w:rsidRPr="000D005F">
        <w:rPr>
          <w:rFonts w:ascii="Arial Unicode" w:hAnsi="Arial Unicode"/>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sz w:val="20"/>
          <w:szCs w:val="20"/>
        </w:rPr>
      </w:pPr>
      <w:r w:rsidRPr="000D005F">
        <w:rPr>
          <w:rFonts w:ascii="Arial Unicode" w:hAnsi="Arial Unicode"/>
          <w:color w:val="000000"/>
          <w:sz w:val="20"/>
          <w:szCs w:val="20"/>
        </w:rPr>
        <w:t>в.</w:t>
      </w:r>
      <w:r w:rsidR="00E1385B" w:rsidRPr="000D005F">
        <w:rPr>
          <w:rFonts w:ascii="Arial Unicode" w:hAnsi="Arial Unicode"/>
          <w:color w:val="000000"/>
          <w:sz w:val="20"/>
          <w:szCs w:val="20"/>
        </w:rPr>
        <w:tab/>
      </w:r>
      <w:r w:rsidRPr="000D005F">
        <w:rPr>
          <w:rFonts w:ascii="Arial Unicode" w:hAnsi="Arial Unicode"/>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D005F" w:rsidRDefault="00D5674E" w:rsidP="00B46D58">
      <w:pPr>
        <w:pStyle w:val="af4"/>
        <w:widowControl w:val="0"/>
        <w:tabs>
          <w:tab w:val="left" w:pos="1134"/>
        </w:tabs>
        <w:spacing w:before="0" w:beforeAutospacing="0" w:after="160" w:afterAutospacing="0"/>
        <w:ind w:firstLine="567"/>
        <w:jc w:val="both"/>
        <w:rPr>
          <w:rFonts w:ascii="Arial Unicode" w:hAnsi="Arial Unicode"/>
          <w:color w:val="000000"/>
          <w:sz w:val="20"/>
          <w:szCs w:val="20"/>
        </w:rPr>
      </w:pPr>
      <w:r w:rsidRPr="000D005F">
        <w:rPr>
          <w:rFonts w:ascii="Arial Unicode" w:hAnsi="Arial Unicode"/>
          <w:color w:val="000000"/>
          <w:sz w:val="20"/>
          <w:szCs w:val="20"/>
        </w:rPr>
        <w:t>г.</w:t>
      </w:r>
      <w:r w:rsidR="00E1385B" w:rsidRPr="000D005F">
        <w:rPr>
          <w:rFonts w:ascii="Arial Unicode" w:hAnsi="Arial Unicode"/>
          <w:color w:val="000000"/>
          <w:sz w:val="20"/>
          <w:szCs w:val="20"/>
        </w:rPr>
        <w:tab/>
      </w:r>
      <w:r w:rsidRPr="000D005F">
        <w:rPr>
          <w:rFonts w:ascii="Arial Unicode" w:hAnsi="Arial Unicode"/>
          <w:color w:val="000000"/>
          <w:sz w:val="20"/>
          <w:szCs w:val="20"/>
        </w:rPr>
        <w:t>они действовали или действуют согласованно, исходя из общих экономических интересов.</w:t>
      </w:r>
    </w:p>
    <w:p w:rsidR="00D5674E" w:rsidRPr="000D005F" w:rsidRDefault="00D5674E" w:rsidP="00B46D58">
      <w:pPr>
        <w:widowControl w:val="0"/>
        <w:tabs>
          <w:tab w:val="left" w:pos="1134"/>
        </w:tabs>
        <w:spacing w:after="160"/>
        <w:ind w:firstLine="567"/>
        <w:jc w:val="both"/>
        <w:rPr>
          <w:rFonts w:ascii="Arial Unicode" w:hAnsi="Arial Unicode"/>
          <w:color w:val="000000"/>
          <w:sz w:val="20"/>
          <w:szCs w:val="20"/>
        </w:rPr>
      </w:pPr>
      <w:r w:rsidRPr="000D005F">
        <w:rPr>
          <w:rFonts w:ascii="Arial Unicode" w:hAnsi="Arial Unicode"/>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sidRPr="000D005F">
        <w:rPr>
          <w:rFonts w:ascii="Arial Unicode" w:hAnsi="Arial Unicode"/>
          <w:color w:val="000000"/>
          <w:sz w:val="20"/>
          <w:szCs w:val="20"/>
        </w:rPr>
        <w:t>внуки,</w:t>
      </w:r>
      <w:r w:rsidRPr="000D005F">
        <w:rPr>
          <w:rFonts w:ascii="Arial Unicode" w:hAnsi="Arial Unicode"/>
          <w:color w:val="000000"/>
          <w:sz w:val="20"/>
          <w:szCs w:val="20"/>
        </w:rPr>
        <w:t>супруг сестры или супруга брата и их дети.</w:t>
      </w:r>
    </w:p>
    <w:p w:rsidR="008C56FA" w:rsidRPr="000D005F" w:rsidRDefault="00096865" w:rsidP="008C56FA">
      <w:pPr>
        <w:widowControl w:val="0"/>
        <w:tabs>
          <w:tab w:val="left" w:pos="1134"/>
        </w:tabs>
        <w:spacing w:after="160"/>
        <w:ind w:firstLine="567"/>
        <w:jc w:val="both"/>
        <w:rPr>
          <w:rFonts w:ascii="Arial Unicode" w:hAnsi="Arial Unicode" w:cs="Arial Armenian"/>
          <w:sz w:val="20"/>
          <w:szCs w:val="20"/>
        </w:rPr>
      </w:pPr>
      <w:r w:rsidRPr="000D005F">
        <w:rPr>
          <w:rFonts w:ascii="Arial Unicode" w:hAnsi="Arial Unicode"/>
          <w:sz w:val="20"/>
          <w:szCs w:val="20"/>
        </w:rPr>
        <w:t>2.4</w:t>
      </w:r>
      <w:r w:rsidR="00D13662" w:rsidRPr="000D005F">
        <w:rPr>
          <w:rFonts w:ascii="Arial Unicode" w:hAnsi="Arial Unicode"/>
          <w:sz w:val="20"/>
          <w:szCs w:val="20"/>
        </w:rPr>
        <w:t>.</w:t>
      </w:r>
      <w:r w:rsidR="00E1385B" w:rsidRPr="000D005F">
        <w:rPr>
          <w:rFonts w:ascii="Arial Unicode" w:hAnsi="Arial Unicode"/>
          <w:sz w:val="20"/>
          <w:szCs w:val="20"/>
        </w:rPr>
        <w:tab/>
      </w:r>
      <w:r w:rsidRPr="000D005F">
        <w:rPr>
          <w:rFonts w:ascii="Arial Unicode" w:hAnsi="Arial Unicode"/>
          <w:sz w:val="20"/>
          <w:szCs w:val="20"/>
        </w:rPr>
        <w:t>Участник</w:t>
      </w:r>
      <w:r w:rsidR="000C3F69" w:rsidRPr="000D005F">
        <w:rPr>
          <w:rFonts w:ascii="Arial Unicode" w:hAnsi="Arial Unicode"/>
          <w:sz w:val="20"/>
          <w:szCs w:val="20"/>
        </w:rPr>
        <w:t>,</w:t>
      </w:r>
      <w:r w:rsidR="002C1D72" w:rsidRPr="000D005F">
        <w:rPr>
          <w:rFonts w:ascii="Arial Unicode" w:hAnsi="Arial Unicode"/>
          <w:sz w:val="20"/>
          <w:szCs w:val="20"/>
        </w:rPr>
        <w:t xml:space="preserve">в случае признания </w:t>
      </w:r>
      <w:r w:rsidR="00876D7D" w:rsidRPr="000D005F">
        <w:rPr>
          <w:rFonts w:ascii="Arial Unicode" w:hAnsi="Arial Unicode"/>
          <w:sz w:val="20"/>
          <w:szCs w:val="20"/>
        </w:rPr>
        <w:t>ото</w:t>
      </w:r>
      <w:r w:rsidR="002C1D72" w:rsidRPr="000D005F">
        <w:rPr>
          <w:rFonts w:ascii="Arial Unicode" w:hAnsi="Arial Unicode"/>
          <w:sz w:val="20"/>
          <w:szCs w:val="20"/>
        </w:rPr>
        <w:t>бранным участником</w:t>
      </w:r>
      <w:r w:rsidR="000C3F69" w:rsidRPr="000D005F">
        <w:rPr>
          <w:rFonts w:ascii="Arial Unicode" w:hAnsi="Arial Unicode"/>
          <w:sz w:val="20"/>
          <w:szCs w:val="20"/>
        </w:rPr>
        <w:t>,</w:t>
      </w:r>
      <w:r w:rsidR="00D019A4" w:rsidRPr="000D005F">
        <w:rPr>
          <w:rFonts w:ascii="Arial Unicode" w:hAnsi="Arial Unicode"/>
          <w:sz w:val="20"/>
          <w:szCs w:val="20"/>
        </w:rPr>
        <w:t>представляет обеспечение квалификации в порядке и размере, установленными настоящим приглашением</w:t>
      </w:r>
      <w:r w:rsidR="00D019A4" w:rsidRPr="000D005F">
        <w:rPr>
          <w:rFonts w:ascii="Arial Unicode" w:hAnsi="Arial Unicode"/>
          <w:sz w:val="20"/>
          <w:szCs w:val="20"/>
          <w:lang w:val="hy-AM"/>
        </w:rPr>
        <w:t>.</w:t>
      </w:r>
    </w:p>
    <w:p w:rsidR="00074413" w:rsidRPr="000D005F" w:rsidRDefault="00074413" w:rsidP="00074413">
      <w:pPr>
        <w:ind w:firstLine="540"/>
        <w:jc w:val="both"/>
        <w:rPr>
          <w:rFonts w:ascii="Arial Unicode" w:hAnsi="Arial Unicode" w:cs="Sylfaen"/>
          <w:sz w:val="20"/>
          <w:szCs w:val="20"/>
          <w:lang w:val="es-ES"/>
        </w:rPr>
      </w:pPr>
      <w:r w:rsidRPr="000D005F">
        <w:rPr>
          <w:rFonts w:ascii="Arial Unicode" w:hAnsi="Arial Unicode" w:cs="Arial Armenian"/>
          <w:sz w:val="20"/>
          <w:szCs w:val="20"/>
          <w:lang w:val="hy-AM"/>
        </w:rPr>
        <w:t xml:space="preserve">2.4.1 </w:t>
      </w:r>
      <w:r w:rsidRPr="000D005F">
        <w:rPr>
          <w:rFonts w:ascii="Arial Unicode" w:hAnsi="Arial Unicode" w:cs="Sylfaen"/>
          <w:sz w:val="20"/>
          <w:szCs w:val="20"/>
          <w:lang w:val="es-ES"/>
        </w:rPr>
        <w:t>Пакет документов, указанный в Приложении № 1 Постановления Правительства РА № 2106-Н от 30 ноября 2023 года «Об утверждении Порядка лицензирования и квалификации в сфере градостроительства», и на протяжении всего периода выполнения работ должен иметь пакет документов, указанный в указанном постановлении, согласно следующей таблице.</w:t>
      </w:r>
    </w:p>
    <w:p w:rsidR="00074413" w:rsidRPr="000D005F" w:rsidRDefault="00074413" w:rsidP="00074413">
      <w:pPr>
        <w:ind w:firstLine="540"/>
        <w:jc w:val="both"/>
        <w:rPr>
          <w:rFonts w:ascii="Arial Unicode" w:hAnsi="Arial Unicode"/>
          <w:sz w:val="20"/>
          <w:szCs w:val="20"/>
          <w:lang w:val="hy-AM"/>
        </w:rPr>
      </w:pPr>
    </w:p>
    <w:tbl>
      <w:tblPr>
        <w:tblStyle w:val="aff2"/>
        <w:tblW w:w="10774" w:type="dxa"/>
        <w:jc w:val="center"/>
        <w:tblInd w:w="-121" w:type="dxa"/>
        <w:tblLook w:val="04A0"/>
      </w:tblPr>
      <w:tblGrid>
        <w:gridCol w:w="2850"/>
        <w:gridCol w:w="7924"/>
      </w:tblGrid>
      <w:tr w:rsidR="00074413" w:rsidRPr="000D005F" w:rsidTr="006D3DD8">
        <w:trPr>
          <w:jc w:val="center"/>
        </w:trPr>
        <w:tc>
          <w:tcPr>
            <w:tcW w:w="2850"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center"/>
              <w:rPr>
                <w:rFonts w:ascii="Arial Unicode" w:hAnsi="Arial Unicode"/>
                <w:sz w:val="20"/>
                <w:szCs w:val="20"/>
                <w:lang w:val="hy-AM"/>
              </w:rPr>
            </w:pPr>
            <w:r w:rsidRPr="000D005F">
              <w:rPr>
                <w:rFonts w:ascii="Arial Unicode" w:hAnsi="Arial Unicode"/>
                <w:sz w:val="20"/>
                <w:szCs w:val="20"/>
                <w:lang w:val="hy-AM"/>
              </w:rPr>
              <w:t>При условии лицензирования вид деятельности</w:t>
            </w:r>
          </w:p>
        </w:tc>
        <w:tc>
          <w:tcPr>
            <w:tcW w:w="7924"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center"/>
              <w:rPr>
                <w:rFonts w:ascii="Arial Unicode" w:hAnsi="Arial Unicode"/>
                <w:b/>
                <w:color w:val="0070C0"/>
                <w:sz w:val="20"/>
                <w:szCs w:val="20"/>
                <w:lang w:val="hy-AM"/>
              </w:rPr>
            </w:pPr>
            <w:r w:rsidRPr="000D005F">
              <w:rPr>
                <w:rFonts w:ascii="Arial Unicode" w:hAnsi="Arial Unicode"/>
                <w:b/>
                <w:color w:val="0070C0"/>
                <w:sz w:val="20"/>
                <w:szCs w:val="20"/>
              </w:rPr>
              <w:t>Реализация строительства</w:t>
            </w:r>
          </w:p>
        </w:tc>
      </w:tr>
      <w:tr w:rsidR="00074413" w:rsidRPr="000D005F" w:rsidTr="006D3DD8">
        <w:trPr>
          <w:jc w:val="center"/>
        </w:trPr>
        <w:tc>
          <w:tcPr>
            <w:tcW w:w="2850"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both"/>
              <w:rPr>
                <w:rFonts w:ascii="Arial Unicode" w:hAnsi="Arial Unicode"/>
                <w:sz w:val="20"/>
                <w:szCs w:val="20"/>
                <w:lang w:val="hy-AM"/>
              </w:rPr>
            </w:pPr>
            <w:r w:rsidRPr="000D005F">
              <w:rPr>
                <w:rFonts w:ascii="Arial Unicode" w:hAnsi="Arial Unicode"/>
                <w:sz w:val="20"/>
                <w:szCs w:val="20"/>
                <w:lang w:val="hy-AM"/>
              </w:rPr>
              <w:t>Класс лицензии и тип сертификации</w:t>
            </w:r>
          </w:p>
        </w:tc>
        <w:tc>
          <w:tcPr>
            <w:tcW w:w="7924"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center"/>
              <w:rPr>
                <w:rFonts w:ascii="Arial Unicode" w:hAnsi="Arial Unicode"/>
                <w:b/>
                <w:color w:val="FF0000"/>
                <w:sz w:val="20"/>
                <w:szCs w:val="20"/>
                <w:lang w:val="en-US"/>
              </w:rPr>
            </w:pPr>
            <w:r w:rsidRPr="000D005F">
              <w:rPr>
                <w:rFonts w:ascii="Arial Unicode" w:hAnsi="Arial Unicode"/>
                <w:b/>
                <w:color w:val="FF0000"/>
                <w:sz w:val="20"/>
                <w:szCs w:val="20"/>
                <w:lang w:val="en-US"/>
              </w:rPr>
              <w:t>3</w:t>
            </w:r>
            <w:r w:rsidRPr="000D005F">
              <w:rPr>
                <w:rFonts w:ascii="Arial Unicode" w:hAnsi="Arial Unicode"/>
                <w:b/>
                <w:color w:val="FF0000"/>
                <w:sz w:val="20"/>
                <w:szCs w:val="20"/>
                <w:lang w:val="hy-AM"/>
              </w:rPr>
              <w:t>-</w:t>
            </w:r>
            <w:r w:rsidRPr="000D005F">
              <w:rPr>
                <w:rFonts w:ascii="Arial Unicode" w:hAnsi="Arial Unicode"/>
                <w:b/>
                <w:color w:val="FF0000"/>
                <w:sz w:val="20"/>
                <w:szCs w:val="20"/>
                <w:lang w:val="en-US"/>
              </w:rPr>
              <w:t>рд</w:t>
            </w:r>
          </w:p>
        </w:tc>
      </w:tr>
      <w:tr w:rsidR="00074413" w:rsidRPr="000D005F" w:rsidTr="006D3DD8">
        <w:trPr>
          <w:jc w:val="center"/>
        </w:trPr>
        <w:tc>
          <w:tcPr>
            <w:tcW w:w="2850"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both"/>
              <w:rPr>
                <w:rFonts w:ascii="Arial Unicode" w:hAnsi="Arial Unicode"/>
                <w:sz w:val="20"/>
                <w:szCs w:val="20"/>
                <w:lang w:val="hy-AM"/>
              </w:rPr>
            </w:pPr>
            <w:r w:rsidRPr="000D005F">
              <w:rPr>
                <w:rFonts w:ascii="Arial Unicode" w:hAnsi="Arial Unicode"/>
                <w:sz w:val="20"/>
                <w:szCs w:val="20"/>
                <w:lang w:val="hy-AM"/>
              </w:rPr>
              <w:t>Лицензионный код</w:t>
            </w:r>
          </w:p>
        </w:tc>
        <w:tc>
          <w:tcPr>
            <w:tcW w:w="7924"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center"/>
              <w:rPr>
                <w:rFonts w:ascii="Arial Unicode" w:hAnsi="Arial Unicode"/>
                <w:b/>
                <w:sz w:val="20"/>
                <w:szCs w:val="20"/>
                <w:lang w:val="hy-AM"/>
              </w:rPr>
            </w:pPr>
            <w:r w:rsidRPr="000D005F">
              <w:rPr>
                <w:rFonts w:ascii="Arial Unicode" w:hAnsi="Arial Unicode"/>
                <w:b/>
                <w:color w:val="0070C0"/>
                <w:sz w:val="20"/>
                <w:szCs w:val="20"/>
                <w:lang w:val="hy-AM"/>
              </w:rPr>
              <w:t>03</w:t>
            </w:r>
          </w:p>
        </w:tc>
      </w:tr>
      <w:tr w:rsidR="00074413" w:rsidRPr="000D005F" w:rsidTr="006D3DD8">
        <w:trPr>
          <w:jc w:val="center"/>
        </w:trPr>
        <w:tc>
          <w:tcPr>
            <w:tcW w:w="2850"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both"/>
              <w:rPr>
                <w:rFonts w:ascii="Arial Unicode" w:hAnsi="Arial Unicode"/>
                <w:sz w:val="20"/>
                <w:szCs w:val="20"/>
                <w:lang w:val="hy-AM"/>
              </w:rPr>
            </w:pPr>
            <w:r w:rsidRPr="000D005F">
              <w:rPr>
                <w:rFonts w:ascii="Arial Unicode" w:hAnsi="Arial Unicode"/>
                <w:sz w:val="20"/>
                <w:szCs w:val="20"/>
                <w:lang w:val="hy-AM"/>
              </w:rPr>
              <w:t>Тип вкладыша, являющегося неотъемлемой частью лицензии</w:t>
            </w:r>
          </w:p>
        </w:tc>
        <w:tc>
          <w:tcPr>
            <w:tcW w:w="7924" w:type="dxa"/>
            <w:tcBorders>
              <w:top w:val="single" w:sz="4" w:space="0" w:color="auto"/>
              <w:left w:val="single" w:sz="4" w:space="0" w:color="auto"/>
              <w:bottom w:val="single" w:sz="4" w:space="0" w:color="auto"/>
              <w:right w:val="single" w:sz="4" w:space="0" w:color="auto"/>
            </w:tcBorders>
            <w:hideMark/>
          </w:tcPr>
          <w:p w:rsidR="00074413" w:rsidRPr="000D005F" w:rsidRDefault="00B946F4" w:rsidP="00B946F4">
            <w:pPr>
              <w:pStyle w:val="aff3"/>
              <w:numPr>
                <w:ilvl w:val="0"/>
                <w:numId w:val="39"/>
              </w:numPr>
              <w:jc w:val="both"/>
              <w:rPr>
                <w:rFonts w:ascii="Arial Unicode" w:hAnsi="Arial Unicode"/>
                <w:b/>
                <w:sz w:val="20"/>
                <w:szCs w:val="20"/>
                <w:lang w:val="hy-AM"/>
              </w:rPr>
            </w:pPr>
            <w:r w:rsidRPr="000D005F">
              <w:rPr>
                <w:rStyle w:val="20"/>
                <w:rFonts w:ascii="Arial Unicode" w:hAnsi="Arial Unicode" w:cs="Arial"/>
                <w:b w:val="0"/>
                <w:color w:val="auto"/>
                <w:sz w:val="20"/>
                <w:szCs w:val="20"/>
                <w:lang w:val="hy-AM"/>
              </w:rPr>
              <w:t>1. Жилые, общественные и промышленные здания</w:t>
            </w:r>
          </w:p>
        </w:tc>
      </w:tr>
      <w:tr w:rsidR="00074413" w:rsidRPr="000D005F" w:rsidTr="006D3DD8">
        <w:trPr>
          <w:jc w:val="center"/>
        </w:trPr>
        <w:tc>
          <w:tcPr>
            <w:tcW w:w="2850" w:type="dxa"/>
            <w:tcBorders>
              <w:top w:val="single" w:sz="4" w:space="0" w:color="auto"/>
              <w:left w:val="single" w:sz="4" w:space="0" w:color="auto"/>
              <w:bottom w:val="single" w:sz="4" w:space="0" w:color="auto"/>
              <w:right w:val="single" w:sz="4" w:space="0" w:color="auto"/>
            </w:tcBorders>
            <w:hideMark/>
          </w:tcPr>
          <w:p w:rsidR="00074413" w:rsidRPr="000D005F" w:rsidRDefault="00074413" w:rsidP="006D3DD8">
            <w:pPr>
              <w:jc w:val="both"/>
              <w:rPr>
                <w:rFonts w:ascii="Arial Unicode" w:hAnsi="Arial Unicode"/>
                <w:sz w:val="20"/>
                <w:szCs w:val="20"/>
                <w:lang w:val="hy-AM"/>
              </w:rPr>
            </w:pPr>
            <w:r w:rsidRPr="000D005F">
              <w:rPr>
                <w:rFonts w:ascii="Arial Unicode" w:hAnsi="Arial Unicode"/>
                <w:sz w:val="20"/>
                <w:szCs w:val="20"/>
                <w:lang w:val="hy-AM"/>
              </w:rPr>
              <w:t>Для вставки</w:t>
            </w:r>
          </w:p>
        </w:tc>
        <w:tc>
          <w:tcPr>
            <w:tcW w:w="7924" w:type="dxa"/>
            <w:tcBorders>
              <w:top w:val="single" w:sz="4" w:space="0" w:color="auto"/>
              <w:left w:val="single" w:sz="4" w:space="0" w:color="auto"/>
              <w:bottom w:val="single" w:sz="4" w:space="0" w:color="auto"/>
              <w:right w:val="single" w:sz="4" w:space="0" w:color="auto"/>
            </w:tcBorders>
            <w:hideMark/>
          </w:tcPr>
          <w:p w:rsidR="00074413" w:rsidRPr="000D005F" w:rsidRDefault="00074413" w:rsidP="00074413">
            <w:pPr>
              <w:pStyle w:val="aff3"/>
              <w:numPr>
                <w:ilvl w:val="0"/>
                <w:numId w:val="40"/>
              </w:numPr>
              <w:ind w:left="-108" w:firstLine="0"/>
              <w:jc w:val="both"/>
              <w:rPr>
                <w:rFonts w:ascii="Arial Unicode" w:hAnsi="Arial Unicode"/>
                <w:b/>
                <w:color w:val="0070C0"/>
                <w:sz w:val="20"/>
                <w:szCs w:val="20"/>
                <w:lang w:val="hy-AM" w:eastAsia="en-US"/>
              </w:rPr>
            </w:pPr>
            <w:r w:rsidRPr="000D005F">
              <w:rPr>
                <w:rFonts w:ascii="Arial Unicode" w:hAnsi="Arial Unicode"/>
                <w:b/>
                <w:color w:val="0070C0"/>
                <w:sz w:val="20"/>
                <w:szCs w:val="20"/>
                <w:lang w:val="hy-AM" w:eastAsia="en-US"/>
              </w:rPr>
              <w:t>0</w:t>
            </w:r>
            <w:r w:rsidR="006D3DD8" w:rsidRPr="000D005F">
              <w:rPr>
                <w:rFonts w:ascii="Arial Unicode" w:hAnsi="Arial Unicode"/>
                <w:b/>
                <w:color w:val="0070C0"/>
                <w:sz w:val="20"/>
                <w:szCs w:val="20"/>
                <w:lang w:val="en-US" w:eastAsia="en-US"/>
              </w:rPr>
              <w:t>8</w:t>
            </w:r>
          </w:p>
        </w:tc>
      </w:tr>
    </w:tbl>
    <w:p w:rsidR="00074413" w:rsidRPr="000D005F" w:rsidRDefault="00074413" w:rsidP="00074413">
      <w:pPr>
        <w:pStyle w:val="norm"/>
        <w:widowControl w:val="0"/>
        <w:tabs>
          <w:tab w:val="left" w:pos="1134"/>
        </w:tabs>
        <w:spacing w:after="160" w:line="240" w:lineRule="auto"/>
        <w:ind w:firstLine="0"/>
        <w:rPr>
          <w:rFonts w:ascii="Arial Unicode" w:hAnsi="Arial Unicode"/>
          <w:sz w:val="20"/>
          <w:lang w:val="en-US"/>
        </w:rPr>
      </w:pPr>
    </w:p>
    <w:p w:rsidR="000A6B75" w:rsidRPr="000D005F" w:rsidRDefault="000A6B75"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2.</w:t>
      </w:r>
      <w:r w:rsidR="00DA4643" w:rsidRPr="000D005F">
        <w:rPr>
          <w:rFonts w:ascii="Arial Unicode" w:hAnsi="Arial Unicode"/>
          <w:sz w:val="20"/>
        </w:rPr>
        <w:t>5</w:t>
      </w:r>
      <w:r w:rsidR="000A15F9" w:rsidRPr="000D005F">
        <w:rPr>
          <w:rFonts w:ascii="Arial Unicode" w:hAnsi="Arial Unicode"/>
          <w:sz w:val="20"/>
        </w:rPr>
        <w:t>.</w:t>
      </w:r>
      <w:r w:rsidR="00F04AA1" w:rsidRPr="000D005F">
        <w:rPr>
          <w:rFonts w:ascii="Arial Unicode" w:hAnsi="Arial Unicode"/>
          <w:sz w:val="20"/>
        </w:rPr>
        <w:tab/>
      </w:r>
      <w:r w:rsidRPr="000D005F">
        <w:rPr>
          <w:rFonts w:ascii="Arial Unicode" w:hAnsi="Arial Unicode"/>
          <w:sz w:val="20"/>
        </w:rPr>
        <w:t>Заключаемый в рамках настоящей процедуры договор может быть осуществлен посредством заключения договора</w:t>
      </w:r>
      <w:r w:rsidR="00CE23B1" w:rsidRPr="000D005F">
        <w:rPr>
          <w:rFonts w:ascii="Arial Unicode" w:hAnsi="Arial Unicode"/>
          <w:sz w:val="20"/>
        </w:rPr>
        <w:t xml:space="preserve"> субподряда</w:t>
      </w:r>
      <w:r w:rsidRPr="000D005F">
        <w:rPr>
          <w:rFonts w:ascii="Arial Unicode" w:hAnsi="Arial Unicode"/>
          <w:sz w:val="20"/>
        </w:rPr>
        <w:t xml:space="preserve">. Стороной </w:t>
      </w:r>
      <w:r w:rsidR="00CE23B1" w:rsidRPr="000D005F">
        <w:rPr>
          <w:rFonts w:ascii="Arial Unicode" w:hAnsi="Arial Unicode"/>
          <w:sz w:val="20"/>
        </w:rPr>
        <w:t>договора субподряда</w:t>
      </w:r>
      <w:r w:rsidRPr="000D005F">
        <w:rPr>
          <w:rFonts w:ascii="Arial Unicode" w:hAnsi="Arial Unicode"/>
          <w:sz w:val="20"/>
        </w:rPr>
        <w:t xml:space="preserve"> не может являться участник, подавший заявку с целью участия в настоящей процедуре</w:t>
      </w:r>
      <w:r w:rsidR="00C366B6" w:rsidRPr="000D005F">
        <w:rPr>
          <w:rFonts w:ascii="Arial Unicode" w:hAnsi="Arial Unicode"/>
          <w:sz w:val="20"/>
        </w:rPr>
        <w:t>(на один и тот же лот)</w:t>
      </w:r>
      <w:r w:rsidRPr="000D005F">
        <w:rPr>
          <w:rFonts w:ascii="Arial Unicode" w:hAnsi="Arial Unicode"/>
          <w:sz w:val="20"/>
        </w:rPr>
        <w:t xml:space="preserve">. </w:t>
      </w:r>
    </w:p>
    <w:p w:rsidR="009E07EE" w:rsidRPr="000D005F" w:rsidRDefault="000A6B75" w:rsidP="00B46D58">
      <w:pPr>
        <w:pStyle w:val="23"/>
        <w:widowControl w:val="0"/>
        <w:tabs>
          <w:tab w:val="left" w:pos="1134"/>
        </w:tabs>
        <w:spacing w:after="160" w:line="240" w:lineRule="auto"/>
        <w:ind w:firstLine="567"/>
        <w:rPr>
          <w:rFonts w:ascii="Arial Unicode" w:hAnsi="Arial Unicode"/>
        </w:rPr>
      </w:pPr>
      <w:r w:rsidRPr="000D005F">
        <w:rPr>
          <w:rFonts w:ascii="Arial Unicode" w:hAnsi="Arial Unicode"/>
        </w:rPr>
        <w:t>2.</w:t>
      </w:r>
      <w:r w:rsidR="00C366B6" w:rsidRPr="000D005F">
        <w:rPr>
          <w:rFonts w:ascii="Arial Unicode" w:hAnsi="Arial Unicode"/>
        </w:rPr>
        <w:t>6</w:t>
      </w:r>
      <w:r w:rsidR="000A15F9" w:rsidRPr="000D005F">
        <w:rPr>
          <w:rFonts w:ascii="Arial Unicode" w:hAnsi="Arial Unicode"/>
        </w:rPr>
        <w:t>.</w:t>
      </w:r>
      <w:r w:rsidR="00F04AA1" w:rsidRPr="000D005F">
        <w:rPr>
          <w:rFonts w:ascii="Arial Unicode" w:hAnsi="Arial Unicode"/>
        </w:rPr>
        <w:tab/>
      </w:r>
      <w:r w:rsidRPr="000D005F">
        <w:rPr>
          <w:rFonts w:ascii="Arial Unicode" w:hAnsi="Arial Unicode"/>
        </w:rPr>
        <w:t xml:space="preserve">Участники могут участвовать в настоящей процедуре в порядке совместной деятельности (консорциумом). </w:t>
      </w:r>
    </w:p>
    <w:p w:rsidR="000A6B75" w:rsidRPr="000D005F" w:rsidRDefault="000A6B75" w:rsidP="00B46D58">
      <w:pPr>
        <w:pStyle w:val="23"/>
        <w:widowControl w:val="0"/>
        <w:spacing w:after="160" w:line="240" w:lineRule="auto"/>
        <w:rPr>
          <w:rFonts w:ascii="Arial Unicode" w:hAnsi="Arial Unicode" w:cs="Sylfaen"/>
        </w:rPr>
      </w:pPr>
      <w:r w:rsidRPr="000D005F">
        <w:rPr>
          <w:rFonts w:ascii="Arial Unicode" w:hAnsi="Arial Unicode"/>
        </w:rPr>
        <w:t>В подобном случае:</w:t>
      </w:r>
    </w:p>
    <w:p w:rsidR="005A405F" w:rsidRPr="000D005F" w:rsidRDefault="00C366B6" w:rsidP="00B46D58">
      <w:pPr>
        <w:pStyle w:val="23"/>
        <w:widowControl w:val="0"/>
        <w:tabs>
          <w:tab w:val="left" w:pos="1134"/>
        </w:tabs>
        <w:spacing w:after="160" w:line="240" w:lineRule="auto"/>
        <w:ind w:firstLine="567"/>
        <w:rPr>
          <w:rFonts w:ascii="Arial Unicode" w:hAnsi="Arial Unicode"/>
        </w:rPr>
      </w:pPr>
      <w:r w:rsidRPr="000D005F">
        <w:rPr>
          <w:rFonts w:ascii="Arial Unicode" w:hAnsi="Arial Unicode"/>
        </w:rPr>
        <w:t>1</w:t>
      </w:r>
      <w:r w:rsidR="000A6B75" w:rsidRPr="000D005F">
        <w:rPr>
          <w:rFonts w:ascii="Arial Unicode" w:hAnsi="Arial Unicode"/>
        </w:rPr>
        <w:t>)</w:t>
      </w:r>
      <w:r w:rsidR="00911F57" w:rsidRPr="000D005F">
        <w:rPr>
          <w:rFonts w:ascii="Arial Unicode" w:hAnsi="Arial Unicode"/>
        </w:rPr>
        <w:tab/>
      </w:r>
      <w:r w:rsidR="000A6B75" w:rsidRPr="000D005F">
        <w:rPr>
          <w:rFonts w:ascii="Arial Unicode" w:hAnsi="Arial Unicode"/>
        </w:rPr>
        <w:t>ни одна из сторон договора о совместной деятельности не может подать отдельную заявку на одну и ту же процедуру</w:t>
      </w:r>
      <w:r w:rsidR="00796D4A" w:rsidRPr="000D005F">
        <w:rPr>
          <w:rFonts w:ascii="Arial Unicode" w:hAnsi="Arial Unicode"/>
        </w:rPr>
        <w:t xml:space="preserve"> (на один и тот же лот)</w:t>
      </w:r>
      <w:r w:rsidR="000A6B75" w:rsidRPr="000D005F">
        <w:rPr>
          <w:rFonts w:ascii="Arial Unicode" w:hAnsi="Arial Unicode"/>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D005F" w:rsidRDefault="00C366B6" w:rsidP="00B46D58">
      <w:pPr>
        <w:pStyle w:val="23"/>
        <w:widowControl w:val="0"/>
        <w:tabs>
          <w:tab w:val="left" w:pos="1134"/>
        </w:tabs>
        <w:spacing w:after="160" w:line="240" w:lineRule="auto"/>
        <w:ind w:firstLine="567"/>
        <w:rPr>
          <w:rFonts w:ascii="Arial Unicode" w:hAnsi="Arial Unicode" w:cs="Sylfaen"/>
        </w:rPr>
      </w:pPr>
      <w:r w:rsidRPr="000D005F">
        <w:rPr>
          <w:rFonts w:ascii="Arial Unicode" w:hAnsi="Arial Unicode"/>
        </w:rPr>
        <w:t>2</w:t>
      </w:r>
      <w:r w:rsidR="000A6B75" w:rsidRPr="000D005F">
        <w:rPr>
          <w:rFonts w:ascii="Arial Unicode" w:hAnsi="Arial Unicode"/>
        </w:rPr>
        <w:t>)</w:t>
      </w:r>
      <w:r w:rsidR="00911F57" w:rsidRPr="000D005F">
        <w:rPr>
          <w:rFonts w:ascii="Arial Unicode" w:hAnsi="Arial Unicode"/>
        </w:rPr>
        <w:tab/>
      </w:r>
      <w:r w:rsidR="000A6B75" w:rsidRPr="000D005F">
        <w:rPr>
          <w:rFonts w:ascii="Arial Unicode" w:hAnsi="Arial Unicode"/>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0D005F" w:rsidRDefault="00813CE0" w:rsidP="00B46D58">
      <w:pPr>
        <w:widowControl w:val="0"/>
        <w:spacing w:after="160"/>
        <w:jc w:val="center"/>
        <w:rPr>
          <w:rFonts w:ascii="Arial Unicode" w:hAnsi="Arial Unicode"/>
          <w:b/>
          <w:sz w:val="20"/>
          <w:szCs w:val="20"/>
        </w:rPr>
      </w:pPr>
    </w:p>
    <w:p w:rsidR="00813CE0" w:rsidRPr="000D005F" w:rsidRDefault="00ED2352" w:rsidP="00B46D58">
      <w:pPr>
        <w:widowControl w:val="0"/>
        <w:spacing w:after="160"/>
        <w:jc w:val="center"/>
        <w:rPr>
          <w:rFonts w:ascii="Arial Unicode" w:hAnsi="Arial Unicode"/>
          <w:b/>
          <w:sz w:val="20"/>
          <w:szCs w:val="20"/>
        </w:rPr>
      </w:pPr>
      <w:r w:rsidRPr="000D005F">
        <w:rPr>
          <w:rFonts w:ascii="Arial Unicode" w:hAnsi="Arial Unicode"/>
          <w:b/>
          <w:sz w:val="20"/>
          <w:szCs w:val="20"/>
        </w:rPr>
        <w:t>3.</w:t>
      </w:r>
      <w:r w:rsidR="002B32D6" w:rsidRPr="000D005F">
        <w:rPr>
          <w:rFonts w:ascii="Arial Unicode" w:hAnsi="Arial Unicode"/>
          <w:b/>
          <w:sz w:val="20"/>
          <w:szCs w:val="20"/>
        </w:rPr>
        <w:t xml:space="preserve"> РАЗЪЯСНЕНИЕ ПРИГЛАШЕНИЯ </w:t>
      </w:r>
      <w:r w:rsidRPr="000D005F">
        <w:rPr>
          <w:rFonts w:ascii="Arial Unicode" w:hAnsi="Arial Unicode"/>
          <w:b/>
          <w:sz w:val="20"/>
          <w:szCs w:val="20"/>
        </w:rPr>
        <w:br/>
      </w:r>
      <w:r w:rsidR="002B32D6" w:rsidRPr="000D005F">
        <w:rPr>
          <w:rFonts w:ascii="Arial Unicode" w:hAnsi="Arial Unicode"/>
          <w:b/>
          <w:sz w:val="20"/>
          <w:szCs w:val="20"/>
        </w:rPr>
        <w:t>И ПОРЯДОК ВНЕСЕНИЯ ИЗМЕНЕНИЯ В ПРИГЛАШЕНИЕ</w:t>
      </w:r>
    </w:p>
    <w:p w:rsidR="00096865"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lastRenderedPageBreak/>
        <w:t>3.1</w:t>
      </w:r>
      <w:r w:rsidR="000A15F9" w:rsidRPr="000D005F">
        <w:rPr>
          <w:rFonts w:ascii="Arial Unicode" w:hAnsi="Arial Unicode"/>
          <w:sz w:val="20"/>
          <w:szCs w:val="20"/>
        </w:rPr>
        <w:t>.</w:t>
      </w:r>
      <w:r w:rsidR="00ED2352" w:rsidRPr="000D005F">
        <w:rPr>
          <w:rFonts w:ascii="Arial Unicode" w:hAnsi="Arial Unicode"/>
          <w:sz w:val="20"/>
          <w:szCs w:val="20"/>
        </w:rPr>
        <w:tab/>
      </w:r>
      <w:r w:rsidRPr="000D005F">
        <w:rPr>
          <w:rFonts w:ascii="Arial Unicode" w:hAnsi="Arial Unicode"/>
          <w:sz w:val="20"/>
          <w:szCs w:val="20"/>
        </w:rPr>
        <w:t>Согласно статье 29 Закона участник вправе требовать от заказчика разъяснения приглашения.</w:t>
      </w:r>
    </w:p>
    <w:p w:rsidR="00096865" w:rsidRPr="000D005F" w:rsidRDefault="00096865" w:rsidP="00B46D58">
      <w:pPr>
        <w:widowControl w:val="0"/>
        <w:autoSpaceDE w:val="0"/>
        <w:autoSpaceDN w:val="0"/>
        <w:adjustRightInd w:val="0"/>
        <w:spacing w:after="160"/>
        <w:ind w:firstLine="567"/>
        <w:jc w:val="both"/>
        <w:rPr>
          <w:rFonts w:ascii="Arial Unicode" w:hAnsi="Arial Unicode"/>
          <w:sz w:val="20"/>
          <w:szCs w:val="20"/>
        </w:rPr>
      </w:pPr>
      <w:r w:rsidRPr="000D005F">
        <w:rPr>
          <w:rFonts w:ascii="Arial Unicode" w:hAnsi="Arial Unicode"/>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sidRPr="000D005F">
        <w:rPr>
          <w:rStyle w:val="af6"/>
          <w:rFonts w:ascii="Arial Unicode" w:hAnsi="Arial Unicode"/>
          <w:sz w:val="20"/>
          <w:szCs w:val="20"/>
        </w:rPr>
        <w:footnoteReference w:customMarkFollows="1" w:id="3"/>
        <w:t>5</w:t>
      </w:r>
      <w:r w:rsidRPr="000D005F">
        <w:rPr>
          <w:rFonts w:ascii="Arial Unicode" w:hAnsi="Arial Unicode"/>
          <w:sz w:val="20"/>
          <w:szCs w:val="20"/>
        </w:rPr>
        <w:t>.</w:t>
      </w:r>
    </w:p>
    <w:p w:rsidR="00096865"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3.2.</w:t>
      </w:r>
      <w:r w:rsidR="00ED2352" w:rsidRPr="000D005F">
        <w:rPr>
          <w:rFonts w:ascii="Arial Unicode" w:hAnsi="Arial Unicode"/>
          <w:sz w:val="20"/>
          <w:szCs w:val="20"/>
        </w:rPr>
        <w:tab/>
      </w:r>
      <w:r w:rsidRPr="000D005F">
        <w:rPr>
          <w:rFonts w:ascii="Arial Unicode" w:hAnsi="Arial Unicode"/>
          <w:sz w:val="20"/>
          <w:szCs w:val="20"/>
        </w:rPr>
        <w:t>В день предоставления разъяснения объявление о запросе и о</w:t>
      </w:r>
      <w:r w:rsidR="00775FAF" w:rsidRPr="000D005F">
        <w:rPr>
          <w:rFonts w:ascii="Courier New" w:hAnsi="Courier New" w:cs="Courier New"/>
          <w:sz w:val="20"/>
          <w:szCs w:val="20"/>
          <w:lang w:val="en-US"/>
        </w:rPr>
        <w:t> </w:t>
      </w:r>
      <w:r w:rsidRPr="000D005F">
        <w:rPr>
          <w:rFonts w:ascii="Arial Unicode" w:hAnsi="Arial Unicode"/>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D005F">
        <w:rPr>
          <w:rFonts w:ascii="Courier New" w:hAnsi="Courier New" w:cs="Courier New"/>
          <w:sz w:val="20"/>
          <w:szCs w:val="20"/>
          <w:lang w:val="en-US"/>
        </w:rPr>
        <w:t> </w:t>
      </w:r>
      <w:r w:rsidRPr="000D005F">
        <w:rPr>
          <w:rFonts w:ascii="Arial Unicode" w:hAnsi="Arial Unicode"/>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D005F" w:rsidRDefault="00096865" w:rsidP="00B46D58">
      <w:pPr>
        <w:widowControl w:val="0"/>
        <w:tabs>
          <w:tab w:val="left" w:pos="1134"/>
        </w:tabs>
        <w:autoSpaceDE w:val="0"/>
        <w:autoSpaceDN w:val="0"/>
        <w:adjustRightInd w:val="0"/>
        <w:spacing w:after="160"/>
        <w:ind w:firstLine="567"/>
        <w:jc w:val="both"/>
        <w:rPr>
          <w:rFonts w:ascii="Arial Unicode" w:hAnsi="Arial Unicode"/>
          <w:sz w:val="20"/>
          <w:szCs w:val="20"/>
        </w:rPr>
      </w:pPr>
      <w:r w:rsidRPr="000D005F">
        <w:rPr>
          <w:rFonts w:ascii="Arial Unicode" w:hAnsi="Arial Unicode"/>
          <w:sz w:val="20"/>
          <w:szCs w:val="20"/>
        </w:rPr>
        <w:t>3.3</w:t>
      </w:r>
      <w:r w:rsidR="000A15F9" w:rsidRPr="000D005F">
        <w:rPr>
          <w:rFonts w:ascii="Arial Unicode" w:hAnsi="Arial Unicode"/>
          <w:sz w:val="20"/>
          <w:szCs w:val="20"/>
        </w:rPr>
        <w:t>.</w:t>
      </w:r>
      <w:r w:rsidR="00ED2352" w:rsidRPr="000D005F">
        <w:rPr>
          <w:rFonts w:ascii="Arial Unicode" w:hAnsi="Arial Unicode"/>
          <w:sz w:val="20"/>
          <w:szCs w:val="20"/>
        </w:rPr>
        <w:tab/>
      </w:r>
      <w:r w:rsidRPr="000D005F">
        <w:rPr>
          <w:rFonts w:ascii="Arial Unicode" w:hAnsi="Arial Unicode"/>
          <w:sz w:val="20"/>
          <w:szCs w:val="20"/>
        </w:rPr>
        <w:t>Разъяснения не предоставляется, если запрос представлен с</w:t>
      </w:r>
      <w:r w:rsidRPr="000D005F">
        <w:rPr>
          <w:rFonts w:ascii="GHEA Grapalat" w:hAnsi="GHEA Grapalat"/>
          <w:sz w:val="20"/>
          <w:szCs w:val="20"/>
        </w:rPr>
        <w:t> </w:t>
      </w:r>
      <w:r w:rsidRPr="000D005F">
        <w:rPr>
          <w:rFonts w:ascii="Arial Unicode" w:hAnsi="Arial Unicode"/>
          <w:sz w:val="20"/>
          <w:szCs w:val="20"/>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0D005F">
        <w:rPr>
          <w:rFonts w:ascii="Arial Unicode" w:hAnsi="Arial Unicode"/>
          <w:sz w:val="20"/>
          <w:szCs w:val="20"/>
        </w:rPr>
        <w:t xml:space="preserve">, или если запрос касается соответствия технических характеристик предлагаемых </w:t>
      </w:r>
      <w:r w:rsidR="00A14672" w:rsidRPr="000D005F">
        <w:rPr>
          <w:rFonts w:ascii="Arial Unicode" w:hAnsi="Arial Unicode"/>
          <w:sz w:val="20"/>
          <w:szCs w:val="20"/>
        </w:rPr>
        <w:t>у</w:t>
      </w:r>
      <w:r w:rsidR="00791FE4" w:rsidRPr="000D005F">
        <w:rPr>
          <w:rFonts w:ascii="Arial Unicode" w:hAnsi="Arial Unicode"/>
          <w:sz w:val="20"/>
          <w:szCs w:val="20"/>
        </w:rPr>
        <w:t>частником товаров техническим характеристикам, предусмотренным настоящимприглашением</w:t>
      </w:r>
      <w:r w:rsidRPr="000D005F">
        <w:rPr>
          <w:rFonts w:ascii="Arial Unicode" w:hAnsi="Arial Unicode"/>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D005F" w:rsidRDefault="00096865" w:rsidP="00B46D58">
      <w:pPr>
        <w:widowControl w:val="0"/>
        <w:tabs>
          <w:tab w:val="left" w:pos="1134"/>
        </w:tabs>
        <w:autoSpaceDE w:val="0"/>
        <w:autoSpaceDN w:val="0"/>
        <w:adjustRightInd w:val="0"/>
        <w:spacing w:after="160"/>
        <w:ind w:firstLine="567"/>
        <w:jc w:val="both"/>
        <w:rPr>
          <w:rFonts w:ascii="Arial Unicode" w:hAnsi="Arial Unicode"/>
          <w:sz w:val="20"/>
          <w:szCs w:val="20"/>
          <w:lang w:val="hy-AM"/>
        </w:rPr>
      </w:pPr>
      <w:r w:rsidRPr="000D005F">
        <w:rPr>
          <w:rFonts w:ascii="Arial Unicode" w:hAnsi="Arial Unicode"/>
          <w:sz w:val="20"/>
          <w:szCs w:val="20"/>
        </w:rPr>
        <w:t>3.4</w:t>
      </w:r>
      <w:r w:rsidR="000A15F9" w:rsidRPr="000D005F">
        <w:rPr>
          <w:rFonts w:ascii="Arial Unicode" w:hAnsi="Arial Unicode"/>
          <w:sz w:val="20"/>
          <w:szCs w:val="20"/>
        </w:rPr>
        <w:t>.</w:t>
      </w:r>
      <w:r w:rsidR="00ED2352" w:rsidRPr="000D005F">
        <w:rPr>
          <w:rFonts w:ascii="Arial Unicode" w:hAnsi="Arial Unicode"/>
          <w:sz w:val="20"/>
          <w:szCs w:val="20"/>
        </w:rPr>
        <w:tab/>
      </w:r>
      <w:r w:rsidRPr="000D005F">
        <w:rPr>
          <w:rFonts w:ascii="Arial Unicode" w:hAnsi="Arial Unicode"/>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D005F">
        <w:rPr>
          <w:rFonts w:ascii="Arial Unicode" w:hAnsi="Arial Unicode"/>
          <w:sz w:val="20"/>
          <w:szCs w:val="20"/>
          <w:vertAlign w:val="superscript"/>
          <w:lang w:val="hy-AM"/>
        </w:rPr>
        <w:t>5</w:t>
      </w:r>
    </w:p>
    <w:p w:rsidR="002D7D70" w:rsidRPr="000D005F" w:rsidRDefault="002D7D70" w:rsidP="00B46D58">
      <w:pPr>
        <w:widowControl w:val="0"/>
        <w:tabs>
          <w:tab w:val="left" w:pos="1134"/>
        </w:tabs>
        <w:autoSpaceDE w:val="0"/>
        <w:autoSpaceDN w:val="0"/>
        <w:adjustRightInd w:val="0"/>
        <w:spacing w:after="160"/>
        <w:ind w:firstLine="567"/>
        <w:jc w:val="both"/>
        <w:rPr>
          <w:rFonts w:ascii="Arial Unicode" w:hAnsi="Arial Unicode" w:cs="Arial Unicode"/>
          <w:sz w:val="20"/>
          <w:szCs w:val="20"/>
          <w:lang w:val="hy-AM"/>
        </w:rPr>
      </w:pPr>
      <w:r w:rsidRPr="000D005F">
        <w:rPr>
          <w:rFonts w:ascii="Arial Unicode" w:hAnsi="Arial Unicode"/>
          <w:sz w:val="20"/>
          <w:szCs w:val="20"/>
          <w:lang w:val="hy-AM"/>
        </w:rPr>
        <w:t>3.5</w:t>
      </w:r>
      <w:r w:rsidR="00F9791A" w:rsidRPr="000D005F">
        <w:rPr>
          <w:rFonts w:ascii="Arial Unicode" w:hAnsi="Arial Unicode"/>
          <w:sz w:val="20"/>
          <w:szCs w:val="20"/>
          <w:lang w:val="hy-AM"/>
        </w:rPr>
        <w:t>Кажд</w:t>
      </w:r>
      <w:r w:rsidR="00F9791A" w:rsidRPr="000D005F">
        <w:rPr>
          <w:rFonts w:ascii="Arial Unicode" w:hAnsi="Arial Unicode"/>
          <w:sz w:val="20"/>
          <w:szCs w:val="20"/>
        </w:rPr>
        <w:t>ое лиц</w:t>
      </w:r>
      <w:r w:rsidR="00CA1F39" w:rsidRPr="000D005F">
        <w:rPr>
          <w:rFonts w:ascii="Arial Unicode" w:hAnsi="Arial Unicode"/>
          <w:sz w:val="20"/>
          <w:szCs w:val="20"/>
        </w:rPr>
        <w:t>о</w:t>
      </w:r>
      <w:r w:rsidR="00CA1F39" w:rsidRPr="000D005F">
        <w:rPr>
          <w:rFonts w:ascii="Arial Unicode" w:hAnsi="Arial Unicode"/>
          <w:sz w:val="20"/>
          <w:szCs w:val="20"/>
          <w:lang w:val="hy-AM"/>
        </w:rPr>
        <w:t xml:space="preserve"> без указания имени</w:t>
      </w:r>
      <w:r w:rsidR="00F9791A" w:rsidRPr="000D005F">
        <w:rPr>
          <w:rFonts w:ascii="Arial Unicode" w:hAnsi="Arial Unicode"/>
          <w:sz w:val="20"/>
          <w:szCs w:val="20"/>
          <w:lang w:val="hy-AM"/>
        </w:rPr>
        <w:t xml:space="preserve">, до истечения срока, установленного для внесения изменений в приглашение, </w:t>
      </w:r>
      <w:r w:rsidR="00F9791A" w:rsidRPr="000D005F">
        <w:rPr>
          <w:rFonts w:ascii="Arial Unicode" w:hAnsi="Arial Unicode"/>
          <w:sz w:val="20"/>
          <w:szCs w:val="20"/>
        </w:rPr>
        <w:t xml:space="preserve">имеет право </w:t>
      </w:r>
      <w:r w:rsidR="00F9791A" w:rsidRPr="000D005F">
        <w:rPr>
          <w:rFonts w:ascii="Arial Unicode" w:hAnsi="Arial Unicode"/>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0D005F">
        <w:rPr>
          <w:rFonts w:ascii="Arial Unicode" w:hAnsi="Arial Unicode"/>
          <w:sz w:val="20"/>
          <w:szCs w:val="20"/>
        </w:rPr>
        <w:t>.</w:t>
      </w:r>
      <w:r w:rsidR="00750FFF" w:rsidRPr="000D005F">
        <w:rPr>
          <w:rFonts w:ascii="Arial Unicode" w:hAnsi="Arial Unicode"/>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0D005F" w:rsidRDefault="00096865" w:rsidP="00B46D58">
      <w:pPr>
        <w:widowControl w:val="0"/>
        <w:tabs>
          <w:tab w:val="left" w:pos="1134"/>
        </w:tabs>
        <w:autoSpaceDE w:val="0"/>
        <w:autoSpaceDN w:val="0"/>
        <w:adjustRightInd w:val="0"/>
        <w:spacing w:after="160"/>
        <w:ind w:firstLine="567"/>
        <w:jc w:val="both"/>
        <w:rPr>
          <w:rFonts w:ascii="Arial Unicode" w:hAnsi="Arial Unicode" w:cs="Arial Unicode"/>
          <w:sz w:val="20"/>
          <w:szCs w:val="20"/>
        </w:rPr>
      </w:pPr>
      <w:r w:rsidRPr="000D005F">
        <w:rPr>
          <w:rFonts w:ascii="Arial Unicode" w:hAnsi="Arial Unicode"/>
          <w:sz w:val="20"/>
          <w:szCs w:val="20"/>
        </w:rPr>
        <w:t>3.</w:t>
      </w:r>
      <w:r w:rsidR="00E648D1" w:rsidRPr="000D005F">
        <w:rPr>
          <w:rFonts w:ascii="Arial Unicode" w:hAnsi="Arial Unicode"/>
          <w:sz w:val="20"/>
          <w:szCs w:val="20"/>
          <w:lang w:val="hy-AM"/>
        </w:rPr>
        <w:t>6</w:t>
      </w:r>
      <w:r w:rsidR="000A15F9" w:rsidRPr="000D005F">
        <w:rPr>
          <w:rFonts w:ascii="Arial Unicode" w:hAnsi="Arial Unicode"/>
          <w:sz w:val="20"/>
          <w:szCs w:val="20"/>
        </w:rPr>
        <w:t>.</w:t>
      </w:r>
      <w:r w:rsidR="00ED2352" w:rsidRPr="000D005F">
        <w:rPr>
          <w:rFonts w:ascii="Arial Unicode" w:hAnsi="Arial Unicode"/>
          <w:sz w:val="20"/>
          <w:szCs w:val="20"/>
        </w:rPr>
        <w:tab/>
      </w:r>
      <w:r w:rsidRPr="000D005F">
        <w:rPr>
          <w:rFonts w:ascii="Arial Unicode" w:hAnsi="Arial Unicode"/>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D005F">
        <w:rPr>
          <w:rFonts w:ascii="Courier New" w:hAnsi="Courier New" w:cs="Courier New"/>
          <w:sz w:val="20"/>
          <w:szCs w:val="20"/>
          <w:lang w:val="en-US"/>
        </w:rPr>
        <w:t> </w:t>
      </w:r>
      <w:r w:rsidRPr="000D005F">
        <w:rPr>
          <w:rFonts w:ascii="Arial Unicode" w:hAnsi="Arial Unicode"/>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0D005F">
        <w:rPr>
          <w:rStyle w:val="af6"/>
          <w:rFonts w:ascii="Arial Unicode" w:hAnsi="Arial Unicode"/>
          <w:sz w:val="20"/>
          <w:szCs w:val="20"/>
        </w:rPr>
        <w:footnoteReference w:customMarkFollows="1" w:id="4"/>
        <w:t>6</w:t>
      </w:r>
      <w:r w:rsidRPr="000D005F">
        <w:rPr>
          <w:rFonts w:ascii="Arial Unicode" w:hAnsi="Arial Unicode"/>
          <w:sz w:val="20"/>
          <w:szCs w:val="20"/>
        </w:rPr>
        <w:t xml:space="preserve">. </w:t>
      </w:r>
    </w:p>
    <w:p w:rsidR="00B051BE" w:rsidRPr="000D005F" w:rsidRDefault="00B051BE" w:rsidP="00B46D58">
      <w:pPr>
        <w:widowControl w:val="0"/>
        <w:spacing w:after="160"/>
        <w:jc w:val="center"/>
        <w:rPr>
          <w:rFonts w:ascii="Arial Unicode" w:hAnsi="Arial Unicode"/>
          <w:b/>
          <w:sz w:val="20"/>
          <w:szCs w:val="20"/>
        </w:rPr>
      </w:pPr>
    </w:p>
    <w:p w:rsidR="00096865" w:rsidRPr="000D005F" w:rsidRDefault="00955A1E" w:rsidP="00B46D58">
      <w:pPr>
        <w:widowControl w:val="0"/>
        <w:spacing w:after="160"/>
        <w:jc w:val="center"/>
        <w:rPr>
          <w:rFonts w:ascii="Arial Unicode" w:hAnsi="Arial Unicode" w:cs="Arial"/>
          <w:b/>
          <w:sz w:val="20"/>
          <w:szCs w:val="20"/>
        </w:rPr>
      </w:pPr>
      <w:r w:rsidRPr="000D005F">
        <w:rPr>
          <w:rFonts w:ascii="Arial Unicode" w:hAnsi="Arial Unicode"/>
          <w:b/>
          <w:sz w:val="20"/>
          <w:szCs w:val="20"/>
        </w:rPr>
        <w:t>4. ПОРЯДОК ПОДАЧИ ЗАЯВКИ</w:t>
      </w:r>
    </w:p>
    <w:p w:rsidR="00096865"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4.1</w:t>
      </w:r>
      <w:r w:rsidR="00A34DFE" w:rsidRPr="000D005F">
        <w:rPr>
          <w:rFonts w:ascii="Arial Unicode" w:hAnsi="Arial Unicode"/>
          <w:sz w:val="20"/>
          <w:szCs w:val="20"/>
        </w:rPr>
        <w:t>.</w:t>
      </w:r>
      <w:r w:rsidR="009C7913" w:rsidRPr="000D005F">
        <w:rPr>
          <w:rFonts w:ascii="Arial Unicode" w:hAnsi="Arial Unicode"/>
          <w:sz w:val="20"/>
          <w:szCs w:val="20"/>
        </w:rPr>
        <w:tab/>
      </w:r>
      <w:r w:rsidRPr="000D005F">
        <w:rPr>
          <w:rFonts w:ascii="Arial Unicode" w:hAnsi="Arial Unicode"/>
          <w:sz w:val="20"/>
          <w:szCs w:val="20"/>
        </w:rPr>
        <w:t xml:space="preserve">Для участия в настоящей процедуре участник посредством системы подает заявку в Комиссию. </w:t>
      </w:r>
      <w:r w:rsidRPr="00417ABB">
        <w:rPr>
          <w:rFonts w:ascii="Arial Unicode" w:hAnsi="Arial Unicode"/>
          <w:sz w:val="20"/>
          <w:szCs w:val="20"/>
        </w:rPr>
        <w:t xml:space="preserve">Заявка </w:t>
      </w:r>
      <w:r w:rsidR="00A6657F">
        <w:rPr>
          <w:rFonts w:ascii="Arial Unicode" w:hAnsi="Arial Unicode"/>
          <w:b/>
          <w:color w:val="C00000"/>
          <w:sz w:val="20"/>
          <w:szCs w:val="20"/>
        </w:rPr>
        <w:t>26.11.2025г часов 1</w:t>
      </w:r>
      <w:r w:rsidR="00A6657F" w:rsidRPr="00A6657F">
        <w:rPr>
          <w:rFonts w:ascii="Arial Unicode" w:hAnsi="Arial Unicode"/>
          <w:b/>
          <w:color w:val="C00000"/>
          <w:sz w:val="20"/>
          <w:szCs w:val="20"/>
        </w:rPr>
        <w:t>5</w:t>
      </w:r>
      <w:r w:rsidR="009404E5" w:rsidRPr="00417ABB">
        <w:rPr>
          <w:rFonts w:ascii="Arial Unicode" w:hAnsi="Arial Unicode"/>
          <w:b/>
          <w:color w:val="C00000"/>
          <w:sz w:val="20"/>
          <w:szCs w:val="20"/>
        </w:rPr>
        <w:t>.</w:t>
      </w:r>
      <w:r w:rsidR="009404E5" w:rsidRPr="00417ABB">
        <w:rPr>
          <w:rFonts w:ascii="Arial Unicode" w:hAnsi="Arial Unicode"/>
          <w:b/>
          <w:color w:val="C00000"/>
          <w:sz w:val="20"/>
          <w:szCs w:val="20"/>
          <w:vertAlign w:val="superscript"/>
        </w:rPr>
        <w:t xml:space="preserve">00 </w:t>
      </w:r>
      <w:r w:rsidR="009404E5" w:rsidRPr="00417ABB">
        <w:rPr>
          <w:rFonts w:ascii="Arial Unicode" w:hAnsi="Arial Unicode"/>
          <w:b/>
          <w:color w:val="C00000"/>
          <w:sz w:val="20"/>
          <w:szCs w:val="20"/>
        </w:rPr>
        <w:t>7</w:t>
      </w:r>
      <w:r w:rsidRPr="000D005F">
        <w:rPr>
          <w:rFonts w:ascii="Arial Unicode" w:hAnsi="Arial Unicode"/>
          <w:sz w:val="20"/>
          <w:szCs w:val="20"/>
        </w:rPr>
        <w:t xml:space="preserve"> это предложение, представляемое участником на основании настоящего Приглашения.</w:t>
      </w:r>
    </w:p>
    <w:p w:rsidR="00486B55" w:rsidRPr="000D005F" w:rsidRDefault="00096865" w:rsidP="00B46D58">
      <w:pPr>
        <w:pStyle w:val="23"/>
        <w:widowControl w:val="0"/>
        <w:spacing w:after="160" w:line="240" w:lineRule="auto"/>
        <w:ind w:firstLine="567"/>
        <w:rPr>
          <w:rFonts w:ascii="Arial Unicode" w:hAnsi="Arial Unicode" w:cs="Sylfaen"/>
        </w:rPr>
      </w:pPr>
      <w:r w:rsidRPr="000D005F">
        <w:rPr>
          <w:rFonts w:ascii="Arial Unicode" w:hAnsi="Arial Unicode"/>
        </w:rPr>
        <w:t>Участник может подать заявку как для каждого лота, так и для нескольких или всех лотов</w:t>
      </w:r>
      <w:r w:rsidR="00367F26" w:rsidRPr="000D005F">
        <w:rPr>
          <w:rStyle w:val="af6"/>
          <w:rFonts w:ascii="Arial Unicode" w:hAnsi="Arial Unicode"/>
        </w:rPr>
        <w:footnoteReference w:customMarkFollows="1" w:id="5"/>
        <w:t>7</w:t>
      </w:r>
      <w:r w:rsidRPr="000D005F">
        <w:rPr>
          <w:rFonts w:ascii="Arial Unicode" w:hAnsi="Arial Unicode"/>
        </w:rPr>
        <w:t>.</w:t>
      </w:r>
    </w:p>
    <w:p w:rsidR="00096865" w:rsidRPr="000D005F" w:rsidRDefault="000946A3" w:rsidP="00B46D58">
      <w:pPr>
        <w:pStyle w:val="23"/>
        <w:widowControl w:val="0"/>
        <w:spacing w:after="160" w:line="240" w:lineRule="auto"/>
        <w:ind w:firstLine="567"/>
        <w:rPr>
          <w:rFonts w:ascii="Arial Unicode" w:hAnsi="Arial Unicode" w:cs="Sylfaen"/>
        </w:rPr>
      </w:pPr>
      <w:r w:rsidRPr="000D005F">
        <w:rPr>
          <w:rFonts w:ascii="Arial Unicode" w:hAnsi="Arial Unicode"/>
        </w:rPr>
        <w:t>Заявка подается до истечения срока, установленного для этого настоящим Приглашением.</w:t>
      </w:r>
    </w:p>
    <w:p w:rsidR="00096865" w:rsidRPr="000D005F" w:rsidRDefault="000946A3" w:rsidP="00B46D58">
      <w:pPr>
        <w:pStyle w:val="23"/>
        <w:widowControl w:val="0"/>
        <w:spacing w:after="160" w:line="240" w:lineRule="auto"/>
        <w:ind w:firstLine="567"/>
        <w:rPr>
          <w:rFonts w:ascii="Arial Unicode" w:hAnsi="Arial Unicode"/>
        </w:rPr>
      </w:pPr>
      <w:r w:rsidRPr="000D005F">
        <w:rPr>
          <w:rFonts w:ascii="Arial Unicode" w:hAnsi="Arial Unicode"/>
        </w:rPr>
        <w:t>Порядок подготовки заявки описан в части 2 настоящего приглашения - в инструкции по подготовке заявок на открытый конкурс.</w:t>
      </w:r>
    </w:p>
    <w:p w:rsidR="008B1605" w:rsidRPr="000D005F" w:rsidRDefault="00096865" w:rsidP="00B46D58">
      <w:pPr>
        <w:pStyle w:val="23"/>
        <w:widowControl w:val="0"/>
        <w:tabs>
          <w:tab w:val="left" w:pos="1134"/>
        </w:tabs>
        <w:spacing w:after="160" w:line="240" w:lineRule="auto"/>
        <w:ind w:firstLine="567"/>
        <w:rPr>
          <w:rFonts w:ascii="Arial Unicode" w:hAnsi="Arial Unicode" w:cs="Sylfaen"/>
        </w:rPr>
      </w:pPr>
      <w:r w:rsidRPr="000D005F">
        <w:rPr>
          <w:rFonts w:ascii="Arial Unicode" w:hAnsi="Arial Unicode"/>
        </w:rPr>
        <w:t>4.2</w:t>
      </w:r>
      <w:r w:rsidR="00444026" w:rsidRPr="000D005F">
        <w:rPr>
          <w:rFonts w:ascii="Arial Unicode" w:hAnsi="Arial Unicode"/>
        </w:rPr>
        <w:t>.</w:t>
      </w:r>
      <w:r w:rsidR="003065C4" w:rsidRPr="000D005F">
        <w:rPr>
          <w:rFonts w:ascii="Arial Unicode" w:hAnsi="Arial Unicode"/>
        </w:rPr>
        <w:tab/>
      </w:r>
      <w:r w:rsidRPr="000D005F">
        <w:rPr>
          <w:rFonts w:ascii="Arial Unicode" w:hAnsi="Arial Unicode"/>
        </w:rPr>
        <w:t xml:space="preserve">Заявки на процедуру необходимо подать посредством системы не позднее, чем "окончательный срок подачи заявок" </w:t>
      </w:r>
      <w:r w:rsidRPr="00417ABB">
        <w:rPr>
          <w:rFonts w:ascii="Arial Unicode" w:hAnsi="Arial Unicode"/>
        </w:rPr>
        <w:t xml:space="preserve">часов </w:t>
      </w:r>
      <w:r w:rsidR="00A6657F">
        <w:rPr>
          <w:rFonts w:ascii="Arial Unicode" w:hAnsi="Arial Unicode"/>
          <w:b/>
          <w:color w:val="C00000"/>
        </w:rPr>
        <w:t>26.11.2025г часов 1</w:t>
      </w:r>
      <w:r w:rsidR="00A6657F" w:rsidRPr="00A6657F">
        <w:rPr>
          <w:rFonts w:ascii="Arial Unicode" w:hAnsi="Arial Unicode"/>
          <w:b/>
          <w:color w:val="C00000"/>
        </w:rPr>
        <w:t>5</w:t>
      </w:r>
      <w:r w:rsidR="00DB1674" w:rsidRPr="00417ABB">
        <w:rPr>
          <w:rFonts w:ascii="Arial Unicode" w:hAnsi="Arial Unicode"/>
          <w:b/>
          <w:color w:val="C00000"/>
        </w:rPr>
        <w:t>.</w:t>
      </w:r>
      <w:r w:rsidR="00DB1674" w:rsidRPr="00417ABB">
        <w:rPr>
          <w:rFonts w:ascii="Arial Unicode" w:hAnsi="Arial Unicode"/>
          <w:b/>
          <w:color w:val="C00000"/>
          <w:vertAlign w:val="superscript"/>
        </w:rPr>
        <w:t xml:space="preserve">00 </w:t>
      </w:r>
      <w:r w:rsidR="00DB1674" w:rsidRPr="00417ABB">
        <w:rPr>
          <w:rFonts w:ascii="Arial Unicode" w:hAnsi="Arial Unicode"/>
          <w:b/>
          <w:color w:val="C00000"/>
        </w:rPr>
        <w:t>7</w:t>
      </w:r>
      <w:r w:rsidRPr="000D005F">
        <w:rPr>
          <w:rFonts w:ascii="Arial Unicode" w:hAnsi="Arial Unicode"/>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0D005F" w:rsidRDefault="00B67CCD" w:rsidP="00B46D58">
      <w:pPr>
        <w:pStyle w:val="23"/>
        <w:widowControl w:val="0"/>
        <w:tabs>
          <w:tab w:val="left" w:pos="1134"/>
        </w:tabs>
        <w:spacing w:after="160" w:line="240" w:lineRule="auto"/>
        <w:ind w:firstLine="567"/>
        <w:rPr>
          <w:rFonts w:ascii="Arial Unicode" w:hAnsi="Arial Unicode"/>
        </w:rPr>
      </w:pPr>
      <w:r w:rsidRPr="000D005F">
        <w:rPr>
          <w:rFonts w:ascii="Arial Unicode" w:hAnsi="Arial Unicode"/>
        </w:rPr>
        <w:t>4.3.</w:t>
      </w:r>
      <w:r w:rsidR="003065C4" w:rsidRPr="000D005F">
        <w:rPr>
          <w:rFonts w:ascii="Arial Unicode" w:hAnsi="Arial Unicode"/>
        </w:rPr>
        <w:tab/>
      </w:r>
      <w:r w:rsidRPr="000D005F">
        <w:rPr>
          <w:rFonts w:ascii="Arial Unicode" w:hAnsi="Arial Unicode"/>
        </w:rPr>
        <w:t>В заявке участник представляет:</w:t>
      </w:r>
    </w:p>
    <w:p w:rsidR="005F25EF" w:rsidRPr="000D005F" w:rsidRDefault="005F25EF" w:rsidP="00B46D58">
      <w:pPr>
        <w:jc w:val="both"/>
        <w:rPr>
          <w:rFonts w:ascii="Arial Unicode" w:hAnsi="Arial Unicode"/>
          <w:sz w:val="20"/>
          <w:szCs w:val="20"/>
        </w:rPr>
      </w:pPr>
      <w:r w:rsidRPr="000D005F">
        <w:rPr>
          <w:rFonts w:ascii="Arial Unicode" w:hAnsi="Arial Unicode"/>
          <w:sz w:val="20"/>
          <w:szCs w:val="20"/>
        </w:rPr>
        <w:t>1) утвержденное им заявление-объявление, предусмотренное пунктом 2.1 части 2 настоящего приглашения</w:t>
      </w:r>
      <w:r w:rsidR="003C5795" w:rsidRPr="000D005F">
        <w:rPr>
          <w:rFonts w:ascii="Arial Unicode" w:hAnsi="Arial Unicode"/>
          <w:sz w:val="20"/>
          <w:szCs w:val="20"/>
        </w:rPr>
        <w:t>указав адрес электронной почты, учетный номер налогоплательщика, адрес деятельности и номер телефона</w:t>
      </w:r>
      <w:r w:rsidRPr="000D005F">
        <w:rPr>
          <w:rFonts w:ascii="Arial Unicode" w:hAnsi="Arial Unicode"/>
          <w:sz w:val="20"/>
          <w:szCs w:val="20"/>
        </w:rPr>
        <w:t>, которое включает:</w:t>
      </w:r>
    </w:p>
    <w:p w:rsidR="005F25EF" w:rsidRPr="000D005F" w:rsidRDefault="005F25EF" w:rsidP="00B46D58">
      <w:pPr>
        <w:jc w:val="both"/>
        <w:rPr>
          <w:rFonts w:ascii="Arial Unicode" w:hAnsi="Arial Unicode"/>
          <w:sz w:val="20"/>
          <w:szCs w:val="20"/>
        </w:rPr>
      </w:pPr>
      <w:r w:rsidRPr="000D005F">
        <w:rPr>
          <w:rFonts w:ascii="Arial Unicode" w:hAnsi="Arial Unicode"/>
          <w:sz w:val="20"/>
          <w:szCs w:val="20"/>
        </w:rPr>
        <w:t xml:space="preserve">   а) </w:t>
      </w:r>
      <w:r w:rsidR="003C5795" w:rsidRPr="000D005F">
        <w:rPr>
          <w:rFonts w:ascii="Arial Unicode" w:hAnsi="Arial Unicode"/>
          <w:sz w:val="20"/>
          <w:szCs w:val="20"/>
        </w:rPr>
        <w:t xml:space="preserve">подтверждение </w:t>
      </w:r>
      <w:r w:rsidRPr="000D005F">
        <w:rPr>
          <w:rFonts w:ascii="Arial Unicode" w:hAnsi="Arial Unicode"/>
          <w:sz w:val="20"/>
          <w:szCs w:val="20"/>
        </w:rPr>
        <w:t>о соответствии своих данных</w:t>
      </w:r>
      <w:r w:rsidR="009F0C63" w:rsidRPr="000D005F">
        <w:rPr>
          <w:rFonts w:ascii="Arial Unicode" w:hAnsi="Arial Unicode"/>
          <w:sz w:val="20"/>
          <w:szCs w:val="20"/>
        </w:rPr>
        <w:t xml:space="preserve"> и данных аффилированных с нимлиц </w:t>
      </w:r>
      <w:r w:rsidRPr="000D005F">
        <w:rPr>
          <w:rFonts w:ascii="Arial Unicode" w:hAnsi="Arial Unicode"/>
          <w:sz w:val="20"/>
          <w:szCs w:val="20"/>
        </w:rPr>
        <w:t>требованиям права на участие, установленным настоящим приглашением;</w:t>
      </w:r>
    </w:p>
    <w:p w:rsidR="00C648DF" w:rsidRPr="000D005F" w:rsidRDefault="005F25EF" w:rsidP="00B46D58">
      <w:pPr>
        <w:jc w:val="both"/>
        <w:rPr>
          <w:rFonts w:ascii="Arial Unicode" w:hAnsi="Arial Unicode"/>
          <w:sz w:val="20"/>
          <w:szCs w:val="20"/>
          <w:lang w:val="hy-AM"/>
        </w:rPr>
      </w:pPr>
      <w:r w:rsidRPr="000D005F">
        <w:rPr>
          <w:rFonts w:ascii="Arial Unicode" w:hAnsi="Arial Unicode"/>
          <w:sz w:val="20"/>
          <w:szCs w:val="20"/>
        </w:rPr>
        <w:t xml:space="preserve">   б) </w:t>
      </w:r>
      <w:r w:rsidR="002F0651" w:rsidRPr="000D005F">
        <w:rPr>
          <w:rFonts w:ascii="Arial Unicode" w:hAnsi="Arial Unicode"/>
          <w:sz w:val="20"/>
          <w:szCs w:val="20"/>
        </w:rPr>
        <w:t xml:space="preserve">в случае признания отобранным участником </w:t>
      </w:r>
      <w:r w:rsidR="00051F89" w:rsidRPr="000D005F">
        <w:rPr>
          <w:rFonts w:ascii="Arial Unicode" w:hAnsi="Arial Unicode"/>
          <w:sz w:val="20"/>
          <w:szCs w:val="20"/>
        </w:rPr>
        <w:t>-</w:t>
      </w:r>
      <w:r w:rsidR="003C5795" w:rsidRPr="000D005F">
        <w:rPr>
          <w:rFonts w:ascii="Arial Unicode" w:hAnsi="Arial Unicode"/>
          <w:sz w:val="20"/>
          <w:szCs w:val="20"/>
        </w:rPr>
        <w:t xml:space="preserve">подтверждение об обязательстве предоставления обеспечения квалификации в порядке и сроки, установленные </w:t>
      </w:r>
      <w:r w:rsidR="00563362" w:rsidRPr="000D005F">
        <w:rPr>
          <w:rFonts w:ascii="Arial Unicode" w:hAnsi="Arial Unicode"/>
          <w:sz w:val="20"/>
          <w:szCs w:val="20"/>
        </w:rPr>
        <w:t>настоящим приглашением</w:t>
      </w:r>
      <w:r w:rsidR="00051F89" w:rsidRPr="000D005F">
        <w:rPr>
          <w:rFonts w:ascii="Arial Unicode" w:hAnsi="Arial Unicode"/>
          <w:sz w:val="20"/>
          <w:szCs w:val="20"/>
        </w:rPr>
        <w:t>;</w:t>
      </w:r>
    </w:p>
    <w:p w:rsidR="005F25EF" w:rsidRPr="000D005F" w:rsidRDefault="005F25EF" w:rsidP="00C648DF">
      <w:pPr>
        <w:ind w:firstLine="284"/>
        <w:jc w:val="both"/>
        <w:rPr>
          <w:rFonts w:ascii="Arial Unicode" w:hAnsi="Arial Unicode"/>
          <w:sz w:val="20"/>
          <w:szCs w:val="20"/>
        </w:rPr>
      </w:pPr>
      <w:r w:rsidRPr="000D005F">
        <w:rPr>
          <w:rFonts w:ascii="Arial Unicode" w:hAnsi="Arial Unicode"/>
          <w:sz w:val="20"/>
          <w:szCs w:val="20"/>
        </w:rPr>
        <w:t xml:space="preserve">в) объявление об отсутствии </w:t>
      </w:r>
      <w:r w:rsidR="00175F3E" w:rsidRPr="000D005F">
        <w:rPr>
          <w:rFonts w:ascii="Arial Unicode" w:hAnsi="Arial Unicode"/>
          <w:sz w:val="20"/>
          <w:szCs w:val="20"/>
        </w:rPr>
        <w:t xml:space="preserve">недобросовестной конкуренции, </w:t>
      </w:r>
      <w:r w:rsidRPr="000D005F">
        <w:rPr>
          <w:rFonts w:ascii="Arial Unicode" w:hAnsi="Arial Unicode"/>
          <w:sz w:val="20"/>
          <w:szCs w:val="20"/>
        </w:rPr>
        <w:t>злоупотребления доминирующим положением и антиконкурентного соглашения в рамках настоящей процедуры</w:t>
      </w:r>
    </w:p>
    <w:p w:rsidR="005F25EF" w:rsidRPr="000D005F" w:rsidRDefault="005F25EF" w:rsidP="00B46D58">
      <w:pPr>
        <w:jc w:val="both"/>
        <w:rPr>
          <w:rFonts w:ascii="Arial Unicode" w:hAnsi="Arial Unicode"/>
          <w:sz w:val="20"/>
          <w:szCs w:val="20"/>
        </w:rPr>
      </w:pPr>
      <w:r w:rsidRPr="000D005F">
        <w:rPr>
          <w:rFonts w:ascii="Arial Unicode" w:hAnsi="Arial Unicode"/>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0D005F" w:rsidRDefault="001361B2" w:rsidP="00B46D58">
      <w:pPr>
        <w:pStyle w:val="norm"/>
        <w:widowControl w:val="0"/>
        <w:tabs>
          <w:tab w:val="left" w:pos="1134"/>
        </w:tabs>
        <w:spacing w:after="160" w:line="240" w:lineRule="auto"/>
        <w:ind w:firstLine="284"/>
        <w:rPr>
          <w:rFonts w:ascii="Arial Unicode" w:hAnsi="Arial Unicode"/>
          <w:sz w:val="20"/>
        </w:rPr>
      </w:pPr>
      <w:r w:rsidRPr="000D005F">
        <w:rPr>
          <w:rFonts w:ascii="Arial Unicode" w:hAnsi="Arial Unicode"/>
          <w:sz w:val="20"/>
        </w:rPr>
        <w:t xml:space="preserve">д) </w:t>
      </w:r>
      <w:r w:rsidR="007F1C07" w:rsidRPr="000D005F">
        <w:rPr>
          <w:rFonts w:ascii="Arial Unicode" w:hAnsi="Arial Unicode"/>
          <w:sz w:val="20"/>
        </w:rPr>
        <w:t>д</w:t>
      </w:r>
      <w:r w:rsidR="00F70632" w:rsidRPr="000D005F">
        <w:rPr>
          <w:rFonts w:ascii="Arial Unicode" w:hAnsi="Arial Unicode"/>
          <w:sz w:val="20"/>
        </w:rPr>
        <w:t>еклараци</w:t>
      </w:r>
      <w:r w:rsidR="007F1C07" w:rsidRPr="000D005F">
        <w:rPr>
          <w:rFonts w:ascii="Arial Unicode" w:hAnsi="Arial Unicode"/>
          <w:sz w:val="20"/>
        </w:rPr>
        <w:t>ю</w:t>
      </w:r>
      <w:r w:rsidR="00F70632" w:rsidRPr="000D005F">
        <w:rPr>
          <w:rFonts w:ascii="Arial Unicode" w:hAnsi="Arial Unicode"/>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0D005F">
        <w:rPr>
          <w:rFonts w:ascii="Arial Unicode" w:hAnsi="Arial Unicode"/>
          <w:sz w:val="20"/>
        </w:rPr>
        <w:t>.</w:t>
      </w:r>
      <w:r w:rsidRPr="000D005F">
        <w:rPr>
          <w:rFonts w:ascii="Arial Unicode" w:hAnsi="Arial Unicode"/>
          <w:sz w:val="20"/>
        </w:rPr>
        <w:t xml:space="preserve"> При этом, если участник объявляется отобранным участником, то предусмотренная</w:t>
      </w:r>
      <w:r w:rsidRPr="000D005F">
        <w:rPr>
          <w:rFonts w:ascii="Arial Unicode" w:hAnsi="Arial Unicode"/>
          <w:spacing w:val="-6"/>
          <w:sz w:val="20"/>
        </w:rPr>
        <w:t xml:space="preserve"> настоящим абзацем которая после вскрытия заявок автоматически публик</w:t>
      </w:r>
      <w:r w:rsidR="0027519B" w:rsidRPr="000D005F">
        <w:rPr>
          <w:rFonts w:ascii="Arial Unicode" w:hAnsi="Arial Unicode"/>
          <w:spacing w:val="-6"/>
          <w:sz w:val="20"/>
        </w:rPr>
        <w:t>у</w:t>
      </w:r>
      <w:r w:rsidRPr="000D005F">
        <w:rPr>
          <w:rFonts w:ascii="Arial Unicode" w:hAnsi="Arial Unicode"/>
          <w:spacing w:val="-6"/>
          <w:sz w:val="20"/>
        </w:rPr>
        <w:t>ется в системе, одновременно публик</w:t>
      </w:r>
      <w:r w:rsidR="0027519B" w:rsidRPr="000D005F">
        <w:rPr>
          <w:rFonts w:ascii="Arial Unicode" w:hAnsi="Arial Unicode"/>
          <w:spacing w:val="-6"/>
          <w:sz w:val="20"/>
        </w:rPr>
        <w:t>у</w:t>
      </w:r>
      <w:r w:rsidRPr="000D005F">
        <w:rPr>
          <w:rFonts w:ascii="Arial Unicode" w:hAnsi="Arial Unicode"/>
          <w:spacing w:val="-6"/>
          <w:sz w:val="20"/>
        </w:rPr>
        <w:t>ется в бюллетене вместе с объявлением о</w:t>
      </w:r>
      <w:r w:rsidRPr="000D005F">
        <w:rPr>
          <w:rFonts w:ascii="Arial Unicode" w:hAnsi="Arial Unicode"/>
          <w:sz w:val="20"/>
        </w:rPr>
        <w:t xml:space="preserve"> решении заключить договор;</w:t>
      </w:r>
      <w:r w:rsidR="00A5455C" w:rsidRPr="000D005F">
        <w:rPr>
          <w:rFonts w:ascii="Arial Unicode" w:hAnsi="Arial Unicode"/>
          <w:sz w:val="20"/>
          <w:vertAlign w:val="superscript"/>
          <w:lang w:val="hy-AM"/>
        </w:rPr>
        <w:t>7.1</w:t>
      </w:r>
    </w:p>
    <w:p w:rsidR="00B67CCD" w:rsidRPr="000D005F" w:rsidRDefault="0062795D"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2</w:t>
      </w:r>
      <w:r w:rsidR="0047117B" w:rsidRPr="000D005F">
        <w:rPr>
          <w:rFonts w:ascii="Arial Unicode" w:hAnsi="Arial Unicode"/>
          <w:sz w:val="20"/>
        </w:rPr>
        <w:t>)</w:t>
      </w:r>
      <w:r w:rsidR="00444026" w:rsidRPr="000D005F">
        <w:rPr>
          <w:rFonts w:ascii="Arial Unicode" w:hAnsi="Arial Unicode"/>
          <w:sz w:val="20"/>
        </w:rPr>
        <w:tab/>
      </w:r>
      <w:r w:rsidR="0047117B" w:rsidRPr="000D005F">
        <w:rPr>
          <w:rFonts w:ascii="Arial Unicode" w:hAnsi="Arial Unicode"/>
          <w:sz w:val="20"/>
        </w:rPr>
        <w:t>утвержденное им ценовое предложение;</w:t>
      </w:r>
    </w:p>
    <w:p w:rsidR="006C3115" w:rsidRPr="000D005F" w:rsidRDefault="0062795D" w:rsidP="00B46D58">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3</w:t>
      </w:r>
      <w:r w:rsidR="00E326DD" w:rsidRPr="000D005F">
        <w:rPr>
          <w:rFonts w:ascii="Arial Unicode" w:hAnsi="Arial Unicode"/>
          <w:strike/>
          <w:sz w:val="20"/>
          <w:szCs w:val="20"/>
        </w:rPr>
        <w:t>)</w:t>
      </w:r>
      <w:r w:rsidR="00444026" w:rsidRPr="000D005F">
        <w:rPr>
          <w:rFonts w:ascii="Arial Unicode" w:hAnsi="Arial Unicode"/>
          <w:strike/>
          <w:sz w:val="20"/>
          <w:szCs w:val="20"/>
        </w:rPr>
        <w:tab/>
      </w:r>
      <w:r w:rsidR="00E326DD" w:rsidRPr="000D005F">
        <w:rPr>
          <w:rFonts w:ascii="Arial Unicode" w:hAnsi="Arial Unicode"/>
          <w:strike/>
          <w:sz w:val="20"/>
          <w:szCs w:val="20"/>
        </w:rPr>
        <w:t>обеспечение заявки</w:t>
      </w:r>
      <w:r w:rsidR="0067389F" w:rsidRPr="000D005F">
        <w:rPr>
          <w:rFonts w:ascii="Arial Unicode" w:hAnsi="Arial Unicode"/>
          <w:strike/>
          <w:sz w:val="20"/>
          <w:szCs w:val="20"/>
        </w:rPr>
        <w:t>-</w:t>
      </w:r>
      <w:r w:rsidR="00E326DD" w:rsidRPr="000D005F">
        <w:rPr>
          <w:rFonts w:ascii="Arial Unicode" w:hAnsi="Arial Unicode"/>
          <w:strike/>
          <w:sz w:val="20"/>
          <w:szCs w:val="20"/>
        </w:rPr>
        <w:t>в форме наличных денег или банковской гарантии</w:t>
      </w:r>
      <w:r w:rsidR="0067389F" w:rsidRPr="000D005F">
        <w:rPr>
          <w:rFonts w:ascii="Arial Unicode" w:hAnsi="Arial Unicode"/>
          <w:strike/>
          <w:sz w:val="20"/>
          <w:szCs w:val="20"/>
        </w:rPr>
        <w:t xml:space="preserve">. </w:t>
      </w:r>
      <w:r w:rsidR="00485531" w:rsidRPr="000D005F">
        <w:rPr>
          <w:rStyle w:val="af6"/>
          <w:rFonts w:ascii="Arial Unicode" w:hAnsi="Arial Unicode"/>
          <w:strike/>
          <w:sz w:val="20"/>
          <w:szCs w:val="20"/>
        </w:rPr>
        <w:footnoteReference w:customMarkFollows="1" w:id="6"/>
        <w:t>8</w:t>
      </w:r>
    </w:p>
    <w:p w:rsidR="0088370A" w:rsidRPr="000D005F" w:rsidRDefault="0062795D" w:rsidP="008336B3">
      <w:pPr>
        <w:pStyle w:val="norm"/>
        <w:widowControl w:val="0"/>
        <w:tabs>
          <w:tab w:val="left" w:pos="1134"/>
        </w:tabs>
        <w:spacing w:after="160" w:line="360" w:lineRule="auto"/>
        <w:ind w:firstLine="567"/>
        <w:rPr>
          <w:rFonts w:ascii="Arial Unicode" w:hAnsi="Arial Unicode"/>
          <w:sz w:val="20"/>
        </w:rPr>
      </w:pPr>
      <w:r w:rsidRPr="000D005F">
        <w:rPr>
          <w:rFonts w:ascii="Arial Unicode" w:hAnsi="Arial Unicode"/>
          <w:sz w:val="20"/>
        </w:rPr>
        <w:lastRenderedPageBreak/>
        <w:t>4)</w:t>
      </w:r>
      <w:r w:rsidR="00BD4B37" w:rsidRPr="000D005F">
        <w:rPr>
          <w:rFonts w:ascii="Arial Unicode" w:hAnsi="Arial Unicode"/>
          <w:sz w:val="20"/>
        </w:rPr>
        <w:t>п</w:t>
      </w:r>
      <w:r w:rsidR="00F55752" w:rsidRPr="000D005F">
        <w:rPr>
          <w:rFonts w:ascii="Arial Unicode" w:hAnsi="Arial Unicode"/>
          <w:sz w:val="20"/>
        </w:rPr>
        <w:t>ри закупке строительных работ</w:t>
      </w:r>
      <w:r w:rsidR="008336B3" w:rsidRPr="000D005F">
        <w:rPr>
          <w:rFonts w:ascii="Arial Unicode" w:hAnsi="Arial Unicode"/>
          <w:sz w:val="20"/>
        </w:rPr>
        <w:t>-</w:t>
      </w:r>
      <w:r w:rsidR="008936CF" w:rsidRPr="000D005F">
        <w:rPr>
          <w:rFonts w:ascii="Arial Unicode" w:hAnsi="Arial Unicode"/>
          <w:sz w:val="20"/>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0D005F">
        <w:rPr>
          <w:rFonts w:ascii="Arial Unicode" w:hAnsi="Arial Unicode"/>
          <w:sz w:val="20"/>
        </w:rPr>
        <w:t>.</w:t>
      </w:r>
      <w:r w:rsidR="008936CF" w:rsidRPr="000D005F">
        <w:rPr>
          <w:rFonts w:ascii="Arial Unicode" w:hAnsi="Arial Unicode"/>
          <w:sz w:val="20"/>
        </w:rPr>
        <w:t>Заверение предусмотренное настоящим подпунктом, также подтверждается отдельным приложением к заключаемому договору</w:t>
      </w:r>
      <w:r w:rsidR="007447E9" w:rsidRPr="000D005F">
        <w:rPr>
          <w:rStyle w:val="af6"/>
          <w:rFonts w:ascii="Arial Unicode" w:hAnsi="Arial Unicode"/>
          <w:sz w:val="20"/>
        </w:rPr>
        <w:footnoteReference w:customMarkFollows="1" w:id="7"/>
        <w:t>9</w:t>
      </w:r>
    </w:p>
    <w:p w:rsidR="000845F6" w:rsidRPr="000D005F" w:rsidRDefault="005F25EF"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5</w:t>
      </w:r>
      <w:r w:rsidR="003E3FD0" w:rsidRPr="000D005F">
        <w:rPr>
          <w:rFonts w:ascii="Arial Unicode" w:hAnsi="Arial Unicode"/>
          <w:sz w:val="20"/>
        </w:rPr>
        <w:t>)</w:t>
      </w:r>
      <w:r w:rsidR="00333B85" w:rsidRPr="000D005F">
        <w:rPr>
          <w:rFonts w:ascii="Arial Unicode" w:hAnsi="Arial Unicode"/>
          <w:sz w:val="20"/>
        </w:rPr>
        <w:tab/>
      </w:r>
      <w:r w:rsidR="003E3FD0" w:rsidRPr="000D005F">
        <w:rPr>
          <w:rFonts w:ascii="Arial Unicode" w:hAnsi="Arial Unicode"/>
          <w:sz w:val="20"/>
        </w:rPr>
        <w:t>копию договора</w:t>
      </w:r>
      <w:r w:rsidR="00E8071D" w:rsidRPr="000D005F">
        <w:rPr>
          <w:rFonts w:ascii="Arial Unicode" w:hAnsi="Arial Unicode"/>
          <w:sz w:val="20"/>
        </w:rPr>
        <w:t xml:space="preserve"> субподряда </w:t>
      </w:r>
      <w:r w:rsidR="003E3FD0" w:rsidRPr="000D005F">
        <w:rPr>
          <w:rFonts w:ascii="Arial Unicode" w:hAnsi="Arial Unicode"/>
          <w:sz w:val="20"/>
        </w:rPr>
        <w:t xml:space="preserve">и данные лица, являющегося стороной этого договора, если заключаемый договор будет исполняться через </w:t>
      </w:r>
      <w:r w:rsidR="00E8071D" w:rsidRPr="000D005F">
        <w:rPr>
          <w:rFonts w:ascii="Arial Unicode" w:hAnsi="Arial Unicode"/>
          <w:sz w:val="20"/>
        </w:rPr>
        <w:t>субподряд</w:t>
      </w:r>
      <w:r w:rsidR="003E3FD0" w:rsidRPr="000D005F">
        <w:rPr>
          <w:rFonts w:ascii="Arial Unicode" w:hAnsi="Arial Unicode"/>
          <w:sz w:val="20"/>
        </w:rPr>
        <w:t>;</w:t>
      </w:r>
    </w:p>
    <w:p w:rsidR="000845F6" w:rsidRPr="000D005F" w:rsidRDefault="005F25EF"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6</w:t>
      </w:r>
      <w:r w:rsidR="003E3FD0" w:rsidRPr="000D005F">
        <w:rPr>
          <w:rFonts w:ascii="Arial Unicode" w:hAnsi="Arial Unicode"/>
          <w:sz w:val="20"/>
        </w:rPr>
        <w:t>)</w:t>
      </w:r>
      <w:r w:rsidR="00333B85" w:rsidRPr="000D005F">
        <w:rPr>
          <w:rFonts w:ascii="Arial Unicode" w:hAnsi="Arial Unicode"/>
          <w:sz w:val="20"/>
        </w:rPr>
        <w:tab/>
      </w:r>
      <w:r w:rsidR="003E3FD0" w:rsidRPr="000D005F">
        <w:rPr>
          <w:rFonts w:ascii="Arial Unicode" w:hAnsi="Arial Unicode"/>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D005F" w:rsidRDefault="00721677" w:rsidP="00B46D58">
      <w:pPr>
        <w:jc w:val="both"/>
        <w:rPr>
          <w:rFonts w:ascii="Arial Unicode" w:hAnsi="Arial Unicode" w:cs="Sylfaen"/>
          <w:sz w:val="20"/>
          <w:szCs w:val="20"/>
        </w:rPr>
      </w:pPr>
      <w:r w:rsidRPr="000D005F">
        <w:rPr>
          <w:rFonts w:ascii="Arial Unicode" w:hAnsi="Arial Unicode" w:cs="Sylfaen"/>
          <w:sz w:val="20"/>
          <w:szCs w:val="20"/>
        </w:rPr>
        <w:t xml:space="preserve">При этом в случае участия в настоящей процедуре в порядке совместной деятельности (консорциумом) </w:t>
      </w:r>
    </w:p>
    <w:p w:rsidR="00721677" w:rsidRPr="000D005F" w:rsidRDefault="00721677" w:rsidP="00B46D58">
      <w:pPr>
        <w:jc w:val="both"/>
        <w:rPr>
          <w:rFonts w:ascii="Arial Unicode" w:hAnsi="Arial Unicode" w:cs="Sylfaen"/>
          <w:sz w:val="20"/>
          <w:szCs w:val="20"/>
        </w:rPr>
      </w:pPr>
      <w:r w:rsidRPr="000D005F">
        <w:rPr>
          <w:rFonts w:ascii="Arial Unicode" w:hAnsi="Arial Unicode"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D005F">
        <w:rPr>
          <w:rFonts w:ascii="Arial Unicode" w:hAnsi="Arial Unicode" w:cs="Sylfaen"/>
          <w:sz w:val="20"/>
          <w:szCs w:val="20"/>
        </w:rPr>
        <w:t xml:space="preserve"> (на один и тот же лот)</w:t>
      </w:r>
      <w:r w:rsidRPr="000D005F">
        <w:rPr>
          <w:rFonts w:ascii="Arial Unicode" w:hAnsi="Arial Unicode"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33599" w:rsidRPr="000D005F" w:rsidRDefault="00721677" w:rsidP="00B46D58">
      <w:pPr>
        <w:pStyle w:val="norm"/>
        <w:widowControl w:val="0"/>
        <w:spacing w:after="120" w:line="240" w:lineRule="auto"/>
        <w:ind w:firstLine="0"/>
        <w:rPr>
          <w:rFonts w:ascii="Arial Unicode" w:hAnsi="Arial Unicode" w:cs="Sylfaen"/>
          <w:sz w:val="20"/>
        </w:rPr>
      </w:pPr>
      <w:r w:rsidRPr="000D005F">
        <w:rPr>
          <w:rFonts w:ascii="Arial Unicode" w:hAnsi="Arial Unicode"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00398" w:rsidRPr="000D005F" w:rsidRDefault="00C90BCA" w:rsidP="00DB1674">
      <w:pPr>
        <w:rPr>
          <w:rFonts w:ascii="Arial Unicode" w:hAnsi="Arial Unicode"/>
          <w:b/>
          <w:sz w:val="20"/>
          <w:szCs w:val="20"/>
        </w:rPr>
      </w:pPr>
      <w:r w:rsidRPr="000D005F">
        <w:rPr>
          <w:rFonts w:ascii="Arial Unicode" w:hAnsi="Arial Unicode"/>
          <w:b/>
          <w:sz w:val="20"/>
          <w:szCs w:val="20"/>
        </w:rPr>
        <w:t>-----------------------------</w:t>
      </w:r>
    </w:p>
    <w:p w:rsidR="00700398" w:rsidRPr="000D005F" w:rsidRDefault="00700398">
      <w:pPr>
        <w:rPr>
          <w:rFonts w:ascii="Arial Unicode" w:hAnsi="Arial Unicode"/>
          <w:b/>
          <w:sz w:val="20"/>
          <w:szCs w:val="20"/>
        </w:rPr>
      </w:pPr>
      <w:r w:rsidRPr="000D005F">
        <w:rPr>
          <w:rFonts w:ascii="Arial Unicode" w:hAnsi="Arial Unicode"/>
          <w:b/>
          <w:sz w:val="20"/>
          <w:szCs w:val="20"/>
        </w:rPr>
        <w:br w:type="page"/>
      </w:r>
    </w:p>
    <w:p w:rsidR="00A45946" w:rsidRPr="000D005F" w:rsidRDefault="00333B85" w:rsidP="00B46D58">
      <w:pPr>
        <w:widowControl w:val="0"/>
        <w:spacing w:after="160"/>
        <w:jc w:val="center"/>
        <w:rPr>
          <w:rFonts w:ascii="Arial Unicode" w:hAnsi="Arial Unicode" w:cs="Arial"/>
          <w:b/>
          <w:sz w:val="20"/>
          <w:szCs w:val="20"/>
        </w:rPr>
      </w:pPr>
      <w:r w:rsidRPr="000D005F">
        <w:rPr>
          <w:rFonts w:ascii="Arial Unicode" w:hAnsi="Arial Unicode"/>
          <w:b/>
          <w:sz w:val="20"/>
          <w:szCs w:val="20"/>
        </w:rPr>
        <w:lastRenderedPageBreak/>
        <w:t>5.</w:t>
      </w:r>
      <w:r w:rsidR="00C8055A" w:rsidRPr="000D005F">
        <w:rPr>
          <w:rFonts w:ascii="Arial Unicode" w:hAnsi="Arial Unicode"/>
          <w:b/>
          <w:sz w:val="20"/>
          <w:szCs w:val="20"/>
        </w:rPr>
        <w:t xml:space="preserve">ЦЕНОВОЕ ПРЕДЛОЖЕНИЕ ЗАЯВКИ </w:t>
      </w:r>
    </w:p>
    <w:p w:rsidR="00A45946" w:rsidRPr="000D005F" w:rsidRDefault="00C8055A"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5.1</w:t>
      </w:r>
      <w:r w:rsidR="00A34DFE" w:rsidRPr="000D005F">
        <w:rPr>
          <w:rFonts w:ascii="Arial Unicode" w:hAnsi="Arial Unicode"/>
          <w:sz w:val="20"/>
          <w:szCs w:val="20"/>
        </w:rPr>
        <w:t>.</w:t>
      </w:r>
      <w:r w:rsidR="00333B85" w:rsidRPr="000D005F">
        <w:rPr>
          <w:rFonts w:ascii="Arial Unicode" w:hAnsi="Arial Unicode"/>
          <w:sz w:val="20"/>
          <w:szCs w:val="20"/>
        </w:rPr>
        <w:tab/>
      </w:r>
      <w:r w:rsidRPr="000D005F">
        <w:rPr>
          <w:rFonts w:ascii="Arial Unicode" w:hAnsi="Arial Unicode"/>
          <w:sz w:val="20"/>
          <w:szCs w:val="20"/>
        </w:rPr>
        <w:t xml:space="preserve">Предлагаемая цена помимо стоимости </w:t>
      </w:r>
      <w:r w:rsidR="00BD6E80" w:rsidRPr="000D005F">
        <w:rPr>
          <w:rFonts w:ascii="Arial Unicode" w:hAnsi="Arial Unicode"/>
          <w:sz w:val="20"/>
          <w:szCs w:val="20"/>
        </w:rPr>
        <w:t>работ</w:t>
      </w:r>
      <w:r w:rsidRPr="000D005F">
        <w:rPr>
          <w:rFonts w:ascii="Arial Unicode" w:hAnsi="Arial Unicode"/>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0D005F" w:rsidRDefault="00C8055A"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5.2.</w:t>
      </w:r>
      <w:r w:rsidR="00333B85" w:rsidRPr="000D005F">
        <w:rPr>
          <w:rFonts w:ascii="Arial Unicode" w:hAnsi="Arial Unicode"/>
          <w:sz w:val="20"/>
        </w:rPr>
        <w:tab/>
      </w:r>
      <w:r w:rsidRPr="000D005F">
        <w:rPr>
          <w:rFonts w:ascii="Arial Unicode" w:hAnsi="Arial Unicode"/>
          <w:sz w:val="20"/>
        </w:rPr>
        <w:t>Участник представляет ценовое предложение в форме расчета, состоящего из обобщенных компонентов</w:t>
      </w:r>
      <w:r w:rsidR="00443317" w:rsidRPr="000D005F">
        <w:rPr>
          <w:rFonts w:ascii="Arial Unicode" w:hAnsi="Arial Unicode"/>
          <w:sz w:val="20"/>
        </w:rPr>
        <w:t>-стоимость</w:t>
      </w:r>
      <w:r w:rsidR="00546DF3" w:rsidRPr="000D005F">
        <w:rPr>
          <w:rFonts w:ascii="Arial Unicode" w:hAnsi="Arial Unicode"/>
          <w:sz w:val="20"/>
        </w:rPr>
        <w:t xml:space="preserve"> (совокупность себестоимости и прогнозируемой прибыли)</w:t>
      </w:r>
      <w:r w:rsidRPr="000D005F">
        <w:rPr>
          <w:rFonts w:ascii="Arial Unicode" w:hAnsi="Arial Unicode"/>
          <w:sz w:val="20"/>
        </w:rPr>
        <w:t xml:space="preserve">и налог на добавленную стоимость. Расчет компонентов </w:t>
      </w:r>
      <w:r w:rsidR="009963C3" w:rsidRPr="000D005F">
        <w:rPr>
          <w:rFonts w:ascii="Arial Unicode" w:hAnsi="Arial Unicode"/>
          <w:sz w:val="20"/>
        </w:rPr>
        <w:t>себе</w:t>
      </w:r>
      <w:r w:rsidRPr="000D005F">
        <w:rPr>
          <w:rFonts w:ascii="Arial Unicode" w:hAnsi="Arial Unicode"/>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sidRPr="000D005F">
        <w:rPr>
          <w:rFonts w:ascii="Arial Unicode" w:hAnsi="Arial Unicode"/>
          <w:sz w:val="20"/>
        </w:rPr>
        <w:t>При</w:t>
      </w:r>
      <w:r w:rsidR="009455D4" w:rsidRPr="000D005F">
        <w:rPr>
          <w:rFonts w:ascii="Arial Unicode" w:hAnsi="Arial Unicode"/>
          <w:sz w:val="20"/>
        </w:rPr>
        <w:t xml:space="preserve"> этом</w:t>
      </w:r>
      <w:r w:rsidR="00BA5FDA" w:rsidRPr="000D005F">
        <w:rPr>
          <w:rFonts w:ascii="Arial Unicode" w:hAnsi="Arial Unicode"/>
          <w:sz w:val="20"/>
        </w:rPr>
        <w:t>:</w:t>
      </w:r>
    </w:p>
    <w:p w:rsidR="009B6514" w:rsidRPr="000D005F" w:rsidRDefault="009B6514" w:rsidP="0059577A">
      <w:pPr>
        <w:pStyle w:val="HTML"/>
        <w:shd w:val="clear" w:color="auto" w:fill="F8F9FA"/>
        <w:spacing w:line="540" w:lineRule="atLeast"/>
        <w:jc w:val="both"/>
        <w:rPr>
          <w:rFonts w:ascii="Arial Unicode" w:hAnsi="Arial Unicode"/>
          <w:lang w:val="ru-RU"/>
        </w:rPr>
      </w:pPr>
      <w:r w:rsidRPr="000D005F">
        <w:rPr>
          <w:rFonts w:ascii="Arial Unicode" w:hAnsi="Arial Unicode" w:cs="Times New Roman"/>
          <w:lang w:val="ru-RU" w:eastAsia="ru-RU" w:bidi="ru-RU"/>
        </w:rPr>
        <w:t>а. оценкаисравнениеценовыхпредложенийучастниковосуществляютсябез</w:t>
      </w:r>
      <w:r w:rsidR="009455D4" w:rsidRPr="000D005F">
        <w:rPr>
          <w:rFonts w:ascii="Arial Unicode" w:hAnsi="Arial Unicode" w:cs="Times New Roman"/>
          <w:lang w:val="ru-RU" w:eastAsia="ru-RU" w:bidi="ru-RU"/>
        </w:rPr>
        <w:t>учета</w:t>
      </w:r>
      <w:r w:rsidRPr="000D005F">
        <w:rPr>
          <w:rFonts w:ascii="Arial Unicode" w:hAnsi="Arial Unicode" w:cs="Times New Roman"/>
          <w:lang w:val="ru-RU" w:eastAsia="ru-RU" w:bidi="ru-RU"/>
        </w:rPr>
        <w:t>суммыналога, указанноговнастоящемпункте,</w:t>
      </w:r>
    </w:p>
    <w:p w:rsidR="00821572" w:rsidRPr="000D005F" w:rsidRDefault="009B6514" w:rsidP="00821572">
      <w:pPr>
        <w:pStyle w:val="HTML"/>
        <w:shd w:val="clear" w:color="auto" w:fill="F8F9FA"/>
        <w:spacing w:line="540" w:lineRule="atLeast"/>
        <w:jc w:val="both"/>
        <w:rPr>
          <w:rFonts w:ascii="Arial Unicode" w:hAnsi="Arial Unicode" w:cs="Times New Roman"/>
          <w:lang w:val="ru-RU" w:eastAsia="ru-RU" w:bidi="ru-RU"/>
        </w:rPr>
      </w:pPr>
      <w:r w:rsidRPr="000D005F">
        <w:rPr>
          <w:rFonts w:ascii="Arial Unicode" w:hAnsi="Arial Unicode" w:cs="Times New Roman"/>
          <w:lang w:val="ru-RU" w:eastAsia="ru-RU" w:bidi="ru-RU"/>
        </w:rPr>
        <w:t xml:space="preserve">б. </w:t>
      </w:r>
      <w:r w:rsidR="00821572" w:rsidRPr="000D005F">
        <w:rPr>
          <w:rFonts w:ascii="Arial Unicode" w:hAnsi="Arial Unicode" w:cs="Times New Roman"/>
          <w:lang w:val="ru-RU" w:eastAsia="ru-RU" w:bidi="ru-RU"/>
        </w:rPr>
        <w:t>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w:t>
      </w:r>
    </w:p>
    <w:p w:rsidR="005A5156" w:rsidRPr="000D005F" w:rsidRDefault="005A5156" w:rsidP="00821572">
      <w:pPr>
        <w:pStyle w:val="HTML"/>
        <w:shd w:val="clear" w:color="auto" w:fill="F8F9FA"/>
        <w:spacing w:line="540" w:lineRule="atLeast"/>
        <w:jc w:val="both"/>
        <w:rPr>
          <w:rFonts w:ascii="Arial Unicode" w:hAnsi="Arial Unicode"/>
          <w:lang w:val="ru-RU"/>
        </w:rPr>
      </w:pPr>
      <w:r w:rsidRPr="000D005F">
        <w:rPr>
          <w:rFonts w:ascii="Arial Unicode" w:hAnsi="Arial Unicode"/>
          <w:lang w:val="ru-RU"/>
        </w:rPr>
        <w:t>ВС= ЦУ/С</w:t>
      </w:r>
      <w:r w:rsidR="0009458F" w:rsidRPr="000D005F">
        <w:rPr>
          <w:rFonts w:ascii="Arial Unicode" w:hAnsi="Arial Unicode"/>
          <w:lang w:val="ru-RU"/>
        </w:rPr>
        <w:t>Ц</w:t>
      </w:r>
      <w:r w:rsidRPr="000D005F">
        <w:rPr>
          <w:rFonts w:ascii="Arial Unicode" w:hAnsi="Arial Unicode"/>
        </w:rPr>
        <w:t>x</w:t>
      </w:r>
      <w:r w:rsidR="00BE4BC2" w:rsidRPr="000D005F">
        <w:rPr>
          <w:rFonts w:ascii="Arial Unicode" w:hAnsi="Arial Unicode"/>
          <w:lang w:val="ru-RU"/>
        </w:rPr>
        <w:t>ОР</w:t>
      </w:r>
      <w:r w:rsidRPr="000D005F">
        <w:rPr>
          <w:rFonts w:ascii="Arial Unicode" w:hAnsi="Arial Unicode"/>
          <w:lang w:val="ru-RU"/>
        </w:rPr>
        <w:t xml:space="preserve"> где:</w:t>
      </w:r>
    </w:p>
    <w:p w:rsidR="005A5156" w:rsidRPr="000D005F" w:rsidRDefault="005A5156" w:rsidP="005A5156">
      <w:pPr>
        <w:pStyle w:val="norm"/>
        <w:widowControl w:val="0"/>
        <w:spacing w:after="160" w:line="360" w:lineRule="auto"/>
        <w:ind w:firstLine="567"/>
        <w:rPr>
          <w:rFonts w:ascii="Arial Unicode" w:hAnsi="Arial Unicode"/>
          <w:sz w:val="20"/>
        </w:rPr>
      </w:pPr>
      <w:r w:rsidRPr="000D005F">
        <w:rPr>
          <w:rFonts w:ascii="Arial Unicode" w:hAnsi="Arial Unicode"/>
          <w:sz w:val="20"/>
        </w:rPr>
        <w:t>ЦУ -цена,предложенная отобранным участником,</w:t>
      </w:r>
    </w:p>
    <w:p w:rsidR="005A5156" w:rsidRPr="000D005F" w:rsidRDefault="005A5156" w:rsidP="005A5156">
      <w:pPr>
        <w:pStyle w:val="norm"/>
        <w:widowControl w:val="0"/>
        <w:spacing w:after="160" w:line="360" w:lineRule="auto"/>
        <w:ind w:firstLine="567"/>
        <w:rPr>
          <w:rFonts w:ascii="Arial Unicode" w:hAnsi="Arial Unicode"/>
          <w:sz w:val="20"/>
        </w:rPr>
      </w:pPr>
      <w:r w:rsidRPr="000D005F">
        <w:rPr>
          <w:rFonts w:ascii="Arial Unicode" w:hAnsi="Arial Unicode"/>
          <w:sz w:val="20"/>
        </w:rPr>
        <w:t>СЦ-</w:t>
      </w:r>
      <w:r w:rsidR="005313DB" w:rsidRPr="000D005F">
        <w:rPr>
          <w:rFonts w:ascii="Arial Unicode" w:hAnsi="Arial Unicode"/>
          <w:sz w:val="20"/>
        </w:rPr>
        <w:t>сметнаяценастроительныхработ, опубликованнаявнастоящемприглашении</w:t>
      </w:r>
      <w:r w:rsidRPr="000D005F">
        <w:rPr>
          <w:rFonts w:ascii="Arial Unicode" w:hAnsi="Arial Unicode"/>
          <w:sz w:val="20"/>
        </w:rPr>
        <w:t>,</w:t>
      </w:r>
    </w:p>
    <w:p w:rsidR="005A5156" w:rsidRPr="000D005F" w:rsidRDefault="0009458F" w:rsidP="005A5156">
      <w:pPr>
        <w:pStyle w:val="norm"/>
        <w:widowControl w:val="0"/>
        <w:spacing w:after="160" w:line="360" w:lineRule="auto"/>
        <w:ind w:firstLine="567"/>
        <w:rPr>
          <w:rFonts w:ascii="Arial Unicode" w:hAnsi="Arial Unicode"/>
          <w:sz w:val="20"/>
        </w:rPr>
      </w:pPr>
      <w:r w:rsidRPr="000D005F">
        <w:rPr>
          <w:rFonts w:ascii="Arial Unicode" w:hAnsi="Arial Unicode"/>
          <w:sz w:val="20"/>
        </w:rPr>
        <w:t>О</w:t>
      </w:r>
      <w:r w:rsidR="00BE4BC2" w:rsidRPr="000D005F">
        <w:rPr>
          <w:rFonts w:ascii="Arial Unicode" w:hAnsi="Arial Unicode"/>
          <w:sz w:val="20"/>
        </w:rPr>
        <w:t xml:space="preserve">Р </w:t>
      </w:r>
      <w:r w:rsidR="005A5156" w:rsidRPr="000D005F">
        <w:rPr>
          <w:rFonts w:ascii="Arial Unicode" w:hAnsi="Arial Unicode"/>
          <w:sz w:val="20"/>
        </w:rPr>
        <w:t>-</w:t>
      </w:r>
      <w:r w:rsidRPr="000D005F">
        <w:rPr>
          <w:rFonts w:ascii="Arial Unicode" w:hAnsi="Arial Unicode"/>
          <w:sz w:val="20"/>
        </w:rPr>
        <w:t>объемработ, представленныйданнымисполнительнымактом, вденежномвыражении</w:t>
      </w:r>
      <w:r w:rsidR="005A5156" w:rsidRPr="000D005F">
        <w:rPr>
          <w:rFonts w:ascii="Arial Unicode" w:hAnsi="Arial Unicode"/>
          <w:sz w:val="20"/>
        </w:rPr>
        <w:t>,</w:t>
      </w:r>
    </w:p>
    <w:p w:rsidR="0009458F" w:rsidRPr="000D005F" w:rsidRDefault="0009458F" w:rsidP="0009458F">
      <w:pPr>
        <w:pStyle w:val="norm"/>
        <w:widowControl w:val="0"/>
        <w:spacing w:after="160" w:line="360" w:lineRule="auto"/>
        <w:ind w:firstLine="567"/>
        <w:rPr>
          <w:rFonts w:ascii="Arial Unicode" w:hAnsi="Arial Unicode"/>
          <w:sz w:val="20"/>
        </w:rPr>
      </w:pPr>
      <w:r w:rsidRPr="000D005F">
        <w:rPr>
          <w:rFonts w:ascii="Arial Unicode" w:hAnsi="Arial Unicode"/>
          <w:sz w:val="20"/>
        </w:rPr>
        <w:t>ВС-сумма, выплачиваемаязаработы, указанныев объемной ведомость-смете</w:t>
      </w:r>
      <w:r w:rsidR="00EA5C0D" w:rsidRPr="000D005F">
        <w:rPr>
          <w:rFonts w:ascii="Arial Unicode" w:hAnsi="Arial Unicode"/>
          <w:sz w:val="20"/>
        </w:rPr>
        <w:t>.</w:t>
      </w:r>
      <w:r w:rsidR="003B1B9C" w:rsidRPr="000D005F">
        <w:rPr>
          <w:rFonts w:ascii="Arial Unicode" w:hAnsi="Arial Unicode"/>
          <w:sz w:val="20"/>
          <w:vertAlign w:val="superscript"/>
        </w:rPr>
        <w:t>9</w:t>
      </w:r>
    </w:p>
    <w:p w:rsidR="00B95FE0" w:rsidRPr="000D005F" w:rsidRDefault="004320D2" w:rsidP="00B46D58">
      <w:pPr>
        <w:pStyle w:val="norm"/>
        <w:widowControl w:val="0"/>
        <w:spacing w:after="160" w:line="240" w:lineRule="auto"/>
        <w:ind w:firstLine="567"/>
        <w:rPr>
          <w:rFonts w:ascii="Arial Unicode" w:hAnsi="Arial Unicode" w:cs="Sylfaen"/>
          <w:sz w:val="20"/>
        </w:rPr>
      </w:pPr>
      <w:r w:rsidRPr="000D005F">
        <w:rPr>
          <w:rFonts w:ascii="Arial Unicode" w:hAnsi="Arial Unicode"/>
          <w:sz w:val="20"/>
        </w:rPr>
        <w:t>З</w:t>
      </w:r>
      <w:r w:rsidR="00B95FE0" w:rsidRPr="000D005F">
        <w:rPr>
          <w:rFonts w:ascii="Arial Unicode" w:hAnsi="Arial Unicode"/>
          <w:sz w:val="20"/>
        </w:rPr>
        <w:t>аявка участника не подлежит отклонению, если:</w:t>
      </w:r>
    </w:p>
    <w:p w:rsidR="00B95FE0" w:rsidRPr="000D005F" w:rsidRDefault="00B95FE0"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а.</w:t>
      </w:r>
      <w:r w:rsidR="00333B85" w:rsidRPr="000D005F">
        <w:rPr>
          <w:rFonts w:ascii="Arial Unicode" w:hAnsi="Arial Unicode"/>
          <w:sz w:val="20"/>
        </w:rPr>
        <w:tab/>
      </w:r>
      <w:r w:rsidRPr="000D005F">
        <w:rPr>
          <w:rFonts w:ascii="Arial Unicode" w:hAnsi="Arial Unicode"/>
          <w:sz w:val="20"/>
        </w:rPr>
        <w:t>графы "стоимость</w:t>
      </w:r>
      <w:r w:rsidR="00DF3688" w:rsidRPr="000D005F">
        <w:rPr>
          <w:rFonts w:ascii="Arial Unicode" w:hAnsi="Arial Unicode"/>
          <w:sz w:val="20"/>
        </w:rPr>
        <w:t>"</w:t>
      </w:r>
      <w:r w:rsidRPr="000D005F">
        <w:rPr>
          <w:rFonts w:ascii="Arial Unicode" w:hAnsi="Arial Unicode"/>
          <w:sz w:val="20"/>
        </w:rPr>
        <w:t xml:space="preserve">и "налог на добавленную стоимость" </w:t>
      </w:r>
      <w:r w:rsidR="00FC4515" w:rsidRPr="000D005F">
        <w:rPr>
          <w:rFonts w:ascii="Arial Unicode" w:hAnsi="Arial Unicode"/>
          <w:sz w:val="20"/>
        </w:rPr>
        <w:t xml:space="preserve">ценового предложения </w:t>
      </w:r>
      <w:r w:rsidRPr="000D005F">
        <w:rPr>
          <w:rFonts w:ascii="Arial Unicode" w:hAnsi="Arial Unicode"/>
          <w:sz w:val="20"/>
        </w:rPr>
        <w:t>заполнены только цифрами, а графа "общая цена" — и прописью, и цифрами или только прописью</w:t>
      </w:r>
      <w:r w:rsidR="00ED437B" w:rsidRPr="000D005F">
        <w:rPr>
          <w:rFonts w:ascii="Arial Unicode" w:hAnsi="Arial Unicode"/>
          <w:sz w:val="20"/>
        </w:rPr>
        <w:t>;</w:t>
      </w:r>
    </w:p>
    <w:p w:rsidR="00B95FE0" w:rsidRPr="000D005F" w:rsidRDefault="00B95FE0"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б.</w:t>
      </w:r>
      <w:r w:rsidR="00333B85" w:rsidRPr="000D005F">
        <w:rPr>
          <w:rFonts w:ascii="Arial Unicode" w:hAnsi="Arial Unicode"/>
          <w:sz w:val="20"/>
        </w:rPr>
        <w:tab/>
      </w:r>
      <w:r w:rsidRPr="000D005F">
        <w:rPr>
          <w:rFonts w:ascii="Arial Unicode" w:hAnsi="Arial Unicode"/>
          <w:sz w:val="20"/>
        </w:rPr>
        <w:t xml:space="preserve">между суммами, указанными прописью или цифрами в графах </w:t>
      </w:r>
      <w:r w:rsidR="00A60D60" w:rsidRPr="000D005F">
        <w:rPr>
          <w:rFonts w:ascii="Arial Unicode" w:hAnsi="Arial Unicode"/>
          <w:sz w:val="20"/>
        </w:rPr>
        <w:t>"стоимость"</w:t>
      </w:r>
      <w:r w:rsidRPr="000D005F">
        <w:rPr>
          <w:rFonts w:ascii="Arial Unicode" w:hAnsi="Arial Unicode"/>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D005F" w:rsidRDefault="00B95FE0"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в.</w:t>
      </w:r>
      <w:r w:rsidR="00333B85" w:rsidRPr="000D005F">
        <w:rPr>
          <w:rFonts w:ascii="Arial Unicode" w:hAnsi="Arial Unicode"/>
          <w:sz w:val="20"/>
        </w:rPr>
        <w:tab/>
      </w:r>
      <w:r w:rsidRPr="000D005F">
        <w:rPr>
          <w:rFonts w:ascii="Arial Unicode" w:hAnsi="Arial Unicode"/>
          <w:sz w:val="20"/>
        </w:rPr>
        <w:t>номер лота в ценовом предложении указан неверно, однако наименование предмета закупки заполнено правильно</w:t>
      </w:r>
      <w:r w:rsidR="00ED437B" w:rsidRPr="000D005F">
        <w:rPr>
          <w:rFonts w:ascii="Arial Unicode" w:hAnsi="Arial Unicode"/>
          <w:sz w:val="20"/>
        </w:rPr>
        <w:t>;</w:t>
      </w:r>
    </w:p>
    <w:p w:rsidR="00B9778A" w:rsidRPr="000D005F" w:rsidRDefault="00B9778A"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г.стоимость, налог на добавленную стоимость и общая сумма</w:t>
      </w:r>
      <w:r w:rsidR="00910938" w:rsidRPr="000D005F">
        <w:rPr>
          <w:rFonts w:ascii="Arial Unicode" w:hAnsi="Arial Unicode"/>
          <w:sz w:val="20"/>
        </w:rPr>
        <w:t xml:space="preserve"> ценового предложения</w:t>
      </w:r>
      <w:r w:rsidRPr="000D005F">
        <w:rPr>
          <w:rFonts w:ascii="Arial Unicode" w:hAnsi="Arial Unicode"/>
          <w:sz w:val="20"/>
        </w:rPr>
        <w:t xml:space="preserve">, указанные в графах </w:t>
      </w:r>
      <w:r w:rsidR="00207490" w:rsidRPr="000D005F">
        <w:rPr>
          <w:rFonts w:ascii="Arial Unicode" w:hAnsi="Arial Unicode"/>
          <w:sz w:val="20"/>
        </w:rPr>
        <w:t>прописью</w:t>
      </w:r>
      <w:r w:rsidRPr="000D005F">
        <w:rPr>
          <w:rFonts w:ascii="Arial Unicode" w:hAnsi="Arial Unicode"/>
          <w:sz w:val="20"/>
        </w:rPr>
        <w:t xml:space="preserve"> или цифрами, округлены до пяти десятых-до целого числа ниже, а пять десятых и более-до целого числа выше</w:t>
      </w:r>
      <w:r w:rsidR="00DE7BA2" w:rsidRPr="000D005F">
        <w:rPr>
          <w:rFonts w:ascii="Arial Unicode" w:hAnsi="Arial Unicode"/>
          <w:sz w:val="20"/>
        </w:rPr>
        <w:t>;</w:t>
      </w:r>
    </w:p>
    <w:p w:rsidR="00260739" w:rsidRPr="000D005F" w:rsidRDefault="00A14685" w:rsidP="00260739">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 xml:space="preserve">д.в графах </w:t>
      </w:r>
      <w:r w:rsidR="00753BE3" w:rsidRPr="000D005F">
        <w:rPr>
          <w:rFonts w:ascii="Arial Unicode" w:hAnsi="Arial Unicode"/>
          <w:sz w:val="20"/>
        </w:rPr>
        <w:t xml:space="preserve">"стоимость" и "налог на добавленную стоимость" </w:t>
      </w:r>
      <w:r w:rsidR="008730A8" w:rsidRPr="000D005F">
        <w:rPr>
          <w:rFonts w:ascii="Arial Unicode" w:hAnsi="Arial Unicode"/>
          <w:sz w:val="20"/>
        </w:rPr>
        <w:t xml:space="preserve">ценового предложения </w:t>
      </w:r>
      <w:r w:rsidRPr="000D005F">
        <w:rPr>
          <w:rFonts w:ascii="Arial Unicode" w:hAnsi="Arial Unicode"/>
          <w:sz w:val="20"/>
        </w:rPr>
        <w:t xml:space="preserve">суммы заполнены как цифрами, так и </w:t>
      </w:r>
      <w:r w:rsidR="008730A8" w:rsidRPr="000D005F">
        <w:rPr>
          <w:rFonts w:ascii="Arial Unicode" w:hAnsi="Arial Unicode"/>
          <w:sz w:val="20"/>
        </w:rPr>
        <w:t>прописью</w:t>
      </w:r>
      <w:r w:rsidRPr="000D005F">
        <w:rPr>
          <w:rFonts w:ascii="Arial Unicode" w:hAnsi="Arial Unicode"/>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0D005F">
        <w:rPr>
          <w:rFonts w:ascii="Arial Unicode" w:hAnsi="Arial Unicode"/>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DE7BA2" w:rsidRPr="000D005F">
        <w:rPr>
          <w:rFonts w:ascii="Arial Unicode" w:hAnsi="Arial Unicode"/>
          <w:sz w:val="20"/>
        </w:rPr>
        <w:t>с</w:t>
      </w:r>
      <w:r w:rsidR="00260739" w:rsidRPr="000D005F">
        <w:rPr>
          <w:rFonts w:ascii="Arial Unicode" w:hAnsi="Arial Unicode"/>
          <w:sz w:val="20"/>
        </w:rPr>
        <w:t>тоимость"и "налог на добавленную стоимость".</w:t>
      </w:r>
    </w:p>
    <w:p w:rsidR="0048059F" w:rsidRPr="000D005F" w:rsidRDefault="0048059F"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е.в суммах, заполненных буквами в графах ценового пред</w:t>
      </w:r>
      <w:r w:rsidR="00413595" w:rsidRPr="000D005F">
        <w:rPr>
          <w:rFonts w:ascii="Arial Unicode" w:hAnsi="Arial Unicode"/>
          <w:sz w:val="20"/>
        </w:rPr>
        <w:t>ложения, лумы указаны в цифрах.</w:t>
      </w:r>
    </w:p>
    <w:p w:rsidR="00A45946" w:rsidRPr="000D005F" w:rsidRDefault="00C8055A"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lastRenderedPageBreak/>
        <w:t>5.3</w:t>
      </w:r>
      <w:r w:rsidR="00A34DFE" w:rsidRPr="000D005F">
        <w:rPr>
          <w:rFonts w:ascii="Arial Unicode" w:hAnsi="Arial Unicode"/>
          <w:sz w:val="20"/>
        </w:rPr>
        <w:t>.</w:t>
      </w:r>
      <w:r w:rsidR="00333B85" w:rsidRPr="000D005F">
        <w:rPr>
          <w:rFonts w:ascii="Arial Unicode" w:hAnsi="Arial Unicode"/>
          <w:sz w:val="20"/>
        </w:rPr>
        <w:tab/>
      </w:r>
      <w:r w:rsidRPr="000D005F">
        <w:rPr>
          <w:rFonts w:ascii="Arial Unicode" w:hAnsi="Arial Unicode"/>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D005F">
        <w:rPr>
          <w:rFonts w:ascii="Courier New" w:hAnsi="Courier New" w:cs="Courier New"/>
          <w:sz w:val="20"/>
          <w:lang w:val="en-US"/>
        </w:rPr>
        <w:t> </w:t>
      </w:r>
      <w:r w:rsidRPr="000D005F">
        <w:rPr>
          <w:rFonts w:ascii="Arial Unicode" w:hAnsi="Arial Unicode"/>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0D005F" w:rsidRDefault="00873D42" w:rsidP="00873D42">
      <w:pPr>
        <w:jc w:val="center"/>
        <w:rPr>
          <w:rFonts w:ascii="Arial Unicode" w:hAnsi="Arial Unicode"/>
          <w:b/>
          <w:sz w:val="20"/>
          <w:szCs w:val="20"/>
        </w:rPr>
      </w:pPr>
    </w:p>
    <w:p w:rsidR="00096865" w:rsidRPr="000D005F" w:rsidRDefault="00220C7C" w:rsidP="00873D42">
      <w:pPr>
        <w:jc w:val="center"/>
        <w:rPr>
          <w:rFonts w:ascii="Arial Unicode" w:hAnsi="Arial Unicode"/>
          <w:b/>
          <w:sz w:val="20"/>
          <w:szCs w:val="20"/>
        </w:rPr>
      </w:pPr>
      <w:r w:rsidRPr="000D005F">
        <w:rPr>
          <w:rFonts w:ascii="Arial Unicode" w:hAnsi="Arial Unicode"/>
          <w:b/>
          <w:sz w:val="20"/>
          <w:szCs w:val="20"/>
        </w:rPr>
        <w:t xml:space="preserve">6. СРОК ДЕЙСТВИЯ ЗАЯВКИ, </w:t>
      </w:r>
      <w:r w:rsidR="00294F67" w:rsidRPr="000D005F">
        <w:rPr>
          <w:rFonts w:ascii="Arial Unicode" w:hAnsi="Arial Unicode"/>
          <w:b/>
          <w:sz w:val="20"/>
          <w:szCs w:val="20"/>
        </w:rPr>
        <w:br/>
      </w:r>
      <w:r w:rsidRPr="000D005F">
        <w:rPr>
          <w:rFonts w:ascii="Arial Unicode" w:hAnsi="Arial Unicode"/>
          <w:b/>
          <w:sz w:val="20"/>
          <w:szCs w:val="20"/>
        </w:rPr>
        <w:t>ПОРЯДОК ВНЕСЕНИЯ ИЗМЕНЕНИЙ В ЗАЯВКИ</w:t>
      </w:r>
      <w:r w:rsidR="00955A1E" w:rsidRPr="000D005F">
        <w:rPr>
          <w:rFonts w:ascii="Arial Unicode" w:hAnsi="Arial Unicode"/>
          <w:b/>
          <w:sz w:val="20"/>
          <w:szCs w:val="20"/>
        </w:rPr>
        <w:t>И ИХ ОТЗЫВА</w:t>
      </w:r>
    </w:p>
    <w:p w:rsidR="00873D42" w:rsidRPr="000D005F" w:rsidRDefault="00873D42" w:rsidP="00873D42">
      <w:pPr>
        <w:jc w:val="center"/>
        <w:rPr>
          <w:rFonts w:ascii="Arial Unicode" w:hAnsi="Arial Unicode"/>
          <w:b/>
          <w:sz w:val="20"/>
          <w:szCs w:val="20"/>
        </w:rPr>
      </w:pPr>
    </w:p>
    <w:p w:rsidR="00096865" w:rsidRPr="000D005F" w:rsidRDefault="00220C7C" w:rsidP="00B46D58">
      <w:pPr>
        <w:pStyle w:val="a3"/>
        <w:widowControl w:val="0"/>
        <w:tabs>
          <w:tab w:val="left" w:pos="1134"/>
        </w:tabs>
        <w:spacing w:after="160" w:line="240" w:lineRule="auto"/>
        <w:ind w:firstLine="567"/>
        <w:rPr>
          <w:rFonts w:ascii="Arial Unicode" w:hAnsi="Arial Unicode"/>
          <w:i w:val="0"/>
        </w:rPr>
      </w:pPr>
      <w:r w:rsidRPr="000D005F">
        <w:rPr>
          <w:rFonts w:ascii="Arial Unicode" w:hAnsi="Arial Unicode"/>
          <w:i w:val="0"/>
        </w:rPr>
        <w:t>6.1</w:t>
      </w:r>
      <w:r w:rsidR="00A34DFE" w:rsidRPr="000D005F">
        <w:rPr>
          <w:rFonts w:ascii="Arial Unicode" w:hAnsi="Arial Unicode"/>
          <w:i w:val="0"/>
        </w:rPr>
        <w:t>.</w:t>
      </w:r>
      <w:r w:rsidR="00294F67" w:rsidRPr="000D005F">
        <w:rPr>
          <w:rFonts w:ascii="Arial Unicode" w:hAnsi="Arial Unicode"/>
          <w:i w:val="0"/>
        </w:rPr>
        <w:tab/>
      </w:r>
      <w:r w:rsidRPr="000D005F">
        <w:rPr>
          <w:rFonts w:ascii="Arial Unicode" w:hAnsi="Arial Unicode"/>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D005F" w:rsidRDefault="00220C7C" w:rsidP="00B46D58">
      <w:pPr>
        <w:pStyle w:val="a3"/>
        <w:widowControl w:val="0"/>
        <w:tabs>
          <w:tab w:val="left" w:pos="1134"/>
        </w:tabs>
        <w:spacing w:after="160" w:line="240" w:lineRule="auto"/>
        <w:ind w:firstLine="567"/>
        <w:rPr>
          <w:rFonts w:ascii="Arial Unicode" w:hAnsi="Arial Unicode" w:cs="Sylfaen"/>
          <w:i w:val="0"/>
        </w:rPr>
      </w:pPr>
      <w:r w:rsidRPr="000D005F">
        <w:rPr>
          <w:rFonts w:ascii="Arial Unicode" w:hAnsi="Arial Unicode"/>
          <w:i w:val="0"/>
        </w:rPr>
        <w:t>6.2</w:t>
      </w:r>
      <w:r w:rsidR="00A34DFE" w:rsidRPr="000D005F">
        <w:rPr>
          <w:rFonts w:ascii="Arial Unicode" w:hAnsi="Arial Unicode"/>
          <w:i w:val="0"/>
        </w:rPr>
        <w:t>.</w:t>
      </w:r>
      <w:r w:rsidR="008E6E51" w:rsidRPr="000D005F">
        <w:rPr>
          <w:rFonts w:ascii="Arial Unicode" w:hAnsi="Arial Unicode"/>
          <w:i w:val="0"/>
        </w:rPr>
        <w:tab/>
      </w:r>
      <w:r w:rsidRPr="000D005F">
        <w:rPr>
          <w:rFonts w:ascii="Arial Unicode" w:hAnsi="Arial Unicode"/>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0D005F" w:rsidRDefault="00FA0E41" w:rsidP="00B46D58">
      <w:pPr>
        <w:widowControl w:val="0"/>
        <w:spacing w:after="160"/>
        <w:ind w:firstLine="567"/>
        <w:jc w:val="center"/>
        <w:rPr>
          <w:rFonts w:ascii="Arial Unicode" w:hAnsi="Arial Unicode"/>
          <w:b/>
          <w:sz w:val="20"/>
          <w:szCs w:val="20"/>
        </w:rPr>
      </w:pPr>
    </w:p>
    <w:p w:rsidR="00096865" w:rsidRPr="000D005F" w:rsidRDefault="000D701E" w:rsidP="00B46D58">
      <w:pPr>
        <w:widowControl w:val="0"/>
        <w:spacing w:after="160"/>
        <w:jc w:val="center"/>
        <w:rPr>
          <w:rFonts w:ascii="Arial Unicode" w:hAnsi="Arial Unicode"/>
          <w:b/>
          <w:strike/>
          <w:sz w:val="20"/>
          <w:szCs w:val="20"/>
        </w:rPr>
      </w:pPr>
      <w:r w:rsidRPr="000D005F">
        <w:rPr>
          <w:rFonts w:ascii="Arial Unicode" w:hAnsi="Arial Unicode"/>
          <w:b/>
          <w:strike/>
          <w:sz w:val="20"/>
          <w:szCs w:val="20"/>
        </w:rPr>
        <w:t xml:space="preserve">7. ОБЕСПЕЧЕНИЕ ЗАЯВКИ </w:t>
      </w:r>
    </w:p>
    <w:p w:rsidR="007A3EE6" w:rsidRPr="000D005F" w:rsidRDefault="00283198" w:rsidP="00B46D58">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7.1.</w:t>
      </w:r>
      <w:r w:rsidR="00A34DFE" w:rsidRPr="000D005F">
        <w:rPr>
          <w:rFonts w:ascii="Arial Unicode" w:hAnsi="Arial Unicode"/>
          <w:strike/>
          <w:sz w:val="20"/>
          <w:szCs w:val="20"/>
        </w:rPr>
        <w:tab/>
      </w:r>
      <w:r w:rsidRPr="000D005F">
        <w:rPr>
          <w:rFonts w:ascii="Arial Unicode" w:hAnsi="Arial Unicode"/>
          <w:strike/>
          <w:sz w:val="20"/>
          <w:szCs w:val="20"/>
        </w:rPr>
        <w:t>Участник заявкой в порядке, установленном настоящим Приглашением, представляет обеспечение заявки</w:t>
      </w:r>
      <w:r w:rsidR="00681F45" w:rsidRPr="000D005F">
        <w:rPr>
          <w:rFonts w:ascii="Arial Unicode" w:hAnsi="Arial Unicode"/>
          <w:strike/>
          <w:sz w:val="20"/>
          <w:szCs w:val="20"/>
        </w:rPr>
        <w:t>.</w:t>
      </w:r>
    </w:p>
    <w:p w:rsidR="00903898" w:rsidRPr="000D005F" w:rsidRDefault="00771C0F" w:rsidP="00B46D58">
      <w:pPr>
        <w:widowControl w:val="0"/>
        <w:spacing w:after="160"/>
        <w:ind w:firstLine="567"/>
        <w:jc w:val="both"/>
        <w:rPr>
          <w:rFonts w:ascii="Arial Unicode" w:hAnsi="Arial Unicode" w:cs="Sylfaen"/>
          <w:strike/>
          <w:sz w:val="20"/>
          <w:szCs w:val="20"/>
        </w:rPr>
      </w:pPr>
      <w:r w:rsidRPr="000D005F">
        <w:rPr>
          <w:rFonts w:ascii="Arial Unicode" w:hAnsi="Arial Unicode"/>
          <w:strike/>
          <w:sz w:val="20"/>
          <w:szCs w:val="20"/>
        </w:rPr>
        <w:t>Обеспечение заявки представляется в виде банковской гарантии</w:t>
      </w:r>
      <w:r w:rsidR="008463FB" w:rsidRPr="000D005F">
        <w:rPr>
          <w:rFonts w:ascii="Arial Unicode" w:hAnsi="Arial Unicode"/>
          <w:strike/>
          <w:sz w:val="20"/>
          <w:szCs w:val="20"/>
        </w:rPr>
        <w:t xml:space="preserve"> (Приложение 3)</w:t>
      </w:r>
      <w:r w:rsidRPr="000D005F">
        <w:rPr>
          <w:rFonts w:ascii="Arial Unicode" w:hAnsi="Arial Unicode"/>
          <w:strike/>
          <w:sz w:val="20"/>
          <w:szCs w:val="20"/>
        </w:rPr>
        <w:t xml:space="preserve"> или наличных денег в размере, равном пяти процентам от </w:t>
      </w:r>
      <w:r w:rsidR="007C6A92" w:rsidRPr="000D005F">
        <w:rPr>
          <w:rFonts w:ascii="Arial Unicode" w:hAnsi="Arial Unicode"/>
          <w:strike/>
          <w:sz w:val="20"/>
          <w:szCs w:val="20"/>
        </w:rPr>
        <w:t>цены за</w:t>
      </w:r>
      <w:r w:rsidR="00C031D0" w:rsidRPr="000D005F">
        <w:rPr>
          <w:rFonts w:ascii="Arial Unicode" w:hAnsi="Arial Unicode"/>
          <w:strike/>
          <w:sz w:val="20"/>
          <w:szCs w:val="20"/>
        </w:rPr>
        <w:t>купки</w:t>
      </w:r>
      <w:r w:rsidRPr="000D005F">
        <w:rPr>
          <w:rFonts w:ascii="Arial Unicode" w:hAnsi="Arial Unicode"/>
          <w:strike/>
          <w:sz w:val="20"/>
          <w:szCs w:val="20"/>
        </w:rPr>
        <w:t xml:space="preserve">. </w:t>
      </w:r>
      <w:r w:rsidR="00057692" w:rsidRPr="000D005F">
        <w:rPr>
          <w:rFonts w:ascii="Arial Unicode" w:hAnsi="Arial Unicode"/>
          <w:strike/>
          <w:sz w:val="20"/>
          <w:szCs w:val="20"/>
        </w:rPr>
        <w:t>Если ценовое предложение участника превышает цену закупки, то размер обеспечения заявки равен пяти процентам ценового предложения.</w:t>
      </w:r>
      <w:r w:rsidRPr="000D005F">
        <w:rPr>
          <w:rFonts w:ascii="Arial Unicode" w:hAnsi="Arial Unicode"/>
          <w:strike/>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7412D" w:rsidRPr="000D005F" w:rsidRDefault="001578D4" w:rsidP="00C43C75">
      <w:pPr>
        <w:widowControl w:val="0"/>
        <w:ind w:firstLine="567"/>
        <w:jc w:val="both"/>
        <w:rPr>
          <w:rFonts w:ascii="Arial Unicode" w:hAnsi="Arial Unicode"/>
          <w:strike/>
          <w:sz w:val="20"/>
          <w:szCs w:val="20"/>
        </w:rPr>
      </w:pPr>
      <w:r w:rsidRPr="000D005F">
        <w:rPr>
          <w:rFonts w:ascii="Arial Unicode" w:hAnsi="Arial Unicode"/>
          <w:strike/>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sidRPr="000D005F">
        <w:rPr>
          <w:rFonts w:ascii="Arial Unicode" w:hAnsi="Arial Unicode"/>
          <w:strike/>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9E21BA" w:rsidRPr="000D005F" w:rsidRDefault="009E21BA" w:rsidP="009E21BA">
      <w:pPr>
        <w:widowControl w:val="0"/>
        <w:spacing w:after="160"/>
        <w:ind w:firstLine="567"/>
        <w:jc w:val="both"/>
        <w:rPr>
          <w:rFonts w:ascii="Arial Unicode" w:hAnsi="Arial Unicode" w:cs="Sylfaen"/>
          <w:strike/>
          <w:sz w:val="20"/>
          <w:szCs w:val="20"/>
        </w:rPr>
      </w:pPr>
      <w:r w:rsidRPr="000D005F">
        <w:rPr>
          <w:rFonts w:ascii="Arial Unicode" w:hAnsi="Arial Unicode"/>
          <w:strike/>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D44829" w:rsidRPr="000D005F">
        <w:rPr>
          <w:rFonts w:ascii="Arial Unicode" w:hAnsi="Arial Unicode"/>
          <w:strike/>
          <w:sz w:val="20"/>
          <w:szCs w:val="20"/>
          <w:vertAlign w:val="superscript"/>
        </w:rPr>
        <w:t>9.1</w:t>
      </w:r>
    </w:p>
    <w:p w:rsidR="00EF725E" w:rsidRPr="000D005F" w:rsidRDefault="00EF725E" w:rsidP="00D8293C">
      <w:pPr>
        <w:widowControl w:val="0"/>
        <w:tabs>
          <w:tab w:val="left" w:pos="1134"/>
        </w:tabs>
        <w:ind w:firstLine="567"/>
        <w:jc w:val="both"/>
        <w:rPr>
          <w:rFonts w:ascii="Arial Unicode" w:hAnsi="Arial Unicode"/>
          <w:strike/>
          <w:sz w:val="20"/>
          <w:szCs w:val="20"/>
        </w:rPr>
      </w:pPr>
      <w:r w:rsidRPr="000D005F">
        <w:rPr>
          <w:rFonts w:ascii="Arial Unicode" w:hAnsi="Arial Unicode"/>
          <w:strike/>
          <w:sz w:val="20"/>
          <w:szCs w:val="20"/>
        </w:rPr>
        <w:t>Руководитель заказчика письменно информирует о возврате обеспечения заявки в сроки, предусмотренные настоящим пунктом:</w:t>
      </w:r>
    </w:p>
    <w:p w:rsidR="00EF725E" w:rsidRPr="000D005F" w:rsidRDefault="00EF725E" w:rsidP="00D8293C">
      <w:pPr>
        <w:widowControl w:val="0"/>
        <w:tabs>
          <w:tab w:val="left" w:pos="1134"/>
        </w:tabs>
        <w:ind w:firstLine="567"/>
        <w:jc w:val="both"/>
        <w:rPr>
          <w:rFonts w:ascii="Arial Unicode" w:hAnsi="Arial Unicode"/>
          <w:strike/>
          <w:sz w:val="20"/>
          <w:szCs w:val="20"/>
        </w:rPr>
      </w:pPr>
      <w:r w:rsidRPr="000D005F">
        <w:rPr>
          <w:rFonts w:ascii="Arial Unicode" w:hAnsi="Arial Unicode"/>
          <w:strike/>
          <w:sz w:val="20"/>
          <w:szCs w:val="20"/>
        </w:rPr>
        <w:t>- в случае обеспечения, представленного в виде наличных денег-Министерств</w:t>
      </w:r>
      <w:r w:rsidRPr="000D005F">
        <w:rPr>
          <w:rFonts w:ascii="Arial Unicode" w:hAnsi="Arial Unicode"/>
          <w:strike/>
          <w:sz w:val="20"/>
          <w:szCs w:val="20"/>
          <w:lang w:val="en-US"/>
        </w:rPr>
        <w:t>o</w:t>
      </w:r>
      <w:r w:rsidRPr="000D005F">
        <w:rPr>
          <w:rFonts w:ascii="Arial Unicode" w:hAnsi="Arial Unicode"/>
          <w:strike/>
          <w:sz w:val="20"/>
          <w:szCs w:val="20"/>
        </w:rPr>
        <w:t xml:space="preserve"> финансов РА, приложив копию представленного заявкой документа обосновывающую выплату, </w:t>
      </w:r>
    </w:p>
    <w:p w:rsidR="00EF725E" w:rsidRPr="000D005F" w:rsidRDefault="00EF725E" w:rsidP="00D8293C">
      <w:pPr>
        <w:widowControl w:val="0"/>
        <w:tabs>
          <w:tab w:val="left" w:pos="1134"/>
        </w:tabs>
        <w:ind w:firstLine="567"/>
        <w:jc w:val="both"/>
        <w:rPr>
          <w:ins w:id="3" w:author="Vardan" w:date="2023-07-06T21:55:00Z"/>
          <w:rFonts w:ascii="Arial Unicode" w:hAnsi="Arial Unicode"/>
          <w:strike/>
          <w:sz w:val="20"/>
          <w:szCs w:val="20"/>
        </w:rPr>
      </w:pPr>
      <w:r w:rsidRPr="000D005F">
        <w:rPr>
          <w:rFonts w:ascii="Arial Unicode" w:hAnsi="Arial Unicode"/>
          <w:strike/>
          <w:sz w:val="20"/>
          <w:szCs w:val="20"/>
        </w:rPr>
        <w:t>- в случае обеспечения, представленного в виде банковской гарантии - выдавший гарантию банк</w:t>
      </w:r>
      <w:r w:rsidR="004015B6" w:rsidRPr="000D005F">
        <w:rPr>
          <w:rFonts w:ascii="Arial Unicode" w:hAnsi="Arial Unicode"/>
          <w:strike/>
          <w:sz w:val="20"/>
          <w:szCs w:val="20"/>
        </w:rPr>
        <w:t>.</w:t>
      </w:r>
    </w:p>
    <w:p w:rsidR="000A7528" w:rsidRPr="000D005F" w:rsidRDefault="00283198" w:rsidP="00B46D58">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7.2.</w:t>
      </w:r>
      <w:r w:rsidR="003A6791" w:rsidRPr="000D005F">
        <w:rPr>
          <w:rFonts w:ascii="Arial Unicode" w:hAnsi="Arial Unicode"/>
          <w:strike/>
          <w:sz w:val="20"/>
          <w:szCs w:val="20"/>
        </w:rPr>
        <w:tab/>
      </w:r>
      <w:r w:rsidRPr="000D005F">
        <w:rPr>
          <w:rFonts w:ascii="Arial Unicode" w:hAnsi="Arial Unicode"/>
          <w:strike/>
          <w:sz w:val="20"/>
          <w:szCs w:val="20"/>
        </w:rPr>
        <w:t>При организации проце</w:t>
      </w:r>
      <w:r w:rsidR="00681F45" w:rsidRPr="000D005F">
        <w:rPr>
          <w:rFonts w:ascii="Arial Unicode" w:hAnsi="Arial Unicode"/>
          <w:strike/>
          <w:sz w:val="20"/>
          <w:szCs w:val="20"/>
        </w:rPr>
        <w:t>дуры закупки по лотам:</w:t>
      </w:r>
    </w:p>
    <w:p w:rsidR="00A0551D" w:rsidRPr="000D005F" w:rsidRDefault="000A7528" w:rsidP="00A0551D">
      <w:pPr>
        <w:widowControl w:val="0"/>
        <w:tabs>
          <w:tab w:val="left" w:pos="1134"/>
        </w:tabs>
        <w:spacing w:after="160"/>
        <w:ind w:firstLine="567"/>
        <w:jc w:val="both"/>
        <w:rPr>
          <w:rFonts w:ascii="Arial Unicode" w:hAnsi="Arial Unicode" w:cs="Sylfaen"/>
          <w:strike/>
          <w:sz w:val="20"/>
          <w:szCs w:val="20"/>
        </w:rPr>
      </w:pPr>
      <w:r w:rsidRPr="000D005F">
        <w:rPr>
          <w:rFonts w:ascii="Arial Unicode" w:hAnsi="Arial Unicode"/>
          <w:strike/>
          <w:sz w:val="20"/>
          <w:szCs w:val="20"/>
        </w:rPr>
        <w:t>а.</w:t>
      </w:r>
      <w:r w:rsidR="003A6791" w:rsidRPr="000D005F">
        <w:rPr>
          <w:rFonts w:ascii="Arial Unicode" w:hAnsi="Arial Unicode"/>
          <w:strike/>
          <w:sz w:val="20"/>
          <w:szCs w:val="20"/>
        </w:rPr>
        <w:tab/>
      </w:r>
      <w:r w:rsidR="004834BA" w:rsidRPr="000D005F">
        <w:rPr>
          <w:rFonts w:ascii="Arial Unicode" w:hAnsi="Arial Unicode"/>
          <w:strike/>
          <w:sz w:val="20"/>
          <w:szCs w:val="20"/>
        </w:rPr>
        <w:t xml:space="preserve">если </w:t>
      </w:r>
      <w:r w:rsidRPr="000D005F">
        <w:rPr>
          <w:rFonts w:ascii="Arial Unicode" w:hAnsi="Arial Unicode"/>
          <w:strike/>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0D005F">
        <w:rPr>
          <w:rFonts w:ascii="Arial Unicode" w:hAnsi="Arial Unicode"/>
          <w:strike/>
          <w:sz w:val="20"/>
          <w:szCs w:val="20"/>
        </w:rPr>
        <w:t>В</w:t>
      </w:r>
      <w:r w:rsidR="00A0551D" w:rsidRPr="000D005F">
        <w:rPr>
          <w:rFonts w:ascii="Courier New" w:hAnsi="Courier New" w:cs="Courier New"/>
          <w:strike/>
          <w:sz w:val="20"/>
          <w:szCs w:val="20"/>
        </w:rPr>
        <w:t> </w:t>
      </w:r>
      <w:r w:rsidR="00A0551D" w:rsidRPr="000D005F">
        <w:rPr>
          <w:rFonts w:ascii="Arial Unicode" w:hAnsi="Arial Unicode"/>
          <w:strike/>
          <w:sz w:val="20"/>
          <w:szCs w:val="20"/>
        </w:rPr>
        <w:t>случае представления одного обеспечения заявки, его сумма исчисляется в отношении общей суммы цен закупок по</w:t>
      </w:r>
      <w:r w:rsidR="00A0551D" w:rsidRPr="000D005F">
        <w:rPr>
          <w:rFonts w:ascii="Courier New" w:hAnsi="Courier New" w:cs="Courier New"/>
          <w:strike/>
          <w:sz w:val="20"/>
          <w:szCs w:val="20"/>
        </w:rPr>
        <w:t> </w:t>
      </w:r>
      <w:r w:rsidR="00A0551D" w:rsidRPr="000D005F">
        <w:rPr>
          <w:rFonts w:ascii="Arial Unicode" w:hAnsi="Arial Unicode"/>
          <w:strike/>
          <w:sz w:val="20"/>
          <w:szCs w:val="20"/>
        </w:rPr>
        <w:t xml:space="preserve">представленным лотам,а в том случае </w:t>
      </w:r>
      <w:r w:rsidR="00A0551D" w:rsidRPr="000D005F">
        <w:rPr>
          <w:rFonts w:ascii="Arial Unicode" w:hAnsi="Arial Unicode"/>
          <w:strike/>
          <w:sz w:val="20"/>
          <w:szCs w:val="20"/>
          <w:lang w:val="en-US"/>
        </w:rPr>
        <w:t>e</w:t>
      </w:r>
      <w:r w:rsidR="00A0551D" w:rsidRPr="000D005F">
        <w:rPr>
          <w:rFonts w:ascii="Arial Unicode" w:hAnsi="Arial Unicode"/>
          <w:strike/>
          <w:sz w:val="20"/>
          <w:szCs w:val="20"/>
        </w:rPr>
        <w:t>сли ценовые предложения превышают цены закупки - в отношении общей суммы ценовых предложений,</w:t>
      </w:r>
      <w:r w:rsidR="00A0551D" w:rsidRPr="000D005F">
        <w:rPr>
          <w:rFonts w:ascii="Arial Unicode" w:hAnsi="Arial Unicode"/>
          <w:strike/>
          <w:color w:val="000000" w:themeColor="text1"/>
          <w:sz w:val="20"/>
          <w:szCs w:val="20"/>
        </w:rPr>
        <w:t xml:space="preserve"> с учетом </w:t>
      </w:r>
      <w:r w:rsidR="00A0551D" w:rsidRPr="000D005F">
        <w:rPr>
          <w:rFonts w:ascii="Arial Unicode" w:hAnsi="Arial Unicode" w:cs="Sylfaen"/>
          <w:strike/>
          <w:sz w:val="20"/>
          <w:szCs w:val="20"/>
        </w:rPr>
        <w:t>требований абзаца «д» подпункта 1 пункта 32 Порядка;</w:t>
      </w:r>
    </w:p>
    <w:p w:rsidR="00C35487" w:rsidRPr="000D005F" w:rsidRDefault="000A7528" w:rsidP="005831D8">
      <w:pPr>
        <w:widowControl w:val="0"/>
        <w:tabs>
          <w:tab w:val="left" w:pos="1134"/>
        </w:tabs>
        <w:ind w:firstLine="567"/>
        <w:jc w:val="both"/>
        <w:rPr>
          <w:rFonts w:ascii="Arial Unicode" w:hAnsi="Arial Unicode"/>
          <w:strike/>
          <w:sz w:val="20"/>
          <w:szCs w:val="20"/>
        </w:rPr>
      </w:pPr>
      <w:r w:rsidRPr="000D005F">
        <w:rPr>
          <w:rFonts w:ascii="Arial Unicode" w:hAnsi="Arial Unicode"/>
          <w:strike/>
          <w:sz w:val="20"/>
          <w:szCs w:val="20"/>
        </w:rPr>
        <w:lastRenderedPageBreak/>
        <w:t>б.</w:t>
      </w:r>
      <w:r w:rsidR="00733993" w:rsidRPr="000D005F">
        <w:rPr>
          <w:rFonts w:ascii="Arial Unicode" w:hAnsi="Arial Unicode"/>
          <w:strike/>
          <w:sz w:val="20"/>
          <w:szCs w:val="20"/>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w:t>
      </w:r>
      <w:r w:rsidR="0040140A" w:rsidRPr="000D005F">
        <w:rPr>
          <w:rFonts w:ascii="Arial Unicode" w:hAnsi="Arial Unicode"/>
          <w:strike/>
          <w:sz w:val="20"/>
          <w:szCs w:val="20"/>
        </w:rPr>
        <w:t>го лота</w:t>
      </w:r>
      <w:r w:rsidRPr="000D005F">
        <w:rPr>
          <w:rFonts w:ascii="Arial Unicode" w:hAnsi="Arial Unicode"/>
          <w:strike/>
          <w:sz w:val="20"/>
          <w:szCs w:val="20"/>
        </w:rPr>
        <w:t>.</w:t>
      </w:r>
      <w:r w:rsidR="00B351F5" w:rsidRPr="000D005F">
        <w:rPr>
          <w:rStyle w:val="af6"/>
          <w:rFonts w:ascii="Arial Unicode" w:hAnsi="Arial Unicode"/>
          <w:strike/>
          <w:sz w:val="20"/>
          <w:szCs w:val="20"/>
        </w:rPr>
        <w:footnoteReference w:customMarkFollows="1" w:id="8"/>
        <w:t>10</w:t>
      </w:r>
    </w:p>
    <w:p w:rsidR="00F20DA5" w:rsidRPr="000D005F" w:rsidRDefault="00283198" w:rsidP="00B46D58">
      <w:pPr>
        <w:widowControl w:val="0"/>
        <w:tabs>
          <w:tab w:val="left" w:pos="1134"/>
        </w:tabs>
        <w:spacing w:after="160"/>
        <w:ind w:firstLine="567"/>
        <w:jc w:val="both"/>
        <w:rPr>
          <w:rFonts w:ascii="Arial Unicode" w:hAnsi="Arial Unicode" w:cs="Sylfaen"/>
          <w:strike/>
          <w:sz w:val="20"/>
          <w:szCs w:val="20"/>
        </w:rPr>
      </w:pPr>
      <w:r w:rsidRPr="000D005F">
        <w:rPr>
          <w:rFonts w:ascii="Arial Unicode" w:hAnsi="Arial Unicode"/>
          <w:strike/>
          <w:sz w:val="20"/>
          <w:szCs w:val="20"/>
        </w:rPr>
        <w:t>7.3.</w:t>
      </w:r>
      <w:r w:rsidR="00E70FC4" w:rsidRPr="000D005F">
        <w:rPr>
          <w:rFonts w:ascii="Arial Unicode" w:hAnsi="Arial Unicode"/>
          <w:strike/>
          <w:sz w:val="20"/>
          <w:szCs w:val="20"/>
        </w:rPr>
        <w:tab/>
      </w:r>
      <w:r w:rsidRPr="000D005F">
        <w:rPr>
          <w:rFonts w:ascii="Arial Unicode" w:hAnsi="Arial Unicode"/>
          <w:strike/>
          <w:sz w:val="20"/>
          <w:szCs w:val="20"/>
        </w:rPr>
        <w:t>Участник выплачивает обеспечение заявки, если он:</w:t>
      </w:r>
    </w:p>
    <w:p w:rsidR="00096865" w:rsidRPr="000D005F" w:rsidRDefault="00096865" w:rsidP="00B46D58">
      <w:pPr>
        <w:widowControl w:val="0"/>
        <w:tabs>
          <w:tab w:val="left" w:pos="1134"/>
        </w:tabs>
        <w:spacing w:after="160"/>
        <w:ind w:firstLine="567"/>
        <w:jc w:val="both"/>
        <w:rPr>
          <w:rFonts w:ascii="Arial Unicode" w:hAnsi="Arial Unicode" w:cs="Sylfaen"/>
          <w:strike/>
          <w:sz w:val="20"/>
          <w:szCs w:val="20"/>
        </w:rPr>
      </w:pPr>
      <w:r w:rsidRPr="000D005F">
        <w:rPr>
          <w:rFonts w:ascii="Arial Unicode" w:hAnsi="Arial Unicode"/>
          <w:strike/>
          <w:sz w:val="20"/>
          <w:szCs w:val="20"/>
        </w:rPr>
        <w:t>1)</w:t>
      </w:r>
      <w:r w:rsidR="00E70FC4" w:rsidRPr="000D005F">
        <w:rPr>
          <w:rFonts w:ascii="Arial Unicode" w:hAnsi="Arial Unicode"/>
          <w:strike/>
          <w:sz w:val="20"/>
          <w:szCs w:val="20"/>
        </w:rPr>
        <w:tab/>
      </w:r>
      <w:r w:rsidRPr="000D005F">
        <w:rPr>
          <w:rFonts w:ascii="Arial Unicode" w:hAnsi="Arial Unicode"/>
          <w:strike/>
          <w:sz w:val="20"/>
          <w:szCs w:val="20"/>
        </w:rPr>
        <w:t>объявлен отобранным участником, но отказывается от заключения договора либо лишается права на его заключение;</w:t>
      </w:r>
    </w:p>
    <w:p w:rsidR="00096865" w:rsidRPr="000D005F" w:rsidRDefault="00096865" w:rsidP="00B46D58">
      <w:pPr>
        <w:widowControl w:val="0"/>
        <w:tabs>
          <w:tab w:val="left" w:pos="1134"/>
        </w:tabs>
        <w:spacing w:after="160"/>
        <w:ind w:firstLine="567"/>
        <w:jc w:val="both"/>
        <w:rPr>
          <w:rFonts w:ascii="Arial Unicode" w:hAnsi="Arial Unicode" w:cs="Sylfaen"/>
          <w:strike/>
          <w:sz w:val="20"/>
          <w:szCs w:val="20"/>
        </w:rPr>
      </w:pPr>
      <w:r w:rsidRPr="000D005F">
        <w:rPr>
          <w:rFonts w:ascii="Arial Unicode" w:hAnsi="Arial Unicode"/>
          <w:strike/>
          <w:sz w:val="20"/>
          <w:szCs w:val="20"/>
        </w:rPr>
        <w:t>2)</w:t>
      </w:r>
      <w:r w:rsidR="00E70FC4" w:rsidRPr="000D005F">
        <w:rPr>
          <w:rFonts w:ascii="Arial Unicode" w:hAnsi="Arial Unicode"/>
          <w:strike/>
          <w:sz w:val="20"/>
          <w:szCs w:val="20"/>
        </w:rPr>
        <w:tab/>
      </w:r>
      <w:r w:rsidRPr="000D005F">
        <w:rPr>
          <w:rFonts w:ascii="Arial Unicode" w:hAnsi="Arial Unicode"/>
          <w:strike/>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3461E" w:rsidRPr="000D005F" w:rsidRDefault="00283198" w:rsidP="00EE7DA2">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7.4.</w:t>
      </w:r>
      <w:r w:rsidR="00E70FC4" w:rsidRPr="000D005F">
        <w:rPr>
          <w:rFonts w:ascii="Arial Unicode" w:hAnsi="Arial Unicode"/>
          <w:strike/>
          <w:sz w:val="20"/>
          <w:szCs w:val="20"/>
        </w:rPr>
        <w:tab/>
      </w:r>
      <w:r w:rsidRPr="000D005F">
        <w:rPr>
          <w:rFonts w:ascii="Arial Unicode" w:hAnsi="Arial Unicode"/>
          <w:strike/>
          <w:sz w:val="20"/>
          <w:szCs w:val="20"/>
        </w:rPr>
        <w:t xml:space="preserve">Обеспечение заявки должно быть </w:t>
      </w:r>
      <w:r w:rsidR="00EF725E" w:rsidRPr="000D005F">
        <w:rPr>
          <w:rFonts w:ascii="Arial Unicode" w:hAnsi="Arial Unicode"/>
          <w:strike/>
          <w:sz w:val="20"/>
          <w:szCs w:val="20"/>
        </w:rPr>
        <w:t xml:space="preserve">действительным </w:t>
      </w:r>
      <w:r w:rsidRPr="000D005F">
        <w:rPr>
          <w:rFonts w:ascii="Arial Unicode" w:hAnsi="Arial Unicode"/>
          <w:strike/>
          <w:sz w:val="20"/>
          <w:szCs w:val="20"/>
        </w:rPr>
        <w:t>в течение 90</w:t>
      </w:r>
      <w:r w:rsidR="008E3C53" w:rsidRPr="000D005F">
        <w:rPr>
          <w:rFonts w:ascii="Courier New" w:hAnsi="Courier New" w:cs="Courier New"/>
          <w:strike/>
          <w:sz w:val="20"/>
          <w:szCs w:val="20"/>
        </w:rPr>
        <w:t> </w:t>
      </w:r>
      <w:r w:rsidRPr="000D005F">
        <w:rPr>
          <w:rFonts w:ascii="Arial Unicode" w:hAnsi="Arial Unicode"/>
          <w:strike/>
          <w:sz w:val="20"/>
          <w:szCs w:val="20"/>
        </w:rPr>
        <w:t xml:space="preserve">(девяноста) </w:t>
      </w:r>
      <w:r w:rsidR="00F80761" w:rsidRPr="000D005F">
        <w:rPr>
          <w:rFonts w:ascii="Arial Unicode" w:hAnsi="Arial Unicode"/>
          <w:strike/>
          <w:sz w:val="20"/>
          <w:szCs w:val="20"/>
        </w:rPr>
        <w:t xml:space="preserve">рабочих </w:t>
      </w:r>
      <w:r w:rsidRPr="000D005F">
        <w:rPr>
          <w:rFonts w:ascii="Arial Unicode" w:hAnsi="Arial Unicode"/>
          <w:strike/>
          <w:sz w:val="20"/>
          <w:szCs w:val="20"/>
        </w:rPr>
        <w:t>дней со дня</w:t>
      </w:r>
      <w:r w:rsidR="00EF725E" w:rsidRPr="000D005F">
        <w:rPr>
          <w:rFonts w:ascii="Arial Unicode" w:hAnsi="Arial Unicode"/>
          <w:strike/>
          <w:sz w:val="20"/>
          <w:szCs w:val="20"/>
        </w:rPr>
        <w:t xml:space="preserve"> истечения крайнего срока</w:t>
      </w:r>
      <w:r w:rsidRPr="000D005F">
        <w:rPr>
          <w:rFonts w:ascii="Arial Unicode" w:hAnsi="Arial Unicode"/>
          <w:strike/>
          <w:sz w:val="20"/>
          <w:szCs w:val="20"/>
        </w:rPr>
        <w:t xml:space="preserve"> подачи заяв</w:t>
      </w:r>
      <w:r w:rsidR="004015B6" w:rsidRPr="000D005F">
        <w:rPr>
          <w:rFonts w:ascii="Arial Unicode" w:hAnsi="Arial Unicode"/>
          <w:strike/>
          <w:sz w:val="20"/>
          <w:szCs w:val="20"/>
        </w:rPr>
        <w:t>о</w:t>
      </w:r>
      <w:r w:rsidRPr="000D005F">
        <w:rPr>
          <w:rFonts w:ascii="Arial Unicode" w:hAnsi="Arial Unicode"/>
          <w:strike/>
          <w:sz w:val="20"/>
          <w:szCs w:val="20"/>
        </w:rPr>
        <w:t>к.</w:t>
      </w:r>
      <w:r w:rsidR="006C312E" w:rsidRPr="000D005F">
        <w:rPr>
          <w:rFonts w:ascii="Arial Unicode" w:hAnsi="Arial Unicode"/>
          <w:strike/>
          <w:sz w:val="20"/>
          <w:szCs w:val="20"/>
          <w:vertAlign w:val="superscript"/>
        </w:rPr>
        <w:t>10.1</w:t>
      </w:r>
    </w:p>
    <w:p w:rsidR="0063461E" w:rsidRPr="000D005F" w:rsidRDefault="0063461E" w:rsidP="007F495A">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 xml:space="preserve">7.5 Руководитель заказчика </w:t>
      </w:r>
      <w:r w:rsidR="00EF725E" w:rsidRPr="000D005F">
        <w:rPr>
          <w:rFonts w:ascii="Arial Unicode" w:hAnsi="Arial Unicode"/>
          <w:strike/>
          <w:sz w:val="20"/>
          <w:szCs w:val="20"/>
        </w:rPr>
        <w:t xml:space="preserve">в письменной форме </w:t>
      </w:r>
      <w:r w:rsidRPr="000D005F">
        <w:rPr>
          <w:rFonts w:ascii="Arial Unicode" w:hAnsi="Arial Unicode"/>
          <w:strike/>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F725E" w:rsidRPr="000D005F">
        <w:rPr>
          <w:rFonts w:ascii="Arial Unicode" w:hAnsi="Arial Unicode"/>
          <w:strike/>
          <w:sz w:val="20"/>
          <w:szCs w:val="20"/>
        </w:rPr>
        <w:t xml:space="preserve">Министерству Финансов РА </w:t>
      </w:r>
      <w:r w:rsidRPr="000D005F">
        <w:rPr>
          <w:rFonts w:ascii="Arial Unicode" w:hAnsi="Arial Unicode"/>
          <w:strike/>
          <w:sz w:val="20"/>
          <w:szCs w:val="20"/>
        </w:rPr>
        <w:t xml:space="preserve">в течение </w:t>
      </w:r>
      <w:r w:rsidR="00EF725E" w:rsidRPr="000D005F">
        <w:rPr>
          <w:rFonts w:ascii="Arial Unicode" w:hAnsi="Arial Unicode"/>
          <w:strike/>
          <w:sz w:val="20"/>
          <w:szCs w:val="20"/>
        </w:rPr>
        <w:t xml:space="preserve">пяти </w:t>
      </w:r>
      <w:r w:rsidRPr="000D005F">
        <w:rPr>
          <w:rFonts w:ascii="Arial Unicode" w:hAnsi="Arial Unicode"/>
          <w:strike/>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05218B" w:rsidRPr="000D005F">
        <w:rPr>
          <w:rFonts w:ascii="Arial Unicode" w:hAnsi="Arial Unicode"/>
          <w:strike/>
          <w:sz w:val="20"/>
          <w:szCs w:val="20"/>
        </w:rPr>
        <w:t xml:space="preserve"> или Министерством Финансов РА</w:t>
      </w:r>
      <w:r w:rsidRPr="000D005F">
        <w:rPr>
          <w:rFonts w:ascii="Arial Unicode" w:hAnsi="Arial Unicode"/>
          <w:strike/>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EB7497" w:rsidRPr="000D005F">
        <w:rPr>
          <w:rFonts w:ascii="Arial Unicode" w:hAnsi="Arial Unicode"/>
          <w:strike/>
          <w:sz w:val="20"/>
          <w:szCs w:val="20"/>
        </w:rPr>
        <w:t xml:space="preserve">письменно </w:t>
      </w:r>
      <w:r w:rsidRPr="000D005F">
        <w:rPr>
          <w:rFonts w:ascii="Arial Unicode" w:hAnsi="Arial Unicode"/>
          <w:strike/>
          <w:sz w:val="20"/>
          <w:szCs w:val="20"/>
        </w:rPr>
        <w:t>в течение двух рабочих дней после получения отказа.</w:t>
      </w:r>
    </w:p>
    <w:p w:rsidR="0093721E" w:rsidRPr="000D005F" w:rsidRDefault="0093721E" w:rsidP="007F495A">
      <w:pPr>
        <w:widowControl w:val="0"/>
        <w:tabs>
          <w:tab w:val="left" w:pos="1134"/>
        </w:tabs>
        <w:spacing w:after="160"/>
        <w:ind w:firstLine="567"/>
        <w:jc w:val="both"/>
        <w:rPr>
          <w:rFonts w:ascii="Arial Unicode" w:hAnsi="Arial Unicode" w:cs="Sylfaen"/>
          <w:strike/>
          <w:sz w:val="20"/>
          <w:szCs w:val="20"/>
        </w:rPr>
      </w:pPr>
      <w:r w:rsidRPr="000D005F">
        <w:rPr>
          <w:rFonts w:ascii="Arial Unicode" w:hAnsi="Arial Unicode"/>
          <w:strike/>
          <w:sz w:val="20"/>
          <w:szCs w:val="20"/>
        </w:rPr>
        <w:t>7.</w:t>
      </w:r>
      <w:r w:rsidR="0063461E" w:rsidRPr="000D005F">
        <w:rPr>
          <w:rFonts w:ascii="Arial Unicode" w:hAnsi="Arial Unicode"/>
          <w:strike/>
          <w:sz w:val="20"/>
          <w:szCs w:val="20"/>
        </w:rPr>
        <w:t>6</w:t>
      </w:r>
      <w:r w:rsidRPr="000D005F">
        <w:rPr>
          <w:rFonts w:ascii="Arial Unicode" w:hAnsi="Arial Unicode"/>
          <w:strike/>
          <w:sz w:val="20"/>
          <w:szCs w:val="20"/>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2626F7" w:rsidRPr="000D005F" w:rsidRDefault="002626F7" w:rsidP="00B46D58">
      <w:pPr>
        <w:rPr>
          <w:rFonts w:ascii="Arial Unicode" w:hAnsi="Arial Unicode" w:cs="Sylfaen"/>
          <w:strike/>
          <w:sz w:val="20"/>
          <w:szCs w:val="20"/>
        </w:rPr>
      </w:pPr>
    </w:p>
    <w:p w:rsidR="00096865" w:rsidRPr="000D005F" w:rsidRDefault="00E70FC4" w:rsidP="00B46D58">
      <w:pPr>
        <w:widowControl w:val="0"/>
        <w:spacing w:after="160"/>
        <w:jc w:val="center"/>
        <w:rPr>
          <w:rFonts w:ascii="Arial Unicode" w:hAnsi="Arial Unicode"/>
          <w:b/>
          <w:sz w:val="20"/>
          <w:szCs w:val="20"/>
        </w:rPr>
      </w:pPr>
      <w:r w:rsidRPr="000D005F">
        <w:rPr>
          <w:rFonts w:ascii="Arial Unicode" w:hAnsi="Arial Unicode"/>
          <w:b/>
          <w:sz w:val="20"/>
          <w:szCs w:val="20"/>
        </w:rPr>
        <w:t xml:space="preserve">8.ВСКРЫТИЕ, ОЦЕНКА ЗАЯВОК И </w:t>
      </w:r>
      <w:r w:rsidR="008E3C53" w:rsidRPr="000D005F">
        <w:rPr>
          <w:rFonts w:ascii="Arial Unicode" w:hAnsi="Arial Unicode"/>
          <w:b/>
          <w:sz w:val="20"/>
          <w:szCs w:val="20"/>
        </w:rPr>
        <w:br/>
      </w:r>
      <w:r w:rsidR="00807178" w:rsidRPr="000D005F">
        <w:rPr>
          <w:rFonts w:ascii="Arial Unicode" w:hAnsi="Arial Unicode"/>
          <w:b/>
          <w:sz w:val="20"/>
          <w:szCs w:val="20"/>
        </w:rPr>
        <w:t xml:space="preserve">ПОДВЕДЕНИЕ ИТОГОВ </w:t>
      </w:r>
    </w:p>
    <w:p w:rsidR="00096865" w:rsidRPr="000D005F" w:rsidRDefault="00FD2748" w:rsidP="00B46D58">
      <w:pPr>
        <w:pStyle w:val="23"/>
        <w:widowControl w:val="0"/>
        <w:tabs>
          <w:tab w:val="left" w:pos="1134"/>
        </w:tabs>
        <w:spacing w:after="160" w:line="240" w:lineRule="auto"/>
        <w:ind w:firstLine="567"/>
        <w:rPr>
          <w:rFonts w:ascii="Arial Unicode" w:hAnsi="Arial Unicode" w:cs="Tahoma"/>
        </w:rPr>
      </w:pPr>
      <w:r w:rsidRPr="000D005F">
        <w:rPr>
          <w:rFonts w:ascii="Arial Unicode" w:hAnsi="Arial Unicode"/>
        </w:rPr>
        <w:t>8.1</w:t>
      </w:r>
      <w:r w:rsidR="00D07367" w:rsidRPr="000D005F">
        <w:rPr>
          <w:rFonts w:ascii="Arial Unicode" w:hAnsi="Arial Unicode"/>
        </w:rPr>
        <w:t>.</w:t>
      </w:r>
      <w:r w:rsidR="00D07367" w:rsidRPr="000D005F">
        <w:rPr>
          <w:rFonts w:ascii="Arial Unicode" w:hAnsi="Arial Unicode"/>
        </w:rPr>
        <w:tab/>
      </w:r>
      <w:r w:rsidRPr="000D005F">
        <w:rPr>
          <w:rFonts w:ascii="Arial Unicode" w:hAnsi="Arial Unicode"/>
        </w:rPr>
        <w:t xml:space="preserve">Вскрытие заявок произойдет посредством системы на </w:t>
      </w:r>
      <w:r w:rsidR="00417ABB" w:rsidRPr="00417ABB">
        <w:rPr>
          <w:rFonts w:ascii="Arial Unicode" w:hAnsi="Arial Unicode"/>
          <w:b/>
          <w:color w:val="C00000"/>
          <w:highlight w:val="yellow"/>
        </w:rPr>
        <w:t>26</w:t>
      </w:r>
      <w:r w:rsidR="00417ABB">
        <w:rPr>
          <w:rFonts w:ascii="Arial Unicode" w:hAnsi="Arial Unicode"/>
          <w:b/>
          <w:color w:val="C00000"/>
          <w:highlight w:val="yellow"/>
        </w:rPr>
        <w:t>.1</w:t>
      </w:r>
      <w:r w:rsidR="00417ABB" w:rsidRPr="00417ABB">
        <w:rPr>
          <w:rFonts w:ascii="Arial Unicode" w:hAnsi="Arial Unicode"/>
          <w:b/>
          <w:color w:val="C00000"/>
          <w:highlight w:val="yellow"/>
        </w:rPr>
        <w:t>1</w:t>
      </w:r>
      <w:r w:rsidR="00417ABB">
        <w:rPr>
          <w:rFonts w:ascii="Arial Unicode" w:hAnsi="Arial Unicode"/>
          <w:b/>
          <w:color w:val="C00000"/>
          <w:highlight w:val="yellow"/>
        </w:rPr>
        <w:t>.2025г часов 1</w:t>
      </w:r>
      <w:r w:rsidR="004B1D72" w:rsidRPr="004B1D72">
        <w:rPr>
          <w:rFonts w:ascii="Arial Unicode" w:hAnsi="Arial Unicode"/>
          <w:b/>
          <w:color w:val="C00000"/>
          <w:highlight w:val="yellow"/>
        </w:rPr>
        <w:t>5</w:t>
      </w:r>
      <w:r w:rsidR="003E1BE7" w:rsidRPr="000D005F">
        <w:rPr>
          <w:rFonts w:ascii="Arial Unicode" w:hAnsi="Arial Unicode"/>
          <w:b/>
          <w:color w:val="C00000"/>
          <w:highlight w:val="yellow"/>
        </w:rPr>
        <w:t>.</w:t>
      </w:r>
      <w:r w:rsidR="003E1BE7" w:rsidRPr="000D005F">
        <w:rPr>
          <w:rFonts w:ascii="Arial Unicode" w:hAnsi="Arial Unicode"/>
          <w:b/>
          <w:color w:val="C00000"/>
          <w:highlight w:val="yellow"/>
          <w:vertAlign w:val="superscript"/>
        </w:rPr>
        <w:t xml:space="preserve">00 </w:t>
      </w:r>
      <w:r w:rsidR="003E1BE7" w:rsidRPr="000D005F">
        <w:rPr>
          <w:rFonts w:ascii="Arial Unicode" w:hAnsi="Arial Unicode"/>
          <w:b/>
          <w:color w:val="C00000"/>
          <w:highlight w:val="yellow"/>
        </w:rPr>
        <w:t>7</w:t>
      </w:r>
      <w:r w:rsidRPr="000D005F">
        <w:rPr>
          <w:rFonts w:ascii="Arial Unicode" w:hAnsi="Arial Unicode"/>
          <w:highlight w:val="yellow"/>
        </w:rPr>
        <w:t>-</w:t>
      </w:r>
      <w:r w:rsidRPr="000D005F">
        <w:rPr>
          <w:rFonts w:ascii="Arial Unicode" w:hAnsi="Arial Unicode"/>
        </w:rPr>
        <w:t xml:space="preserve">ый день в "час вскрытия" со дня опубликования в системе объявления и приглашения на настоящую процедуру. </w:t>
      </w:r>
    </w:p>
    <w:p w:rsidR="00ED6836" w:rsidRPr="000D005F" w:rsidRDefault="009B6D58" w:rsidP="00B46D58">
      <w:pPr>
        <w:widowControl w:val="0"/>
        <w:spacing w:after="160"/>
        <w:ind w:firstLine="567"/>
        <w:jc w:val="both"/>
        <w:rPr>
          <w:rFonts w:ascii="Arial Unicode" w:hAnsi="Arial Unicode" w:cs="Sylfaen"/>
          <w:sz w:val="20"/>
          <w:szCs w:val="20"/>
        </w:rPr>
      </w:pPr>
      <w:r w:rsidRPr="000D005F">
        <w:rPr>
          <w:rFonts w:ascii="Arial Unicode" w:hAnsi="Arial Unicode"/>
          <w:sz w:val="20"/>
          <w:szCs w:val="20"/>
        </w:rPr>
        <w:t>На заседании по вскрытию</w:t>
      </w:r>
      <w:r w:rsidR="001F2926" w:rsidRPr="000D005F">
        <w:rPr>
          <w:rFonts w:ascii="Arial Unicode" w:hAnsi="Arial Unicode"/>
          <w:sz w:val="20"/>
          <w:szCs w:val="20"/>
        </w:rPr>
        <w:t xml:space="preserve"> и оценке</w:t>
      </w:r>
      <w:r w:rsidRPr="000D005F">
        <w:rPr>
          <w:rFonts w:ascii="Arial Unicode" w:hAnsi="Arial Unicode"/>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0D005F">
        <w:rPr>
          <w:rFonts w:ascii="Arial Unicode" w:hAnsi="Arial Unicode"/>
          <w:sz w:val="20"/>
          <w:szCs w:val="20"/>
        </w:rPr>
        <w:t xml:space="preserve"> закупки</w:t>
      </w:r>
      <w:r w:rsidRPr="000D005F">
        <w:rPr>
          <w:rFonts w:ascii="Arial Unicode" w:hAnsi="Arial Unicode"/>
          <w:sz w:val="20"/>
          <w:szCs w:val="20"/>
        </w:rPr>
        <w:t xml:space="preserve">на закупаемые в рамках настоящей процедуры </w:t>
      </w:r>
      <w:r w:rsidR="00BF7B09" w:rsidRPr="000D005F">
        <w:rPr>
          <w:rFonts w:ascii="Arial Unicode" w:hAnsi="Arial Unicode"/>
          <w:sz w:val="20"/>
          <w:szCs w:val="20"/>
        </w:rPr>
        <w:t>работы</w:t>
      </w:r>
      <w:r w:rsidRPr="000D005F">
        <w:rPr>
          <w:rFonts w:ascii="Arial Unicode" w:hAnsi="Arial Unicode"/>
          <w:sz w:val="20"/>
          <w:szCs w:val="20"/>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0D005F" w:rsidRDefault="00ED6836" w:rsidP="00B46D58">
      <w:pPr>
        <w:widowControl w:val="0"/>
        <w:spacing w:after="160"/>
        <w:ind w:firstLine="567"/>
        <w:jc w:val="both"/>
        <w:rPr>
          <w:rFonts w:ascii="Arial Unicode" w:hAnsi="Arial Unicode" w:cs="Sylfaen"/>
          <w:sz w:val="20"/>
          <w:szCs w:val="20"/>
        </w:rPr>
      </w:pPr>
      <w:r w:rsidRPr="000D005F">
        <w:rPr>
          <w:rFonts w:ascii="Arial Unicode" w:hAnsi="Arial Unicode"/>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D005F">
        <w:rPr>
          <w:rFonts w:ascii="Arial Unicode" w:hAnsi="Arial Unicode"/>
          <w:sz w:val="20"/>
          <w:szCs w:val="20"/>
        </w:rPr>
        <w:t>—</w:t>
      </w:r>
      <w:r w:rsidRPr="000D005F">
        <w:rPr>
          <w:rFonts w:ascii="Arial Unicode" w:hAnsi="Arial Unicode"/>
          <w:sz w:val="20"/>
          <w:szCs w:val="20"/>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0D005F" w:rsidRDefault="00FD274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8.2.</w:t>
      </w:r>
      <w:r w:rsidR="00D07367" w:rsidRPr="000D005F">
        <w:rPr>
          <w:rFonts w:ascii="Arial Unicode" w:hAnsi="Arial Unicode"/>
          <w:sz w:val="20"/>
          <w:szCs w:val="20"/>
        </w:rPr>
        <w:tab/>
      </w:r>
      <w:r w:rsidRPr="000D005F">
        <w:rPr>
          <w:rFonts w:ascii="Arial Unicode" w:hAnsi="Arial Unicode"/>
          <w:sz w:val="20"/>
          <w:szCs w:val="20"/>
        </w:rPr>
        <w:t xml:space="preserve">Заявки оцениваются в порядке, установленном настоящим приглашением. </w:t>
      </w:r>
    </w:p>
    <w:p w:rsidR="002A665D" w:rsidRPr="000D005F" w:rsidRDefault="00CF34DE" w:rsidP="00B46D58">
      <w:pPr>
        <w:widowControl w:val="0"/>
        <w:spacing w:after="160"/>
        <w:ind w:firstLine="567"/>
        <w:jc w:val="both"/>
        <w:rPr>
          <w:rFonts w:ascii="Arial Unicode" w:hAnsi="Arial Unicode"/>
          <w:sz w:val="20"/>
          <w:szCs w:val="20"/>
        </w:rPr>
      </w:pPr>
      <w:r w:rsidRPr="000D005F">
        <w:rPr>
          <w:rFonts w:ascii="Arial Unicode" w:hAnsi="Arial Unicode"/>
          <w:sz w:val="20"/>
          <w:szCs w:val="20"/>
        </w:rPr>
        <w:t>Е</w:t>
      </w:r>
      <w:r w:rsidR="00CA7C54" w:rsidRPr="000D005F">
        <w:rPr>
          <w:rFonts w:ascii="Arial Unicode" w:hAnsi="Arial Unicode"/>
          <w:sz w:val="20"/>
          <w:szCs w:val="20"/>
        </w:rPr>
        <w:t xml:space="preserve">сли количество лотов </w:t>
      </w:r>
      <w:r w:rsidR="00D42D33" w:rsidRPr="000D005F">
        <w:rPr>
          <w:rFonts w:ascii="Arial Unicode" w:hAnsi="Arial Unicode"/>
          <w:sz w:val="20"/>
          <w:szCs w:val="20"/>
        </w:rPr>
        <w:t xml:space="preserve">в </w:t>
      </w:r>
      <w:r w:rsidR="00CA7C54" w:rsidRPr="000D005F">
        <w:rPr>
          <w:rFonts w:ascii="Arial Unicode" w:hAnsi="Arial Unicode"/>
          <w:sz w:val="20"/>
          <w:szCs w:val="20"/>
        </w:rPr>
        <w:t>процедур</w:t>
      </w:r>
      <w:r w:rsidR="00D42D33" w:rsidRPr="000D005F">
        <w:rPr>
          <w:rFonts w:ascii="Arial Unicode" w:hAnsi="Arial Unicode"/>
          <w:sz w:val="20"/>
          <w:szCs w:val="20"/>
        </w:rPr>
        <w:t>е</w:t>
      </w:r>
      <w:r w:rsidR="00CA7C54" w:rsidRPr="000D005F">
        <w:rPr>
          <w:rFonts w:ascii="Arial Unicode" w:hAnsi="Arial Unicode"/>
          <w:sz w:val="20"/>
          <w:szCs w:val="20"/>
        </w:rPr>
        <w:t xml:space="preserve"> закупок не превышает семдесять пять</w:t>
      </w:r>
      <w:r w:rsidRPr="000D005F">
        <w:rPr>
          <w:rFonts w:ascii="Arial Unicode" w:hAnsi="Arial Unicode"/>
          <w:sz w:val="20"/>
          <w:szCs w:val="20"/>
        </w:rPr>
        <w:t xml:space="preserve"> лотов</w:t>
      </w:r>
      <w:r w:rsidR="00CA7C54" w:rsidRPr="000D005F">
        <w:rPr>
          <w:rFonts w:ascii="Arial Unicode" w:hAnsi="Arial Unicode"/>
          <w:sz w:val="20"/>
          <w:szCs w:val="20"/>
        </w:rPr>
        <w:t xml:space="preserve">- оценка </w:t>
      </w:r>
      <w:r w:rsidR="009A796C" w:rsidRPr="000D005F">
        <w:rPr>
          <w:rFonts w:ascii="Arial Unicode" w:hAnsi="Arial Unicode"/>
          <w:sz w:val="20"/>
          <w:szCs w:val="20"/>
        </w:rPr>
        <w:t xml:space="preserve">заявок осуществляется в течение </w:t>
      </w:r>
      <w:r w:rsidR="0082522B" w:rsidRPr="000D005F">
        <w:rPr>
          <w:rFonts w:ascii="Arial Unicode" w:hAnsi="Arial Unicode"/>
          <w:sz w:val="20"/>
          <w:szCs w:val="20"/>
        </w:rPr>
        <w:t>пятнадцати</w:t>
      </w:r>
      <w:r w:rsidR="009A796C" w:rsidRPr="000D005F">
        <w:rPr>
          <w:rFonts w:ascii="Arial Unicode" w:hAnsi="Arial Unicode"/>
          <w:sz w:val="20"/>
          <w:szCs w:val="20"/>
        </w:rPr>
        <w:t>рабочих дней со дня истечения окончательного срока их подачи, а</w:t>
      </w:r>
      <w:r w:rsidR="00CA7C54" w:rsidRPr="000D005F">
        <w:rPr>
          <w:rFonts w:ascii="Arial Unicode" w:hAnsi="Arial Unicode"/>
          <w:sz w:val="20"/>
          <w:szCs w:val="20"/>
        </w:rPr>
        <w:t xml:space="preserve"> при превышении-</w:t>
      </w:r>
      <w:r w:rsidR="009A796C" w:rsidRPr="000D005F">
        <w:rPr>
          <w:rFonts w:ascii="Arial Unicode" w:hAnsi="Arial Unicode"/>
          <w:sz w:val="20"/>
          <w:szCs w:val="20"/>
        </w:rPr>
        <w:t xml:space="preserve"> в течение </w:t>
      </w:r>
      <w:r w:rsidR="00196A56" w:rsidRPr="000D005F">
        <w:rPr>
          <w:rFonts w:ascii="Arial Unicode" w:hAnsi="Arial Unicode"/>
          <w:sz w:val="20"/>
          <w:szCs w:val="20"/>
        </w:rPr>
        <w:t xml:space="preserve">двадцати </w:t>
      </w:r>
      <w:r w:rsidR="009A796C" w:rsidRPr="000D005F">
        <w:rPr>
          <w:rFonts w:ascii="Arial Unicode" w:hAnsi="Arial Unicode"/>
          <w:sz w:val="20"/>
          <w:szCs w:val="20"/>
        </w:rPr>
        <w:t>рабочих дней.</w:t>
      </w:r>
    </w:p>
    <w:p w:rsidR="00ED6836" w:rsidRPr="000D005F" w:rsidRDefault="00745561" w:rsidP="00B46D58">
      <w:pPr>
        <w:widowControl w:val="0"/>
        <w:spacing w:after="160"/>
        <w:ind w:firstLine="567"/>
        <w:jc w:val="both"/>
        <w:rPr>
          <w:rFonts w:ascii="Arial Unicode" w:hAnsi="Arial Unicode" w:cs="Sylfaen"/>
          <w:sz w:val="20"/>
          <w:szCs w:val="20"/>
        </w:rPr>
      </w:pPr>
      <w:r w:rsidRPr="000D005F">
        <w:rPr>
          <w:rFonts w:ascii="Arial Unicode" w:hAnsi="Arial Unicode"/>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0D005F">
        <w:rPr>
          <w:rFonts w:ascii="Arial Unicode" w:hAnsi="Arial Unicode"/>
          <w:sz w:val="20"/>
          <w:szCs w:val="20"/>
        </w:rPr>
        <w:lastRenderedPageBreak/>
        <w:t>неудовлетворительные и отклоняются. При этом, на заседании по вскрытию</w:t>
      </w:r>
      <w:r w:rsidR="00550A62" w:rsidRPr="000D005F">
        <w:rPr>
          <w:rFonts w:ascii="Arial Unicode" w:hAnsi="Arial Unicode"/>
          <w:sz w:val="20"/>
          <w:szCs w:val="20"/>
        </w:rPr>
        <w:t xml:space="preserve"> и оценке </w:t>
      </w:r>
      <w:r w:rsidRPr="000D005F">
        <w:rPr>
          <w:rFonts w:ascii="Arial Unicode" w:hAnsi="Arial Unicode"/>
          <w:sz w:val="20"/>
          <w:szCs w:val="20"/>
        </w:rPr>
        <w:t>заявок комиссия отклоняет те заявки, в которых отсутствуют ценовое предложение</w:t>
      </w:r>
      <w:r w:rsidR="007F44EE" w:rsidRPr="000D005F">
        <w:rPr>
          <w:rFonts w:ascii="Arial Unicode" w:hAnsi="Arial Unicode"/>
          <w:sz w:val="20"/>
          <w:szCs w:val="20"/>
        </w:rPr>
        <w:t xml:space="preserve"> и/или обеспечение заявкиили </w:t>
      </w:r>
      <w:r w:rsidRPr="000D005F">
        <w:rPr>
          <w:rFonts w:ascii="Arial Unicode" w:hAnsi="Arial Unicode"/>
          <w:sz w:val="20"/>
          <w:szCs w:val="20"/>
        </w:rPr>
        <w:t>которые не соответствуют требованиям приглашения</w:t>
      </w:r>
      <w:r w:rsidR="00550A62" w:rsidRPr="000D005F">
        <w:rPr>
          <w:rFonts w:ascii="Arial Unicode" w:hAnsi="Arial Unicode"/>
          <w:sz w:val="20"/>
          <w:szCs w:val="20"/>
        </w:rPr>
        <w:t>, за исключением случая, установленного пунктом 8.9 части 1 настоящего приглашения</w:t>
      </w:r>
      <w:r w:rsidRPr="000D005F">
        <w:rPr>
          <w:rFonts w:ascii="Arial Unicode" w:hAnsi="Arial Unicode"/>
          <w:sz w:val="20"/>
          <w:szCs w:val="20"/>
        </w:rPr>
        <w:t>.</w:t>
      </w:r>
    </w:p>
    <w:p w:rsidR="00096865" w:rsidRPr="000D005F" w:rsidRDefault="00FD274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8.3.</w:t>
      </w:r>
      <w:r w:rsidR="00D07367" w:rsidRPr="000D005F">
        <w:rPr>
          <w:rFonts w:ascii="Arial Unicode" w:hAnsi="Arial Unicode"/>
          <w:sz w:val="20"/>
        </w:rPr>
        <w:tab/>
      </w:r>
      <w:r w:rsidRPr="000D005F">
        <w:rPr>
          <w:rFonts w:ascii="Arial Unicode" w:hAnsi="Arial Unicode"/>
          <w:sz w:val="20"/>
        </w:rPr>
        <w:t xml:space="preserve">С целью определения </w:t>
      </w:r>
      <w:r w:rsidR="00D22CBB" w:rsidRPr="000D005F">
        <w:rPr>
          <w:rFonts w:ascii="Arial Unicode" w:hAnsi="Arial Unicode"/>
          <w:sz w:val="20"/>
        </w:rPr>
        <w:t>отобранного</w:t>
      </w:r>
      <w:r w:rsidR="003F64C5" w:rsidRPr="000D005F">
        <w:rPr>
          <w:rFonts w:ascii="Arial Unicode" w:hAnsi="Arial Unicode"/>
          <w:sz w:val="20"/>
        </w:rPr>
        <w:t xml:space="preserve"> или непризнанны</w:t>
      </w:r>
      <w:r w:rsidR="00E733B9" w:rsidRPr="000D005F">
        <w:rPr>
          <w:rFonts w:ascii="Arial Unicode" w:hAnsi="Arial Unicode"/>
          <w:sz w:val="20"/>
        </w:rPr>
        <w:t>х</w:t>
      </w:r>
      <w:r w:rsidR="003F64C5" w:rsidRPr="000D005F">
        <w:rPr>
          <w:rFonts w:ascii="Arial Unicode" w:hAnsi="Arial Unicode"/>
          <w:sz w:val="20"/>
        </w:rPr>
        <w:t xml:space="preserve">таковыми </w:t>
      </w:r>
      <w:r w:rsidR="00D42D33" w:rsidRPr="000D005F">
        <w:rPr>
          <w:rFonts w:ascii="Arial Unicode" w:hAnsi="Arial Unicode"/>
          <w:sz w:val="20"/>
        </w:rPr>
        <w:t>участников</w:t>
      </w:r>
      <w:r w:rsidRPr="000D005F">
        <w:rPr>
          <w:rFonts w:ascii="Arial Unicode" w:hAnsi="Arial Unicode"/>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0D005F" w:rsidRDefault="00FD2748" w:rsidP="00B46D58">
      <w:pPr>
        <w:pStyle w:val="23"/>
        <w:widowControl w:val="0"/>
        <w:tabs>
          <w:tab w:val="left" w:pos="1134"/>
        </w:tabs>
        <w:spacing w:after="160" w:line="240" w:lineRule="auto"/>
        <w:ind w:firstLine="567"/>
        <w:rPr>
          <w:rFonts w:ascii="Arial Unicode" w:hAnsi="Arial Unicode" w:cs="Sylfaen"/>
        </w:rPr>
      </w:pPr>
      <w:r w:rsidRPr="000D005F">
        <w:rPr>
          <w:rFonts w:ascii="Arial Unicode" w:hAnsi="Arial Unicode"/>
        </w:rPr>
        <w:t>8.4</w:t>
      </w:r>
      <w:r w:rsidR="00D07367" w:rsidRPr="000D005F">
        <w:rPr>
          <w:rFonts w:ascii="Arial Unicode" w:hAnsi="Arial Unicode"/>
        </w:rPr>
        <w:t>.</w:t>
      </w:r>
      <w:r w:rsidR="00D07367" w:rsidRPr="000D005F">
        <w:rPr>
          <w:rFonts w:ascii="Arial Unicode" w:hAnsi="Arial Unicode"/>
        </w:rPr>
        <w:tab/>
      </w:r>
      <w:r w:rsidR="00D22CBB" w:rsidRPr="000D005F">
        <w:rPr>
          <w:rFonts w:ascii="Arial Unicode" w:hAnsi="Arial Unicode"/>
        </w:rPr>
        <w:t>Отобранный у</w:t>
      </w:r>
      <w:r w:rsidRPr="000D005F">
        <w:rPr>
          <w:rFonts w:ascii="Arial Unicode" w:hAnsi="Arial Unicode"/>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D005F">
        <w:rPr>
          <w:rFonts w:ascii="Arial Unicode" w:hAnsi="Arial Unicode"/>
        </w:rPr>
        <w:t>отобранного</w:t>
      </w:r>
      <w:r w:rsidR="0066621D" w:rsidRPr="000D005F">
        <w:rPr>
          <w:rFonts w:ascii="Arial Unicode" w:hAnsi="Arial Unicode"/>
        </w:rPr>
        <w:t xml:space="preserve"> у</w:t>
      </w:r>
      <w:r w:rsidR="00E71C07" w:rsidRPr="000D005F">
        <w:rPr>
          <w:rFonts w:ascii="Arial Unicode" w:hAnsi="Arial Unicode"/>
        </w:rPr>
        <w:t>и</w:t>
      </w:r>
      <w:r w:rsidR="003F64C5" w:rsidRPr="000D005F">
        <w:rPr>
          <w:rFonts w:ascii="Arial Unicode" w:hAnsi="Arial Unicode"/>
        </w:rPr>
        <w:t xml:space="preserve"> непризнанны</w:t>
      </w:r>
      <w:r w:rsidR="00C72668" w:rsidRPr="000D005F">
        <w:rPr>
          <w:rFonts w:ascii="Arial Unicode" w:hAnsi="Arial Unicode"/>
        </w:rPr>
        <w:t>х</w:t>
      </w:r>
      <w:r w:rsidR="003F64C5" w:rsidRPr="000D005F">
        <w:rPr>
          <w:rFonts w:ascii="Arial Unicode" w:hAnsi="Arial Unicode"/>
        </w:rPr>
        <w:t xml:space="preserve"> таковыми участников</w:t>
      </w:r>
      <w:r w:rsidRPr="000D005F">
        <w:rPr>
          <w:rFonts w:ascii="Arial Unicode" w:hAnsi="Arial Unicode"/>
        </w:rPr>
        <w:t xml:space="preserve"> оценка и сравнение ценовых предложений осуществляются без </w:t>
      </w:r>
      <w:r w:rsidR="0059577A" w:rsidRPr="000D005F">
        <w:rPr>
          <w:rFonts w:ascii="Arial Unicode" w:hAnsi="Arial Unicode"/>
        </w:rPr>
        <w:t>учета</w:t>
      </w:r>
      <w:r w:rsidRPr="000D005F">
        <w:rPr>
          <w:rFonts w:ascii="Arial Unicode" w:hAnsi="Arial Unicode"/>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0D005F" w:rsidRDefault="00FD2748" w:rsidP="00B46D58">
      <w:pPr>
        <w:pStyle w:val="a3"/>
        <w:widowControl w:val="0"/>
        <w:tabs>
          <w:tab w:val="left" w:pos="1134"/>
        </w:tabs>
        <w:spacing w:after="160" w:line="240" w:lineRule="auto"/>
        <w:ind w:firstLine="567"/>
        <w:rPr>
          <w:rFonts w:ascii="Arial Unicode" w:hAnsi="Arial Unicode" w:cs="Sylfaen"/>
          <w:i w:val="0"/>
        </w:rPr>
      </w:pPr>
      <w:r w:rsidRPr="000D005F">
        <w:rPr>
          <w:rFonts w:ascii="Arial Unicode" w:hAnsi="Arial Unicode"/>
          <w:i w:val="0"/>
        </w:rPr>
        <w:t>8.5</w:t>
      </w:r>
      <w:r w:rsidR="00644850" w:rsidRPr="000D005F">
        <w:rPr>
          <w:rFonts w:ascii="Arial Unicode" w:hAnsi="Arial Unicode"/>
          <w:i w:val="0"/>
        </w:rPr>
        <w:t>.</w:t>
      </w:r>
      <w:r w:rsidR="00644850" w:rsidRPr="000D005F">
        <w:rPr>
          <w:rFonts w:ascii="Arial Unicode" w:hAnsi="Arial Unicode"/>
          <w:i w:val="0"/>
        </w:rPr>
        <w:tab/>
      </w:r>
      <w:r w:rsidRPr="000D005F">
        <w:rPr>
          <w:rFonts w:ascii="Arial Unicode" w:hAnsi="Arial Unicode"/>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0D005F">
        <w:rPr>
          <w:rFonts w:ascii="Arial Unicode" w:hAnsi="Arial Unicode"/>
          <w:i w:val="0"/>
        </w:rPr>
        <w:t>_____</w:t>
      </w:r>
      <w:r w:rsidR="00A01157" w:rsidRPr="000D005F">
        <w:rPr>
          <w:rFonts w:ascii="Arial Unicode" w:hAnsi="Arial Unicode"/>
          <w:i w:val="0"/>
        </w:rPr>
        <w:t>_________</w:t>
      </w:r>
      <w:r w:rsidR="00644850" w:rsidRPr="000D005F">
        <w:rPr>
          <w:rFonts w:ascii="Arial Unicode" w:hAnsi="Arial Unicode"/>
          <w:i w:val="0"/>
        </w:rPr>
        <w:t>_______</w:t>
      </w:r>
      <w:r w:rsidR="00D42D33" w:rsidRPr="000D005F">
        <w:rPr>
          <w:rStyle w:val="af6"/>
          <w:rFonts w:ascii="Arial Unicode" w:hAnsi="Arial Unicode"/>
          <w:i w:val="0"/>
        </w:rPr>
        <w:footnoteReference w:customMarkFollows="1" w:id="9"/>
        <w:t>11</w:t>
      </w:r>
      <w:r w:rsidR="00A01157" w:rsidRPr="000D005F">
        <w:rPr>
          <w:rFonts w:ascii="Arial Unicode" w:hAnsi="Arial Unicode"/>
          <w:i w:val="0"/>
        </w:rPr>
        <w:t>.</w:t>
      </w:r>
    </w:p>
    <w:p w:rsidR="009B6D58" w:rsidRPr="000D005F" w:rsidRDefault="00FD274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8.</w:t>
      </w:r>
      <w:r w:rsidR="0076159E" w:rsidRPr="000D005F">
        <w:rPr>
          <w:rFonts w:ascii="Arial Unicode" w:hAnsi="Arial Unicode"/>
          <w:sz w:val="20"/>
        </w:rPr>
        <w:t>6</w:t>
      </w:r>
      <w:r w:rsidRPr="000D005F">
        <w:rPr>
          <w:rFonts w:ascii="Arial Unicode" w:hAnsi="Arial Unicode"/>
          <w:sz w:val="20"/>
        </w:rPr>
        <w:t>.</w:t>
      </w:r>
      <w:r w:rsidR="00644850" w:rsidRPr="000D005F">
        <w:rPr>
          <w:rFonts w:ascii="Arial Unicode" w:hAnsi="Arial Unicode"/>
          <w:sz w:val="20"/>
        </w:rPr>
        <w:tab/>
      </w:r>
      <w:r w:rsidRPr="000D005F">
        <w:rPr>
          <w:rFonts w:ascii="Arial Unicode" w:hAnsi="Arial Unicode"/>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D005F">
        <w:rPr>
          <w:rFonts w:ascii="Arial Unicode" w:hAnsi="Arial Unicode"/>
          <w:sz w:val="20"/>
        </w:rPr>
        <w:t>отобранного</w:t>
      </w:r>
      <w:r w:rsidR="00970000" w:rsidRPr="000D005F">
        <w:rPr>
          <w:rFonts w:ascii="Arial Unicode" w:hAnsi="Arial Unicode"/>
          <w:sz w:val="20"/>
        </w:rPr>
        <w:t xml:space="preserve"> участника</w:t>
      </w:r>
      <w:r w:rsidR="00A00A1F" w:rsidRPr="000D005F">
        <w:rPr>
          <w:rFonts w:ascii="Arial Unicode" w:hAnsi="Arial Unicode"/>
          <w:sz w:val="20"/>
        </w:rPr>
        <w:t xml:space="preserve"> и </w:t>
      </w:r>
      <w:r w:rsidRPr="000D005F">
        <w:rPr>
          <w:rFonts w:ascii="Arial Unicode" w:hAnsi="Arial Unicode"/>
          <w:sz w:val="20"/>
        </w:rPr>
        <w:t>участников</w:t>
      </w:r>
      <w:r w:rsidR="00430296" w:rsidRPr="000D005F">
        <w:rPr>
          <w:rFonts w:ascii="Arial Unicode" w:hAnsi="Arial Unicode"/>
          <w:sz w:val="20"/>
        </w:rPr>
        <w:t xml:space="preserve"> непризнанны</w:t>
      </w:r>
      <w:r w:rsidR="00E42A80" w:rsidRPr="000D005F">
        <w:rPr>
          <w:rFonts w:ascii="Arial Unicode" w:hAnsi="Arial Unicode"/>
          <w:sz w:val="20"/>
        </w:rPr>
        <w:t>х</w:t>
      </w:r>
      <w:r w:rsidR="00430296" w:rsidRPr="000D005F">
        <w:rPr>
          <w:rFonts w:ascii="Arial Unicode" w:hAnsi="Arial Unicode"/>
          <w:sz w:val="20"/>
        </w:rPr>
        <w:t xml:space="preserve"> таковыми</w:t>
      </w:r>
      <w:r w:rsidRPr="000D005F">
        <w:rPr>
          <w:rFonts w:ascii="Arial Unicode" w:hAnsi="Arial Unicode"/>
          <w:sz w:val="20"/>
        </w:rPr>
        <w:t xml:space="preserve">. </w:t>
      </w:r>
      <w:r w:rsidR="00F5168A" w:rsidRPr="000D005F">
        <w:rPr>
          <w:rFonts w:ascii="Arial Unicode" w:hAnsi="Arial Unicode"/>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0D005F">
        <w:rPr>
          <w:rFonts w:ascii="Arial Unicode" w:hAnsi="Arial Unicode"/>
          <w:sz w:val="20"/>
        </w:rPr>
        <w:t>приглашения</w:t>
      </w:r>
      <w:r w:rsidR="005A3D17" w:rsidRPr="000D005F">
        <w:rPr>
          <w:rFonts w:ascii="Arial Unicode" w:hAnsi="Arial Unicode"/>
          <w:sz w:val="20"/>
        </w:rPr>
        <w:t>.</w:t>
      </w:r>
      <w:r w:rsidRPr="000D005F">
        <w:rPr>
          <w:rFonts w:ascii="Arial Unicode" w:hAnsi="Arial Unicode"/>
          <w:sz w:val="20"/>
        </w:rPr>
        <w:t>При равенстве предложенных наименьших цен</w:t>
      </w:r>
      <w:r w:rsidR="00186559" w:rsidRPr="000D005F">
        <w:rPr>
          <w:rFonts w:ascii="Arial Unicode" w:hAnsi="Arial Unicode"/>
          <w:sz w:val="20"/>
        </w:rPr>
        <w:t>:</w:t>
      </w:r>
    </w:p>
    <w:p w:rsidR="009B6D58" w:rsidRPr="000D005F" w:rsidRDefault="009B6D5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а.</w:t>
      </w:r>
      <w:r w:rsidR="00186559" w:rsidRPr="000D005F">
        <w:rPr>
          <w:rFonts w:ascii="Arial Unicode" w:hAnsi="Arial Unicode"/>
          <w:sz w:val="20"/>
        </w:rPr>
        <w:tab/>
      </w:r>
      <w:r w:rsidRPr="000D005F">
        <w:rPr>
          <w:rFonts w:ascii="Arial Unicode" w:hAnsi="Arial Unicode"/>
          <w:sz w:val="20"/>
        </w:rPr>
        <w:t>для определения</w:t>
      </w:r>
      <w:r w:rsidR="005F09CE" w:rsidRPr="000D005F">
        <w:rPr>
          <w:rFonts w:ascii="Arial Unicode" w:hAnsi="Arial Unicode"/>
          <w:sz w:val="20"/>
        </w:rPr>
        <w:t xml:space="preserve"> отобранногои</w:t>
      </w:r>
      <w:r w:rsidR="00E42A80" w:rsidRPr="000D005F">
        <w:rPr>
          <w:rFonts w:ascii="Arial Unicode" w:hAnsi="Arial Unicode"/>
          <w:sz w:val="20"/>
        </w:rPr>
        <w:t>непризнанных таковыми</w:t>
      </w:r>
      <w:r w:rsidR="00A46A54" w:rsidRPr="000D005F">
        <w:rPr>
          <w:rFonts w:ascii="Arial Unicode" w:hAnsi="Arial Unicode"/>
          <w:sz w:val="20"/>
        </w:rPr>
        <w:t xml:space="preserve"> участников</w:t>
      </w:r>
      <w:r w:rsidRPr="000D005F">
        <w:rPr>
          <w:rFonts w:ascii="Arial Unicode" w:hAnsi="Arial Unicode"/>
          <w:sz w:val="20"/>
        </w:rPr>
        <w:t xml:space="preserve">, </w:t>
      </w:r>
      <w:r w:rsidR="005A3362" w:rsidRPr="000D005F">
        <w:rPr>
          <w:rFonts w:ascii="Arial Unicode" w:hAnsi="Arial Unicode"/>
          <w:sz w:val="20"/>
        </w:rPr>
        <w:t xml:space="preserve">на  заседаниии комиссии с предложившими равные цены участниками, </w:t>
      </w:r>
      <w:r w:rsidRPr="000D005F">
        <w:rPr>
          <w:rFonts w:ascii="Arial Unicode" w:hAnsi="Arial Unicode"/>
          <w:sz w:val="20"/>
        </w:rPr>
        <w:t xml:space="preserve">проводятся одновременные переговоры, если </w:t>
      </w:r>
      <w:r w:rsidR="005A3362" w:rsidRPr="000D005F">
        <w:rPr>
          <w:rFonts w:ascii="Arial Unicode" w:hAnsi="Arial Unicode"/>
          <w:sz w:val="20"/>
        </w:rPr>
        <w:t>эти</w:t>
      </w:r>
      <w:r w:rsidRPr="000D005F">
        <w:rPr>
          <w:rFonts w:ascii="Arial Unicode" w:hAnsi="Arial Unicode"/>
          <w:sz w:val="20"/>
        </w:rPr>
        <w:t xml:space="preserve"> участники (наделенные соответствующим полномочием представители)</w:t>
      </w:r>
      <w:r w:rsidR="00872A26" w:rsidRPr="000D005F">
        <w:rPr>
          <w:rFonts w:ascii="Arial Unicode" w:hAnsi="Arial Unicode"/>
          <w:sz w:val="20"/>
        </w:rPr>
        <w:t xml:space="preserve"> присутствуют на заседании,</w:t>
      </w:r>
    </w:p>
    <w:p w:rsidR="009B6D58" w:rsidRPr="000D005F" w:rsidRDefault="009B6D5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б.</w:t>
      </w:r>
      <w:r w:rsidR="00186559" w:rsidRPr="000D005F">
        <w:rPr>
          <w:rFonts w:ascii="Arial Unicode" w:hAnsi="Arial Unicode"/>
          <w:sz w:val="20"/>
        </w:rPr>
        <w:tab/>
      </w:r>
      <w:r w:rsidRPr="000D005F">
        <w:rPr>
          <w:rFonts w:ascii="Arial Unicode" w:hAnsi="Arial Unicode"/>
          <w:sz w:val="20"/>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0D005F">
        <w:rPr>
          <w:rFonts w:ascii="Arial Unicode" w:hAnsi="Arial Unicode"/>
          <w:sz w:val="20"/>
        </w:rPr>
        <w:t xml:space="preserve">неавтоматическим уведомлением </w:t>
      </w:r>
      <w:r w:rsidRPr="000D005F">
        <w:rPr>
          <w:rFonts w:ascii="Arial Unicode" w:hAnsi="Arial Unicode"/>
          <w:sz w:val="20"/>
        </w:rPr>
        <w:t xml:space="preserve">одновременно уведомляет </w:t>
      </w:r>
      <w:r w:rsidR="00F41347" w:rsidRPr="000D005F">
        <w:rPr>
          <w:rFonts w:ascii="Arial Unicode" w:hAnsi="Arial Unicode"/>
          <w:sz w:val="20"/>
        </w:rPr>
        <w:t xml:space="preserve">представившими равные цены </w:t>
      </w:r>
      <w:r w:rsidRPr="000D005F">
        <w:rPr>
          <w:rFonts w:ascii="Arial Unicode" w:hAnsi="Arial Unicode"/>
          <w:sz w:val="20"/>
        </w:rPr>
        <w:t>участников</w:t>
      </w:r>
      <w:r w:rsidR="003C3F6A" w:rsidRPr="000D005F">
        <w:rPr>
          <w:rFonts w:ascii="Arial Unicode" w:hAnsi="Arial Unicode"/>
          <w:sz w:val="20"/>
        </w:rPr>
        <w:t xml:space="preserve"> об условиях, продолжительности,</w:t>
      </w:r>
      <w:r w:rsidRPr="000D005F">
        <w:rPr>
          <w:rFonts w:ascii="Arial Unicode" w:hAnsi="Arial Unicode"/>
          <w:sz w:val="20"/>
        </w:rPr>
        <w:t xml:space="preserve"> дате, времени и месте проведения одновременных переговоров по снижению цен,</w:t>
      </w:r>
    </w:p>
    <w:p w:rsidR="009B6D58" w:rsidRPr="000D005F" w:rsidRDefault="009B6D5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в.</w:t>
      </w:r>
      <w:r w:rsidR="00186559" w:rsidRPr="000D005F">
        <w:rPr>
          <w:rFonts w:ascii="Arial Unicode" w:hAnsi="Arial Unicode"/>
          <w:sz w:val="20"/>
        </w:rPr>
        <w:tab/>
      </w:r>
      <w:r w:rsidRPr="000D005F">
        <w:rPr>
          <w:rFonts w:ascii="Arial Unicode" w:hAnsi="Arial Unicode"/>
          <w:sz w:val="20"/>
        </w:rPr>
        <w:t xml:space="preserve">переговоры проводятся не раннее чем на второй и не позднее чем на </w:t>
      </w:r>
      <w:r w:rsidR="00996FDC" w:rsidRPr="000D005F">
        <w:rPr>
          <w:rFonts w:ascii="Arial Unicode" w:hAnsi="Arial Unicode"/>
          <w:sz w:val="20"/>
        </w:rPr>
        <w:t xml:space="preserve">пятый </w:t>
      </w:r>
      <w:r w:rsidRPr="000D005F">
        <w:rPr>
          <w:rFonts w:ascii="Arial Unicode" w:hAnsi="Arial Unicode"/>
          <w:sz w:val="20"/>
        </w:rPr>
        <w:t>рабочий день со дня отправки извещения</w:t>
      </w:r>
      <w:r w:rsidR="00A50C53" w:rsidRPr="000D005F">
        <w:rPr>
          <w:rFonts w:ascii="Arial Unicode" w:hAnsi="Arial Unicode"/>
          <w:sz w:val="20"/>
        </w:rPr>
        <w:t>,</w:t>
      </w:r>
    </w:p>
    <w:p w:rsidR="009B6D58" w:rsidRPr="000D005F" w:rsidRDefault="009B6D58"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sz w:val="20"/>
        </w:rPr>
        <w:t>г.</w:t>
      </w:r>
      <w:r w:rsidR="00186559" w:rsidRPr="000D005F">
        <w:rPr>
          <w:rFonts w:ascii="Arial Unicode" w:hAnsi="Arial Unicode"/>
          <w:sz w:val="20"/>
        </w:rPr>
        <w:tab/>
      </w:r>
      <w:r w:rsidRPr="000D005F">
        <w:rPr>
          <w:rFonts w:ascii="Arial Unicode" w:hAnsi="Arial Unicode"/>
          <w:sz w:val="20"/>
        </w:rPr>
        <w:t xml:space="preserve">представленное на тот момент каждым участником ценовое предложение оглашается для </w:t>
      </w:r>
      <w:r w:rsidR="00121F1F" w:rsidRPr="000D005F">
        <w:rPr>
          <w:rFonts w:ascii="Arial Unicode" w:hAnsi="Arial Unicode"/>
          <w:sz w:val="20"/>
        </w:rPr>
        <w:t>другого участника</w:t>
      </w:r>
      <w:r w:rsidRPr="000D005F">
        <w:rPr>
          <w:rFonts w:ascii="Arial Unicode" w:hAnsi="Arial Unicode"/>
          <w:sz w:val="20"/>
        </w:rPr>
        <w:t>, и до истечения предусмотренного для переговоров окончательного срока участник может пересмотреть свое ценовое предложение,</w:t>
      </w:r>
    </w:p>
    <w:p w:rsidR="00121F1F" w:rsidRPr="000D005F" w:rsidRDefault="009B6D58" w:rsidP="00121F1F">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д.</w:t>
      </w:r>
      <w:r w:rsidR="00186559" w:rsidRPr="000D005F">
        <w:rPr>
          <w:rFonts w:ascii="Arial Unicode" w:hAnsi="Arial Unicode"/>
          <w:sz w:val="20"/>
        </w:rPr>
        <w:tab/>
      </w:r>
      <w:r w:rsidRPr="000D005F">
        <w:rPr>
          <w:rFonts w:ascii="Arial Unicode" w:hAnsi="Arial Unicode"/>
          <w:sz w:val="20"/>
        </w:rPr>
        <w:t xml:space="preserve">на момент истечения установленного для переговоров окончательного срока, по представленным </w:t>
      </w:r>
      <w:r w:rsidR="001D129F" w:rsidRPr="000D005F">
        <w:rPr>
          <w:rFonts w:ascii="Arial Unicode" w:hAnsi="Arial Unicode"/>
          <w:sz w:val="20"/>
        </w:rPr>
        <w:t xml:space="preserve">присутствующим на переговорах </w:t>
      </w:r>
      <w:r w:rsidRPr="000D005F">
        <w:rPr>
          <w:rFonts w:ascii="Arial Unicode" w:hAnsi="Arial Unicode"/>
          <w:sz w:val="20"/>
        </w:rPr>
        <w:t>участникамиценам, определяются и объявляются</w:t>
      </w:r>
      <w:r w:rsidR="00A134CC" w:rsidRPr="000D005F">
        <w:rPr>
          <w:rFonts w:ascii="Arial Unicode" w:hAnsi="Arial Unicode"/>
          <w:sz w:val="20"/>
        </w:rPr>
        <w:t xml:space="preserve"> отобранный и</w:t>
      </w:r>
      <w:r w:rsidR="000B5EDF" w:rsidRPr="000D005F">
        <w:rPr>
          <w:rFonts w:ascii="Arial Unicode" w:hAnsi="Arial Unicode"/>
          <w:sz w:val="20"/>
        </w:rPr>
        <w:t xml:space="preserve">непризнанные таковыми </w:t>
      </w:r>
      <w:r w:rsidRPr="000D005F">
        <w:rPr>
          <w:rFonts w:ascii="Arial Unicode" w:hAnsi="Arial Unicode"/>
          <w:sz w:val="20"/>
        </w:rPr>
        <w:t>участники</w:t>
      </w:r>
      <w:r w:rsidR="00121F1F" w:rsidRPr="000D005F">
        <w:rPr>
          <w:rFonts w:ascii="Arial Unicode" w:hAnsi="Arial Unicode"/>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21F1F" w:rsidRPr="000D005F" w:rsidRDefault="00121F1F" w:rsidP="00121F1F">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sidRPr="000D005F">
        <w:rPr>
          <w:rFonts w:ascii="Arial Unicode" w:hAnsi="Arial Unicode"/>
          <w:sz w:val="20"/>
        </w:rPr>
        <w:t>исполнения работ</w:t>
      </w:r>
      <w:r w:rsidRPr="000D005F">
        <w:rPr>
          <w:rFonts w:ascii="Arial Unicode" w:hAnsi="Arial Unicode"/>
          <w:sz w:val="20"/>
        </w:rPr>
        <w:t xml:space="preserve"> на период со дня заключения договора до дня заключения соглашения.Договор,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0D005F">
        <w:rPr>
          <w:rFonts w:ascii="Arial Unicode" w:hAnsi="Arial Unicode"/>
          <w:sz w:val="20"/>
        </w:rPr>
        <w:lastRenderedPageBreak/>
        <w:t>следующих за заключением.Требования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21F1F" w:rsidRPr="000D005F" w:rsidRDefault="00121F1F" w:rsidP="00121F1F">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0D005F" w:rsidRDefault="00FD2748"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8.8.</w:t>
      </w:r>
      <w:r w:rsidR="00C37724" w:rsidRPr="000D005F">
        <w:rPr>
          <w:rFonts w:ascii="Arial Unicode" w:hAnsi="Arial Unicode"/>
          <w:sz w:val="20"/>
          <w:szCs w:val="20"/>
        </w:rPr>
        <w:tab/>
      </w:r>
      <w:r w:rsidRPr="000D005F">
        <w:rPr>
          <w:rFonts w:ascii="Arial Unicode" w:hAnsi="Arial Unicode"/>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0D005F">
        <w:rPr>
          <w:rFonts w:ascii="Arial Unicode" w:hAnsi="Arial Unicode"/>
          <w:sz w:val="20"/>
          <w:szCs w:val="20"/>
        </w:rPr>
        <w:t>.</w:t>
      </w:r>
      <w:r w:rsidRPr="000D005F">
        <w:rPr>
          <w:rFonts w:ascii="Arial Unicode" w:hAnsi="Arial Unicode"/>
          <w:sz w:val="20"/>
          <w:szCs w:val="20"/>
        </w:rPr>
        <w:t xml:space="preserve"> При невозможности выполнения требования лицу, предъявившему требование, незамедлительно предоставляются </w:t>
      </w:r>
      <w:r w:rsidR="00F7541A" w:rsidRPr="000D005F">
        <w:rPr>
          <w:rFonts w:ascii="Arial Unicode" w:hAnsi="Arial Unicode"/>
          <w:sz w:val="20"/>
          <w:szCs w:val="20"/>
        </w:rPr>
        <w:t xml:space="preserve">включенные в заявку </w:t>
      </w:r>
      <w:r w:rsidRPr="000D005F">
        <w:rPr>
          <w:rFonts w:ascii="Arial Unicode" w:hAnsi="Arial Unicode"/>
          <w:sz w:val="20"/>
          <w:szCs w:val="20"/>
        </w:rPr>
        <w:t>документ</w:t>
      </w:r>
      <w:r w:rsidR="00F7541A" w:rsidRPr="000D005F">
        <w:rPr>
          <w:rFonts w:ascii="Arial Unicode" w:hAnsi="Arial Unicode"/>
          <w:sz w:val="20"/>
          <w:szCs w:val="20"/>
        </w:rPr>
        <w:t>ы</w:t>
      </w:r>
      <w:r w:rsidRPr="000D005F">
        <w:rPr>
          <w:rFonts w:ascii="Arial Unicode" w:hAnsi="Arial Unicode"/>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0D005F">
        <w:rPr>
          <w:rFonts w:ascii="Courier New" w:hAnsi="Courier New" w:cs="Courier New"/>
          <w:sz w:val="20"/>
          <w:szCs w:val="20"/>
          <w:lang w:val="en-US"/>
        </w:rPr>
        <w:t> </w:t>
      </w:r>
      <w:r w:rsidRPr="000D005F">
        <w:rPr>
          <w:rFonts w:ascii="Arial Unicode" w:hAnsi="Arial Unicode"/>
          <w:sz w:val="20"/>
          <w:szCs w:val="20"/>
        </w:rPr>
        <w:t>препятствуя нормальному функционированию комиссии.</w:t>
      </w:r>
    </w:p>
    <w:p w:rsidR="00AD2081" w:rsidRPr="000D005F" w:rsidRDefault="00A150A9"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8.9.</w:t>
      </w:r>
      <w:r w:rsidR="00213830" w:rsidRPr="000D005F">
        <w:rPr>
          <w:rFonts w:ascii="Arial Unicode" w:hAnsi="Arial Unicode"/>
          <w:sz w:val="20"/>
        </w:rPr>
        <w:tab/>
      </w:r>
      <w:r w:rsidRPr="000D005F">
        <w:rPr>
          <w:rFonts w:ascii="Arial Unicode" w:hAnsi="Arial Unicode"/>
          <w:sz w:val="20"/>
        </w:rPr>
        <w:t xml:space="preserve">Если в результате оценки, проведенной в ходе заседания по вскрытию </w:t>
      </w:r>
      <w:r w:rsidR="00F00565" w:rsidRPr="000D005F">
        <w:rPr>
          <w:rFonts w:ascii="Arial Unicode" w:hAnsi="Arial Unicode"/>
          <w:sz w:val="20"/>
        </w:rPr>
        <w:t xml:space="preserve">и оценке </w:t>
      </w:r>
      <w:r w:rsidRPr="000D005F">
        <w:rPr>
          <w:rFonts w:ascii="Arial Unicode" w:hAnsi="Arial Unicode"/>
          <w:sz w:val="20"/>
        </w:rPr>
        <w:t>заявок, в заявке участника фиксируются несоответствия требованиям приглашения,</w:t>
      </w:r>
      <w:r w:rsidR="000E3EFC" w:rsidRPr="000D005F">
        <w:rPr>
          <w:rFonts w:ascii="Arial Unicode" w:hAnsi="Arial Unicode"/>
          <w:sz w:val="20"/>
        </w:rPr>
        <w:t>включая тот случай,</w:t>
      </w:r>
      <w:r w:rsidR="0011340E" w:rsidRPr="000D005F">
        <w:rPr>
          <w:rFonts w:ascii="Arial Unicode" w:hAnsi="Arial Unicode"/>
          <w:sz w:val="20"/>
        </w:rPr>
        <w:t xml:space="preserve"> когда документы, </w:t>
      </w:r>
      <w:r w:rsidR="00123F5E" w:rsidRPr="000D005F">
        <w:rPr>
          <w:rFonts w:ascii="Arial Unicode" w:hAnsi="Arial Unicode"/>
          <w:sz w:val="20"/>
        </w:rPr>
        <w:t>утвержд</w:t>
      </w:r>
      <w:r w:rsidR="001F5834" w:rsidRPr="000D005F">
        <w:rPr>
          <w:rFonts w:ascii="Arial Unicode" w:hAnsi="Arial Unicode"/>
          <w:sz w:val="20"/>
        </w:rPr>
        <w:t>аемые</w:t>
      </w:r>
      <w:r w:rsidR="0011340E" w:rsidRPr="000D005F">
        <w:rPr>
          <w:rFonts w:ascii="Arial Unicode" w:hAnsi="Arial Unicode"/>
          <w:sz w:val="20"/>
        </w:rPr>
        <w:t>участником, являющимся резидентом Республики Армения или их часть не утверждены электронной цифровой подписью,</w:t>
      </w:r>
      <w:r w:rsidR="003219E1" w:rsidRPr="000D005F">
        <w:rPr>
          <w:rFonts w:ascii="Arial Unicode" w:hAnsi="Arial Unicode"/>
          <w:sz w:val="20"/>
        </w:rPr>
        <w:t>и/или когда лицо, включённое в список, предусмотренный подпунктом 2 пункта 2 постановления Правительства РА от 20.06.2025 № 817-А, предлагается участником вкачестве</w:t>
      </w:r>
      <w:r w:rsidR="00CE3225" w:rsidRPr="000D005F">
        <w:rPr>
          <w:rFonts w:ascii="Arial Unicode" w:hAnsi="Arial Unicode"/>
          <w:sz w:val="20"/>
        </w:rPr>
        <w:t>субподрядчика</w:t>
      </w:r>
      <w:r w:rsidR="003219E1" w:rsidRPr="000D005F">
        <w:rPr>
          <w:rFonts w:ascii="Arial Unicode" w:hAnsi="Arial Unicode"/>
          <w:sz w:val="20"/>
        </w:rPr>
        <w:t>,</w:t>
      </w:r>
      <w:r w:rsidRPr="000D005F">
        <w:rPr>
          <w:rFonts w:ascii="Arial Unicode" w:hAnsi="Arial Unicode"/>
          <w:sz w:val="20"/>
        </w:rPr>
        <w:t>комиссия приостанавливает заседание на один рабочий день, а секретарь комиссии в тот же день</w:t>
      </w:r>
      <w:r w:rsidR="007A34A6" w:rsidRPr="000D005F">
        <w:rPr>
          <w:rFonts w:ascii="Arial Unicode" w:hAnsi="Arial Unicode"/>
          <w:sz w:val="20"/>
        </w:rPr>
        <w:t xml:space="preserve"> с помощью системы </w:t>
      </w:r>
      <w:r w:rsidRPr="000D005F">
        <w:rPr>
          <w:rFonts w:ascii="Arial Unicode" w:hAnsi="Arial Unicode"/>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0D005F" w:rsidRDefault="006A3C8A" w:rsidP="00B46D58">
      <w:pPr>
        <w:pStyle w:val="norm"/>
        <w:widowControl w:val="0"/>
        <w:tabs>
          <w:tab w:val="left" w:pos="1134"/>
        </w:tabs>
        <w:spacing w:after="160" w:line="240" w:lineRule="auto"/>
        <w:ind w:firstLine="567"/>
        <w:rPr>
          <w:rFonts w:ascii="Arial Unicode" w:hAnsi="Arial Unicode" w:cs="Sylfaen"/>
          <w:sz w:val="20"/>
        </w:rPr>
      </w:pPr>
      <w:r w:rsidRPr="000D005F">
        <w:rPr>
          <w:rFonts w:ascii="Arial Unicode" w:hAnsi="Arial Unicode" w:cs="Sylfaen"/>
          <w:sz w:val="20"/>
        </w:rPr>
        <w:t>В уведомлении, направленном участнику, подробно описываются все несоответствия, обнаруженные при оценке заявки</w:t>
      </w:r>
      <w:r w:rsidR="006371D0" w:rsidRPr="000D005F">
        <w:rPr>
          <w:rFonts w:ascii="Arial Unicode" w:hAnsi="Arial Unicode" w:cs="Sylfaen"/>
          <w:sz w:val="20"/>
        </w:rPr>
        <w:t>.</w:t>
      </w:r>
    </w:p>
    <w:p w:rsidR="00BD363B" w:rsidRPr="000D005F" w:rsidRDefault="00BD363B" w:rsidP="00BD363B">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8.9.1</w:t>
      </w:r>
      <w:r w:rsidRPr="000D005F">
        <w:rPr>
          <w:rFonts w:ascii="Arial Unicode" w:hAnsi="Arial Unicode"/>
          <w:sz w:val="20"/>
          <w:lang w:val="hy-AM"/>
        </w:rPr>
        <w:t>.</w:t>
      </w:r>
      <w:r w:rsidRPr="000D005F">
        <w:rPr>
          <w:rFonts w:ascii="Arial Unicode" w:hAnsi="Arial Unicode"/>
          <w:sz w:val="20"/>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0D005F" w:rsidRDefault="00A150A9" w:rsidP="00B46D58">
      <w:pPr>
        <w:pStyle w:val="norm"/>
        <w:widowControl w:val="0"/>
        <w:tabs>
          <w:tab w:val="left" w:pos="1276"/>
        </w:tabs>
        <w:spacing w:after="160" w:line="240" w:lineRule="auto"/>
        <w:ind w:firstLine="567"/>
        <w:rPr>
          <w:rFonts w:ascii="Arial Unicode" w:hAnsi="Arial Unicode"/>
          <w:sz w:val="20"/>
        </w:rPr>
      </w:pPr>
      <w:r w:rsidRPr="000D005F">
        <w:rPr>
          <w:rFonts w:ascii="Arial Unicode" w:hAnsi="Arial Unicode"/>
          <w:sz w:val="20"/>
        </w:rPr>
        <w:t>8.10.</w:t>
      </w:r>
      <w:r w:rsidR="00213830" w:rsidRPr="000D005F">
        <w:rPr>
          <w:rFonts w:ascii="Arial Unicode" w:hAnsi="Arial Unicode"/>
          <w:sz w:val="20"/>
        </w:rPr>
        <w:tab/>
      </w:r>
      <w:r w:rsidRPr="000D005F">
        <w:rPr>
          <w:rFonts w:ascii="Arial Unicode" w:hAnsi="Arial Unicode"/>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D005F">
        <w:rPr>
          <w:rFonts w:ascii="Arial Unicode" w:hAnsi="Arial Unicode"/>
          <w:sz w:val="20"/>
        </w:rPr>
        <w:t xml:space="preserve"> данного участника</w:t>
      </w:r>
      <w:r w:rsidRPr="000D005F">
        <w:rPr>
          <w:rFonts w:ascii="Arial Unicode" w:hAnsi="Arial Unicode"/>
          <w:sz w:val="20"/>
        </w:rPr>
        <w:t xml:space="preserve"> оценивается неуд</w:t>
      </w:r>
      <w:r w:rsidR="00A50C53" w:rsidRPr="000D005F">
        <w:rPr>
          <w:rFonts w:ascii="Arial Unicode" w:hAnsi="Arial Unicode"/>
          <w:sz w:val="20"/>
        </w:rPr>
        <w:t>овлетворительно и отклоняется</w:t>
      </w:r>
      <w:r w:rsidR="005D7FA6" w:rsidRPr="000D005F">
        <w:rPr>
          <w:rFonts w:ascii="Arial Unicode" w:hAnsi="Arial Unicode"/>
          <w:sz w:val="20"/>
        </w:rPr>
        <w:t>, а отобранным участником признается участник, занявший последующее место</w:t>
      </w:r>
      <w:r w:rsidR="00A50C53" w:rsidRPr="000D005F">
        <w:rPr>
          <w:rFonts w:ascii="Arial Unicode" w:hAnsi="Arial Unicode"/>
          <w:sz w:val="20"/>
        </w:rPr>
        <w:t>.</w:t>
      </w:r>
    </w:p>
    <w:p w:rsidR="00CE18BF" w:rsidRPr="000D005F" w:rsidRDefault="00A150A9" w:rsidP="00B46D58">
      <w:pPr>
        <w:pStyle w:val="23"/>
        <w:widowControl w:val="0"/>
        <w:tabs>
          <w:tab w:val="left" w:pos="1276"/>
        </w:tabs>
        <w:spacing w:after="160" w:line="240" w:lineRule="auto"/>
        <w:ind w:firstLine="567"/>
        <w:rPr>
          <w:rFonts w:ascii="Arial Unicode" w:hAnsi="Arial Unicode"/>
        </w:rPr>
      </w:pPr>
      <w:r w:rsidRPr="000D005F">
        <w:rPr>
          <w:rFonts w:ascii="Arial Unicode" w:hAnsi="Arial Unicode"/>
        </w:rPr>
        <w:t>8.11.</w:t>
      </w:r>
      <w:r w:rsidR="00213830" w:rsidRPr="000D005F">
        <w:rPr>
          <w:rFonts w:ascii="Arial Unicode" w:hAnsi="Arial Unicode"/>
        </w:rPr>
        <w:tab/>
      </w:r>
      <w:r w:rsidR="00D90CA1" w:rsidRPr="000D005F">
        <w:rPr>
          <w:rFonts w:ascii="Arial Unicode" w:hAnsi="Arial Unicode"/>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0D005F" w:rsidRDefault="00A150A9" w:rsidP="00B46D58">
      <w:pPr>
        <w:pStyle w:val="23"/>
        <w:widowControl w:val="0"/>
        <w:tabs>
          <w:tab w:val="left" w:pos="1276"/>
        </w:tabs>
        <w:spacing w:after="160" w:line="240" w:lineRule="auto"/>
        <w:ind w:firstLine="567"/>
        <w:rPr>
          <w:rFonts w:ascii="Arial Unicode" w:hAnsi="Arial Unicode" w:cs="Sylfaen"/>
        </w:rPr>
      </w:pPr>
      <w:r w:rsidRPr="000D005F">
        <w:rPr>
          <w:rFonts w:ascii="Arial Unicode" w:hAnsi="Arial Unicode"/>
        </w:rPr>
        <w:t>8.12</w:t>
      </w:r>
      <w:r w:rsidR="004409B1" w:rsidRPr="000D005F">
        <w:rPr>
          <w:rFonts w:ascii="Arial Unicode" w:hAnsi="Arial Unicode"/>
        </w:rPr>
        <w:t>.</w:t>
      </w:r>
      <w:r w:rsidR="004409B1" w:rsidRPr="000D005F">
        <w:rPr>
          <w:rFonts w:ascii="Arial Unicode" w:hAnsi="Arial Unicode"/>
        </w:rPr>
        <w:tab/>
      </w:r>
      <w:r w:rsidRPr="000D005F">
        <w:rPr>
          <w:rFonts w:ascii="Arial Unicode" w:hAnsi="Arial Unicode"/>
        </w:rPr>
        <w:t>После вскрытия</w:t>
      </w:r>
      <w:r w:rsidR="00895E05" w:rsidRPr="000D005F">
        <w:rPr>
          <w:rFonts w:ascii="Arial Unicode" w:hAnsi="Arial Unicode"/>
        </w:rPr>
        <w:t xml:space="preserve"> и оценки</w:t>
      </w:r>
      <w:r w:rsidRPr="000D005F">
        <w:rPr>
          <w:rFonts w:ascii="Arial Unicode" w:hAnsi="Arial Unicode"/>
        </w:rPr>
        <w:t xml:space="preserve"> заявок составляется протокол в порядке, установленном законодательством Республики Армения о закупках.</w:t>
      </w:r>
      <w:r w:rsidR="00895E05" w:rsidRPr="000D005F">
        <w:rPr>
          <w:rFonts w:ascii="Arial Unicode" w:hAnsi="Arial Unicode"/>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D005F">
        <w:rPr>
          <w:rFonts w:ascii="Arial Unicode" w:hAnsi="Arial Unicode"/>
        </w:rPr>
        <w:t>.</w:t>
      </w:r>
    </w:p>
    <w:p w:rsidR="00E65F37" w:rsidRPr="000D005F" w:rsidRDefault="00A150A9" w:rsidP="00B46D58">
      <w:pPr>
        <w:pStyle w:val="23"/>
        <w:widowControl w:val="0"/>
        <w:tabs>
          <w:tab w:val="left" w:pos="1276"/>
        </w:tabs>
        <w:spacing w:after="160" w:line="240" w:lineRule="auto"/>
        <w:ind w:firstLine="567"/>
        <w:rPr>
          <w:rFonts w:ascii="Arial Unicode" w:hAnsi="Arial Unicode" w:cs="Sylfaen"/>
        </w:rPr>
      </w:pPr>
      <w:r w:rsidRPr="000D005F">
        <w:rPr>
          <w:rFonts w:ascii="Arial Unicode" w:hAnsi="Arial Unicode"/>
        </w:rPr>
        <w:t>8.13.</w:t>
      </w:r>
      <w:r w:rsidR="004409B1" w:rsidRPr="000D005F">
        <w:rPr>
          <w:rFonts w:ascii="Arial Unicode" w:hAnsi="Arial Unicode"/>
        </w:rPr>
        <w:tab/>
      </w:r>
      <w:r w:rsidRPr="000D005F">
        <w:rPr>
          <w:rFonts w:ascii="Arial Unicode" w:hAnsi="Arial Unicode"/>
        </w:rPr>
        <w:t>Не позднее чем на следующий рабочий день после завершения заседания по вскрытию</w:t>
      </w:r>
      <w:r w:rsidR="001E4A24" w:rsidRPr="000D005F">
        <w:rPr>
          <w:rFonts w:ascii="Arial Unicode" w:hAnsi="Arial Unicode"/>
        </w:rPr>
        <w:t xml:space="preserve"> и оценке</w:t>
      </w:r>
      <w:r w:rsidRPr="000D005F">
        <w:rPr>
          <w:rFonts w:ascii="Arial Unicode" w:hAnsi="Arial Unicode"/>
        </w:rPr>
        <w:t xml:space="preserve"> заявок секретарь комиссии: </w:t>
      </w:r>
    </w:p>
    <w:p w:rsidR="00A24827" w:rsidRPr="000D005F" w:rsidRDefault="00A24827" w:rsidP="00B46D58">
      <w:pPr>
        <w:pStyle w:val="23"/>
        <w:widowControl w:val="0"/>
        <w:tabs>
          <w:tab w:val="left" w:pos="1134"/>
        </w:tabs>
        <w:spacing w:after="160" w:line="240" w:lineRule="auto"/>
        <w:ind w:firstLine="567"/>
        <w:rPr>
          <w:rFonts w:ascii="Arial Unicode" w:hAnsi="Arial Unicode" w:cs="Sylfaen"/>
        </w:rPr>
      </w:pPr>
      <w:r w:rsidRPr="000D005F">
        <w:rPr>
          <w:rFonts w:ascii="Arial Unicode" w:hAnsi="Arial Unicode"/>
        </w:rPr>
        <w:t>1)</w:t>
      </w:r>
      <w:r w:rsidR="00DC64B5" w:rsidRPr="000D005F">
        <w:rPr>
          <w:rFonts w:ascii="Arial Unicode" w:hAnsi="Arial Unicode"/>
        </w:rPr>
        <w:tab/>
      </w:r>
      <w:r w:rsidRPr="000D005F">
        <w:rPr>
          <w:rFonts w:ascii="Arial Unicode" w:hAnsi="Arial Unicode"/>
        </w:rPr>
        <w:t>опубликовывает в бюллетене воспроизведенный (отсканированный) с</w:t>
      </w:r>
      <w:r w:rsidR="00DC64B5" w:rsidRPr="000D005F">
        <w:rPr>
          <w:rFonts w:ascii="Courier New" w:hAnsi="Courier New" w:cs="Courier New"/>
          <w:lang w:val="en-US"/>
        </w:rPr>
        <w:t> </w:t>
      </w:r>
      <w:r w:rsidRPr="000D005F">
        <w:rPr>
          <w:rFonts w:ascii="Arial Unicode" w:hAnsi="Arial Unicode"/>
        </w:rPr>
        <w:t>оригинала вариант протокола заседания по вскрытию</w:t>
      </w:r>
      <w:r w:rsidR="00B93DA8" w:rsidRPr="000D005F">
        <w:rPr>
          <w:rFonts w:ascii="Arial Unicode" w:hAnsi="Arial Unicode"/>
        </w:rPr>
        <w:t xml:space="preserve"> и оценке</w:t>
      </w:r>
      <w:r w:rsidRPr="000D005F">
        <w:rPr>
          <w:rFonts w:ascii="Arial Unicode" w:hAnsi="Arial Unicode"/>
        </w:rPr>
        <w:t xml:space="preserve"> заявок</w:t>
      </w:r>
      <w:r w:rsidR="001E4A24" w:rsidRPr="000D005F">
        <w:rPr>
          <w:rFonts w:ascii="Arial Unicode" w:hAnsi="Arial Unicode"/>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0D005F" w:rsidRDefault="008B73CD" w:rsidP="00B46D58">
      <w:pPr>
        <w:pStyle w:val="23"/>
        <w:widowControl w:val="0"/>
        <w:tabs>
          <w:tab w:val="left" w:pos="1134"/>
        </w:tabs>
        <w:spacing w:after="160" w:line="240" w:lineRule="auto"/>
        <w:ind w:firstLine="567"/>
        <w:rPr>
          <w:rFonts w:ascii="Arial Unicode" w:hAnsi="Arial Unicode" w:cs="Sylfaen"/>
        </w:rPr>
      </w:pPr>
      <w:r w:rsidRPr="000D005F">
        <w:rPr>
          <w:rFonts w:ascii="Arial Unicode" w:hAnsi="Arial Unicode"/>
        </w:rPr>
        <w:t>2)</w:t>
      </w:r>
      <w:r w:rsidR="00DC64B5" w:rsidRPr="000D005F">
        <w:rPr>
          <w:rFonts w:ascii="Arial Unicode" w:hAnsi="Arial Unicode"/>
        </w:rPr>
        <w:tab/>
      </w:r>
      <w:r w:rsidRPr="000D005F">
        <w:rPr>
          <w:rFonts w:ascii="Arial Unicode" w:hAnsi="Arial Unicode"/>
        </w:rPr>
        <w:t>опубликовывает в бюллетене воспроизведенные (отсканированные) с</w:t>
      </w:r>
      <w:r w:rsidR="00DC64B5" w:rsidRPr="000D005F">
        <w:rPr>
          <w:rFonts w:ascii="Courier New" w:hAnsi="Courier New" w:cs="Courier New"/>
          <w:lang w:val="en-US"/>
        </w:rPr>
        <w:t> </w:t>
      </w:r>
      <w:r w:rsidRPr="000D005F">
        <w:rPr>
          <w:rFonts w:ascii="Arial Unicode" w:hAnsi="Arial Unicode"/>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w:t>
      </w:r>
      <w:r w:rsidRPr="000D005F">
        <w:rPr>
          <w:rFonts w:ascii="Arial Unicode" w:hAnsi="Arial Unicode"/>
        </w:rPr>
        <w:lastRenderedPageBreak/>
        <w:t>комиссии, которые участвуют в работе комиссии на заседаниях, созываемых после заседания по вскрытию</w:t>
      </w:r>
      <w:r w:rsidR="008106C0" w:rsidRPr="000D005F">
        <w:rPr>
          <w:rFonts w:ascii="Arial Unicode" w:hAnsi="Arial Unicode"/>
        </w:rPr>
        <w:t xml:space="preserve"> и оценке</w:t>
      </w:r>
      <w:r w:rsidRPr="000D005F">
        <w:rPr>
          <w:rFonts w:ascii="Arial Unicode" w:hAnsi="Arial Unicode"/>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0D005F" w:rsidRDefault="008769B4" w:rsidP="00110330">
      <w:pPr>
        <w:widowControl w:val="0"/>
        <w:tabs>
          <w:tab w:val="left" w:pos="1276"/>
        </w:tabs>
        <w:jc w:val="both"/>
        <w:rPr>
          <w:rFonts w:ascii="Arial Unicode" w:hAnsi="Arial Unicode"/>
          <w:color w:val="000000" w:themeColor="text1"/>
          <w:sz w:val="20"/>
          <w:szCs w:val="20"/>
        </w:rPr>
      </w:pPr>
      <w:r w:rsidRPr="000D005F">
        <w:rPr>
          <w:rFonts w:ascii="Arial Unicode" w:hAnsi="Arial Unicode"/>
          <w:sz w:val="20"/>
          <w:szCs w:val="20"/>
        </w:rPr>
        <w:t>8.</w:t>
      </w:r>
      <w:r w:rsidR="005B6DCF" w:rsidRPr="000D005F">
        <w:rPr>
          <w:rFonts w:ascii="Arial Unicode" w:hAnsi="Arial Unicode"/>
          <w:sz w:val="20"/>
          <w:szCs w:val="20"/>
          <w:lang w:val="hy-AM"/>
        </w:rPr>
        <w:t>14</w:t>
      </w:r>
      <w:r w:rsidR="00493CC7" w:rsidRPr="000D005F">
        <w:rPr>
          <w:rFonts w:ascii="Arial Unicode" w:hAnsi="Arial Unicode"/>
          <w:sz w:val="20"/>
          <w:szCs w:val="20"/>
        </w:rPr>
        <w:t>.</w:t>
      </w:r>
      <w:r w:rsidR="00D0526D" w:rsidRPr="000D005F">
        <w:rPr>
          <w:rFonts w:ascii="Arial Unicode" w:hAnsi="Arial Unicode"/>
          <w:sz w:val="20"/>
          <w:szCs w:val="20"/>
        </w:rPr>
        <w:t xml:space="preserve">В случае выявления </w:t>
      </w:r>
      <w:r w:rsidR="00D0526D" w:rsidRPr="000D005F">
        <w:rPr>
          <w:rFonts w:ascii="Arial Unicode" w:hAnsi="Arial Unicode"/>
          <w:color w:val="000000" w:themeColor="text1"/>
          <w:sz w:val="20"/>
          <w:szCs w:val="20"/>
        </w:rPr>
        <w:t xml:space="preserve">оснований, предусмотренных пунктом 6 части 1 статьи 6 Закона, </w:t>
      </w:r>
      <w:r w:rsidR="00D0526D" w:rsidRPr="000D005F">
        <w:rPr>
          <w:rFonts w:ascii="Arial Unicode" w:hAnsi="Arial Unicode"/>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sidRPr="000D005F">
        <w:rPr>
          <w:rFonts w:ascii="Arial Unicode" w:hAnsi="Arial Unicode"/>
          <w:sz w:val="20"/>
          <w:szCs w:val="20"/>
        </w:rPr>
        <w:t>,</w:t>
      </w:r>
      <w:r w:rsidR="003B1D5C" w:rsidRPr="000D005F">
        <w:rPr>
          <w:rFonts w:ascii="Arial Unicode" w:hAnsi="Arial Unicode"/>
          <w:sz w:val="20"/>
          <w:szCs w:val="20"/>
        </w:rPr>
        <w:t>Мотивированное решение руководителя заказчика уполномоченный орган публикует в бюллетене</w:t>
      </w:r>
      <w:r w:rsidR="001E0BC5" w:rsidRPr="000D005F">
        <w:rPr>
          <w:rFonts w:ascii="Arial Unicode" w:hAnsi="Arial Unicode"/>
          <w:sz w:val="20"/>
          <w:szCs w:val="20"/>
        </w:rPr>
        <w:t xml:space="preserve">в течение пяти рабочих дней, </w:t>
      </w:r>
      <w:r w:rsidR="001E0BC5" w:rsidRPr="000D005F">
        <w:rPr>
          <w:rStyle w:val="ezkurwreuab5ozgtqnkl"/>
          <w:rFonts w:ascii="Arial Unicode" w:hAnsi="Arial Unicode"/>
          <w:sz w:val="20"/>
          <w:szCs w:val="20"/>
        </w:rPr>
        <w:t>следующихза днемполучениярешения</w:t>
      </w:r>
      <w:r w:rsidR="00AB0A86" w:rsidRPr="000D005F">
        <w:rPr>
          <w:rFonts w:ascii="Arial Unicode" w:hAnsi="Arial Unicode"/>
          <w:sz w:val="20"/>
          <w:szCs w:val="20"/>
        </w:rPr>
        <w:t>.</w:t>
      </w:r>
      <w:r w:rsidR="00D0526D" w:rsidRPr="000D005F">
        <w:rPr>
          <w:rFonts w:ascii="Arial Unicode" w:hAnsi="Arial Unicode"/>
          <w:sz w:val="20"/>
          <w:szCs w:val="20"/>
        </w:rPr>
        <w:t xml:space="preserve">При этом указанное в настоящем пункте решение руководитель заказчика выносит </w:t>
      </w:r>
      <w:r w:rsidR="00462C90" w:rsidRPr="000D005F">
        <w:rPr>
          <w:rFonts w:ascii="Arial Unicode" w:hAnsi="Arial Unicode"/>
          <w:sz w:val="20"/>
          <w:szCs w:val="20"/>
        </w:rPr>
        <w:t>на десятый день</w:t>
      </w:r>
      <w:r w:rsidR="00D0526D" w:rsidRPr="000D005F">
        <w:rPr>
          <w:rFonts w:ascii="Arial Unicode" w:hAnsi="Arial Unicode"/>
          <w:sz w:val="20"/>
          <w:szCs w:val="20"/>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741A44" w:rsidRPr="000D005F">
        <w:rPr>
          <w:rFonts w:ascii="Arial Unicode" w:hAnsi="Arial Unicode"/>
          <w:sz w:val="20"/>
          <w:szCs w:val="20"/>
        </w:rPr>
        <w:t>((уведомления)</w:t>
      </w:r>
      <w:r w:rsidR="00D0526D" w:rsidRPr="000D005F">
        <w:rPr>
          <w:rFonts w:ascii="Arial Unicode" w:hAnsi="Arial Unicode"/>
          <w:sz w:val="20"/>
          <w:szCs w:val="20"/>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BC15AF" w:rsidRPr="000D005F" w:rsidRDefault="001126EC" w:rsidP="00BC15AF">
      <w:pPr>
        <w:widowControl w:val="0"/>
        <w:tabs>
          <w:tab w:val="left" w:pos="1276"/>
        </w:tabs>
        <w:rPr>
          <w:rFonts w:ascii="Arial Unicode" w:hAnsi="Arial Unicode"/>
          <w:sz w:val="20"/>
          <w:szCs w:val="20"/>
        </w:rPr>
      </w:pPr>
      <w:r w:rsidRPr="000D005F">
        <w:rPr>
          <w:rFonts w:ascii="Arial Unicode" w:hAnsi="Arial Unicode"/>
          <w:sz w:val="20"/>
          <w:szCs w:val="20"/>
        </w:rPr>
        <w:t xml:space="preserve">     Е</w:t>
      </w:r>
      <w:r w:rsidR="00BC15AF" w:rsidRPr="000D005F">
        <w:rPr>
          <w:rFonts w:ascii="Arial Unicode" w:hAnsi="Arial Unicode"/>
          <w:sz w:val="20"/>
          <w:szCs w:val="20"/>
        </w:rPr>
        <w:t>сли:</w:t>
      </w:r>
    </w:p>
    <w:p w:rsidR="00BC15AF" w:rsidRPr="000D005F" w:rsidRDefault="00BC15AF" w:rsidP="00BC15AF">
      <w:pPr>
        <w:pStyle w:val="aff3"/>
        <w:widowControl w:val="0"/>
        <w:numPr>
          <w:ilvl w:val="0"/>
          <w:numId w:val="34"/>
        </w:numPr>
        <w:ind w:left="0" w:firstLine="284"/>
        <w:contextualSpacing/>
        <w:jc w:val="both"/>
        <w:rPr>
          <w:rFonts w:ascii="Arial Unicode" w:hAnsi="Arial Unicode"/>
          <w:sz w:val="20"/>
          <w:szCs w:val="20"/>
        </w:rPr>
      </w:pPr>
      <w:r w:rsidRPr="000D005F">
        <w:rPr>
          <w:rFonts w:ascii="Arial Unicode" w:hAnsi="Arial Unicode"/>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0D005F" w:rsidRDefault="00BC15AF" w:rsidP="00BC15AF">
      <w:pPr>
        <w:pStyle w:val="aff3"/>
        <w:widowControl w:val="0"/>
        <w:numPr>
          <w:ilvl w:val="0"/>
          <w:numId w:val="34"/>
        </w:numPr>
        <w:ind w:left="0" w:firstLine="284"/>
        <w:contextualSpacing/>
        <w:jc w:val="both"/>
        <w:rPr>
          <w:rFonts w:ascii="Arial Unicode" w:hAnsi="Arial Unicode"/>
          <w:sz w:val="20"/>
          <w:szCs w:val="20"/>
        </w:rPr>
      </w:pPr>
      <w:r w:rsidRPr="000D005F">
        <w:rPr>
          <w:rFonts w:ascii="Arial Unicode" w:hAnsi="Arial Unicode"/>
          <w:sz w:val="20"/>
          <w:szCs w:val="20"/>
        </w:rPr>
        <w:t xml:space="preserve">выплата участником или лицом, заключившим договор, суммы обеспечения заявки, договора и (или) квалификации </w:t>
      </w:r>
      <w:r w:rsidR="007E2813" w:rsidRPr="000D005F">
        <w:rPr>
          <w:rFonts w:ascii="Arial Unicode" w:hAnsi="Arial Unicode"/>
          <w:sz w:val="20"/>
          <w:szCs w:val="20"/>
        </w:rPr>
        <w:t>была осуществлена</w:t>
      </w:r>
      <w:r w:rsidRPr="000D005F">
        <w:rPr>
          <w:rFonts w:ascii="Arial Unicode" w:hAnsi="Arial Unicode"/>
          <w:sz w:val="20"/>
          <w:szCs w:val="20"/>
        </w:rPr>
        <w:t xml:space="preserve"> по истечении срока представления решения уполномоченному органу, но не позднее </w:t>
      </w:r>
      <w:r w:rsidR="006D682E" w:rsidRPr="000D005F">
        <w:rPr>
          <w:rFonts w:ascii="Arial Unicode" w:hAnsi="Arial Unicode"/>
          <w:sz w:val="20"/>
          <w:szCs w:val="20"/>
        </w:rPr>
        <w:t xml:space="preserve">истечения </w:t>
      </w:r>
      <w:r w:rsidR="00AB0A86" w:rsidRPr="000D005F">
        <w:rPr>
          <w:rFonts w:ascii="Arial Unicode" w:hAnsi="Arial Unicode"/>
          <w:sz w:val="20"/>
          <w:szCs w:val="20"/>
        </w:rPr>
        <w:t>сорокодневного срока</w:t>
      </w:r>
      <w:r w:rsidR="006D682E" w:rsidRPr="000D005F">
        <w:rPr>
          <w:rFonts w:ascii="Arial Unicode" w:hAnsi="Arial Unicode"/>
          <w:sz w:val="20"/>
          <w:szCs w:val="20"/>
        </w:rPr>
        <w:t xml:space="preserve"> установленн</w:t>
      </w:r>
      <w:r w:rsidR="00AB0A86" w:rsidRPr="000D005F">
        <w:rPr>
          <w:rFonts w:ascii="Arial Unicode" w:hAnsi="Arial Unicode"/>
          <w:sz w:val="20"/>
          <w:szCs w:val="20"/>
        </w:rPr>
        <w:t>ого</w:t>
      </w:r>
      <w:r w:rsidR="006D682E" w:rsidRPr="000D005F">
        <w:rPr>
          <w:rFonts w:ascii="Arial Unicode" w:hAnsi="Arial Unicode"/>
          <w:sz w:val="20"/>
          <w:szCs w:val="20"/>
        </w:rPr>
        <w:t xml:space="preserve"> для включения участника</w:t>
      </w:r>
      <w:r w:rsidR="00AB0A86" w:rsidRPr="000D005F">
        <w:rPr>
          <w:rFonts w:ascii="Arial Unicode" w:hAnsi="Arial Unicode"/>
          <w:sz w:val="20"/>
          <w:szCs w:val="20"/>
        </w:rPr>
        <w:t xml:space="preserve"> уполномоченным органом</w:t>
      </w:r>
      <w:r w:rsidRPr="000D005F">
        <w:rPr>
          <w:rFonts w:ascii="Arial Unicode" w:hAnsi="Arial Unicode"/>
          <w:sz w:val="20"/>
          <w:szCs w:val="20"/>
        </w:rPr>
        <w:t xml:space="preserve"> в список,</w:t>
      </w:r>
      <w:r w:rsidR="008355D3" w:rsidRPr="000D005F">
        <w:rPr>
          <w:rFonts w:ascii="Arial Unicode" w:hAnsi="Arial Unicode"/>
          <w:sz w:val="20"/>
          <w:szCs w:val="20"/>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0D005F">
        <w:rPr>
          <w:rFonts w:ascii="Arial Unicode" w:hAnsi="Arial Unicode"/>
          <w:sz w:val="20"/>
          <w:szCs w:val="20"/>
        </w:rPr>
        <w:t xml:space="preserve"> то заказчик письменно уведомляет об этом уполномоченный орган, на основании которого участник не включается в список.</w:t>
      </w:r>
    </w:p>
    <w:p w:rsidR="006A6922" w:rsidRPr="000D005F" w:rsidRDefault="00271427" w:rsidP="00AD5625">
      <w:pPr>
        <w:widowControl w:val="0"/>
        <w:tabs>
          <w:tab w:val="left" w:pos="1134"/>
        </w:tabs>
        <w:ind w:left="-360"/>
        <w:jc w:val="both"/>
        <w:rPr>
          <w:rFonts w:ascii="Arial Unicode" w:hAnsi="Arial Unicode" w:cs="Sylfaen"/>
          <w:sz w:val="20"/>
          <w:szCs w:val="20"/>
        </w:rPr>
      </w:pPr>
      <w:r w:rsidRPr="000D005F">
        <w:rPr>
          <w:rFonts w:ascii="Arial Unicode" w:hAnsi="Arial Unicode" w:cs="Sylfaen"/>
          <w:sz w:val="20"/>
          <w:szCs w:val="20"/>
        </w:rPr>
        <w:t xml:space="preserve">При этом, </w:t>
      </w:r>
    </w:p>
    <w:p w:rsidR="00271427" w:rsidRPr="000D005F" w:rsidRDefault="006A6922" w:rsidP="00AD5625">
      <w:pPr>
        <w:widowControl w:val="0"/>
        <w:tabs>
          <w:tab w:val="left" w:pos="1134"/>
        </w:tabs>
        <w:ind w:left="-360"/>
        <w:jc w:val="both"/>
        <w:rPr>
          <w:rFonts w:ascii="Arial Unicode" w:hAnsi="Arial Unicode" w:cs="Sylfaen"/>
          <w:sz w:val="20"/>
          <w:szCs w:val="20"/>
        </w:rPr>
      </w:pPr>
      <w:r w:rsidRPr="000D005F">
        <w:rPr>
          <w:rFonts w:ascii="Arial Unicode" w:hAnsi="Arial Unicode" w:cs="Sylfaen"/>
          <w:sz w:val="20"/>
          <w:szCs w:val="20"/>
          <w:lang w:val="hy-AM"/>
        </w:rPr>
        <w:t xml:space="preserve">- </w:t>
      </w:r>
      <w:r w:rsidR="00271427" w:rsidRPr="000D005F">
        <w:rPr>
          <w:rFonts w:ascii="Arial Unicode" w:hAnsi="Arial Unicode" w:cs="Sylfaen"/>
          <w:sz w:val="20"/>
          <w:szCs w:val="20"/>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9C675F" w:rsidRPr="000D005F">
        <w:rPr>
          <w:rFonts w:ascii="Arial Unicode" w:hAnsi="Arial Unicode" w:cs="Sylfaen"/>
          <w:sz w:val="20"/>
          <w:szCs w:val="20"/>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0D005F">
        <w:rPr>
          <w:rFonts w:ascii="Arial Unicode" w:hAnsi="Arial Unicode" w:cs="Sylfaen"/>
          <w:sz w:val="20"/>
          <w:szCs w:val="20"/>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002E2E0B" w:rsidRPr="000D005F">
        <w:rPr>
          <w:rFonts w:ascii="Arial Unicode" w:hAnsi="Arial Unicode"/>
          <w:sz w:val="20"/>
          <w:szCs w:val="20"/>
        </w:rPr>
        <w:t>субподрядчика</w:t>
      </w:r>
      <w:r w:rsidRPr="000D005F">
        <w:rPr>
          <w:rFonts w:ascii="Arial Unicode" w:hAnsi="Arial Unicode" w:cs="Sylfaen"/>
          <w:sz w:val="20"/>
          <w:szCs w:val="20"/>
        </w:rPr>
        <w:t xml:space="preserve">, </w:t>
      </w:r>
      <w:r w:rsidR="00271427" w:rsidRPr="000D005F">
        <w:rPr>
          <w:rFonts w:ascii="Arial Unicode" w:hAnsi="Arial Unicode"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00AD5625" w:rsidRPr="000D005F">
        <w:rPr>
          <w:rFonts w:ascii="Arial Unicode" w:hAnsi="Arial Unicode" w:cs="Sylfaen"/>
          <w:sz w:val="20"/>
          <w:szCs w:val="20"/>
        </w:rPr>
        <w:t>"</w:t>
      </w:r>
      <w:r w:rsidR="00271427" w:rsidRPr="000D005F">
        <w:rPr>
          <w:rFonts w:ascii="Arial Unicode" w:hAnsi="Arial Unicode" w:cs="Sylfaen"/>
          <w:sz w:val="20"/>
          <w:szCs w:val="20"/>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A6922" w:rsidRPr="000D005F" w:rsidRDefault="006A6922" w:rsidP="006A6922">
      <w:pPr>
        <w:widowControl w:val="0"/>
        <w:tabs>
          <w:tab w:val="left" w:pos="0"/>
        </w:tabs>
        <w:ind w:left="-284"/>
        <w:jc w:val="both"/>
        <w:rPr>
          <w:rFonts w:ascii="Arial Unicode" w:hAnsi="Arial Unicode"/>
          <w:sz w:val="20"/>
          <w:szCs w:val="20"/>
        </w:rPr>
      </w:pPr>
      <w:r w:rsidRPr="000D005F">
        <w:rPr>
          <w:rFonts w:ascii="Arial Unicode" w:hAnsi="Arial Unicode" w:cs="Sylfaen"/>
          <w:sz w:val="20"/>
          <w:szCs w:val="20"/>
        </w:rPr>
        <w:t xml:space="preserve">- </w:t>
      </w:r>
      <w:r w:rsidR="00C467C2" w:rsidRPr="000D005F">
        <w:rPr>
          <w:rFonts w:ascii="Arial Unicode" w:hAnsi="Arial Unicode"/>
          <w:sz w:val="20"/>
          <w:szCs w:val="20"/>
          <w:lang w:val="en-US"/>
        </w:rPr>
        <w:t>o</w:t>
      </w:r>
      <w:r w:rsidR="00C467C2" w:rsidRPr="000D005F">
        <w:rPr>
          <w:rFonts w:ascii="Arial Unicode" w:hAnsi="Arial Unicode"/>
          <w:sz w:val="20"/>
          <w:szCs w:val="20"/>
        </w:rPr>
        <w:t>бстоятельство, предусмотренное пунктом 8.9.1 части 1 настоящего приглашения, не считается нарушением обязательства, принятого в рамках процесса закупки.</w:t>
      </w:r>
    </w:p>
    <w:p w:rsidR="00C467C2" w:rsidRPr="000D005F" w:rsidRDefault="00C467C2" w:rsidP="006A6922">
      <w:pPr>
        <w:widowControl w:val="0"/>
        <w:tabs>
          <w:tab w:val="left" w:pos="0"/>
        </w:tabs>
        <w:ind w:left="-284"/>
        <w:jc w:val="both"/>
        <w:rPr>
          <w:rFonts w:ascii="Arial Unicode" w:hAnsi="Arial Unicode" w:cs="Sylfaen"/>
          <w:sz w:val="20"/>
          <w:szCs w:val="20"/>
        </w:rPr>
      </w:pPr>
    </w:p>
    <w:p w:rsidR="00A63D83" w:rsidRPr="000D005F" w:rsidRDefault="00A63D83"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8.1</w:t>
      </w:r>
      <w:r w:rsidR="00AF3F18" w:rsidRPr="000D005F">
        <w:rPr>
          <w:rFonts w:ascii="Arial Unicode" w:hAnsi="Arial Unicode"/>
          <w:sz w:val="20"/>
          <w:szCs w:val="20"/>
          <w:lang w:val="hy-AM"/>
        </w:rPr>
        <w:t>5</w:t>
      </w:r>
      <w:r w:rsidR="00A31DCA" w:rsidRPr="000D005F">
        <w:rPr>
          <w:rFonts w:ascii="Arial Unicode" w:hAnsi="Arial Unicode"/>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D005F" w:rsidRDefault="00E64D24" w:rsidP="00B46D58">
      <w:pPr>
        <w:pStyle w:val="norm"/>
        <w:widowControl w:val="0"/>
        <w:tabs>
          <w:tab w:val="left" w:pos="1276"/>
        </w:tabs>
        <w:spacing w:after="160" w:line="240" w:lineRule="auto"/>
        <w:ind w:firstLine="567"/>
        <w:rPr>
          <w:rFonts w:ascii="Arial Unicode" w:hAnsi="Arial Unicode" w:cs="Sylfaen"/>
          <w:sz w:val="20"/>
        </w:rPr>
      </w:pPr>
      <w:r w:rsidRPr="000D005F">
        <w:rPr>
          <w:rFonts w:ascii="Arial Unicode" w:hAnsi="Arial Unicode"/>
          <w:sz w:val="20"/>
        </w:rPr>
        <w:t>8.1</w:t>
      </w:r>
      <w:r w:rsidR="00D0677B" w:rsidRPr="000D005F">
        <w:rPr>
          <w:rFonts w:ascii="Arial Unicode" w:hAnsi="Arial Unicode"/>
          <w:sz w:val="20"/>
          <w:lang w:val="hy-AM"/>
        </w:rPr>
        <w:t>6</w:t>
      </w:r>
      <w:r w:rsidR="00A74478" w:rsidRPr="000D005F">
        <w:rPr>
          <w:rFonts w:ascii="Arial Unicode" w:hAnsi="Arial Unicode"/>
          <w:sz w:val="20"/>
        </w:rPr>
        <w:t xml:space="preserve">Документы, указанные в </w:t>
      </w:r>
      <w:r w:rsidR="00551891" w:rsidRPr="000D005F">
        <w:rPr>
          <w:rFonts w:ascii="Arial Unicode" w:hAnsi="Arial Unicode"/>
          <w:sz w:val="20"/>
        </w:rPr>
        <w:t xml:space="preserve">пункте </w:t>
      </w:r>
      <w:r w:rsidR="00A74478" w:rsidRPr="000D005F">
        <w:rPr>
          <w:rFonts w:ascii="Arial Unicode" w:hAnsi="Arial Unicode"/>
          <w:sz w:val="20"/>
        </w:rPr>
        <w:t>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D005F">
        <w:rPr>
          <w:rFonts w:ascii="Arial Unicode" w:hAnsi="Arial Unicode"/>
          <w:sz w:val="20"/>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D005F" w:rsidRDefault="00A150A9" w:rsidP="00B46D58">
      <w:pPr>
        <w:pStyle w:val="23"/>
        <w:widowControl w:val="0"/>
        <w:tabs>
          <w:tab w:val="left" w:pos="1276"/>
        </w:tabs>
        <w:spacing w:after="160" w:line="240" w:lineRule="auto"/>
        <w:ind w:firstLine="567"/>
        <w:rPr>
          <w:rFonts w:ascii="Arial Unicode" w:hAnsi="Arial Unicode" w:cs="Sylfaen"/>
          <w:spacing w:val="-4"/>
        </w:rPr>
      </w:pPr>
      <w:r w:rsidRPr="000D005F">
        <w:rPr>
          <w:rFonts w:ascii="Arial Unicode" w:hAnsi="Arial Unicode"/>
        </w:rPr>
        <w:lastRenderedPageBreak/>
        <w:t>8.</w:t>
      </w:r>
      <w:r w:rsidR="0093610F" w:rsidRPr="000D005F">
        <w:rPr>
          <w:rFonts w:ascii="Arial Unicode" w:hAnsi="Arial Unicode"/>
        </w:rPr>
        <w:t>1</w:t>
      </w:r>
      <w:r w:rsidR="00E51D78" w:rsidRPr="000D005F">
        <w:rPr>
          <w:rFonts w:ascii="Arial Unicode" w:hAnsi="Arial Unicode"/>
          <w:lang w:val="hy-AM"/>
        </w:rPr>
        <w:t>7</w:t>
      </w:r>
      <w:r w:rsidR="00EE0CB1" w:rsidRPr="000D005F">
        <w:rPr>
          <w:rFonts w:ascii="Arial Unicode" w:hAnsi="Arial Unicode"/>
        </w:rPr>
        <w:t>.</w:t>
      </w:r>
      <w:r w:rsidR="00EE0CB1" w:rsidRPr="000D005F">
        <w:rPr>
          <w:rFonts w:ascii="Arial Unicode" w:hAnsi="Arial Unicode"/>
        </w:rPr>
        <w:tab/>
      </w:r>
      <w:r w:rsidRPr="000D005F">
        <w:rPr>
          <w:rFonts w:ascii="Arial Unicode" w:hAnsi="Arial Unicode"/>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D005F" w:rsidRDefault="00B5219E" w:rsidP="00B46D58">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sz w:val="20"/>
          <w:szCs w:val="20"/>
        </w:rPr>
        <w:t>8</w:t>
      </w:r>
      <w:r w:rsidR="00A150A9" w:rsidRPr="000D005F">
        <w:rPr>
          <w:rFonts w:ascii="Arial Unicode" w:hAnsi="Arial Unicode"/>
          <w:sz w:val="20"/>
          <w:szCs w:val="20"/>
        </w:rPr>
        <w:t>.</w:t>
      </w:r>
      <w:r w:rsidR="0093610F" w:rsidRPr="000D005F">
        <w:rPr>
          <w:rFonts w:ascii="Arial Unicode" w:hAnsi="Arial Unicode"/>
          <w:sz w:val="20"/>
          <w:szCs w:val="20"/>
        </w:rPr>
        <w:t>1</w:t>
      </w:r>
      <w:r w:rsidR="00E51D78" w:rsidRPr="000D005F">
        <w:rPr>
          <w:rFonts w:ascii="Arial Unicode" w:hAnsi="Arial Unicode"/>
          <w:sz w:val="20"/>
          <w:szCs w:val="20"/>
          <w:lang w:val="hy-AM"/>
        </w:rPr>
        <w:t>8</w:t>
      </w:r>
      <w:r w:rsidR="00EE0CB1" w:rsidRPr="000D005F">
        <w:rPr>
          <w:rFonts w:ascii="Arial Unicode" w:hAnsi="Arial Unicode"/>
          <w:sz w:val="20"/>
          <w:szCs w:val="20"/>
        </w:rPr>
        <w:t>.</w:t>
      </w:r>
      <w:r w:rsidR="00EE0CB1" w:rsidRPr="000D005F">
        <w:rPr>
          <w:rFonts w:ascii="Arial Unicode" w:hAnsi="Arial Unicode"/>
          <w:sz w:val="20"/>
          <w:szCs w:val="20"/>
        </w:rPr>
        <w:tab/>
      </w:r>
      <w:r w:rsidR="00A150A9" w:rsidRPr="000D005F">
        <w:rPr>
          <w:rFonts w:ascii="Arial Unicode" w:hAnsi="Arial Unicode"/>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0D005F" w:rsidRDefault="00265D18" w:rsidP="00B46D58">
      <w:pPr>
        <w:widowControl w:val="0"/>
        <w:spacing w:after="160"/>
        <w:ind w:firstLine="567"/>
        <w:jc w:val="both"/>
        <w:rPr>
          <w:rFonts w:ascii="Arial Unicode" w:hAnsi="Arial Unicode"/>
          <w:sz w:val="20"/>
          <w:szCs w:val="20"/>
        </w:rPr>
      </w:pPr>
      <w:r w:rsidRPr="000D005F">
        <w:rPr>
          <w:rFonts w:ascii="Arial Unicode" w:hAnsi="Arial Unicode"/>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0D005F" w:rsidRDefault="00E02F60" w:rsidP="00B46D58">
      <w:pPr>
        <w:pStyle w:val="23"/>
        <w:widowControl w:val="0"/>
        <w:spacing w:after="160" w:line="240" w:lineRule="auto"/>
        <w:ind w:firstLine="567"/>
        <w:rPr>
          <w:rFonts w:ascii="Arial Unicode" w:hAnsi="Arial Unicode"/>
        </w:rPr>
      </w:pPr>
      <w:r w:rsidRPr="000D005F">
        <w:rPr>
          <w:rFonts w:ascii="Arial Unicode" w:hAnsi="Arial Unicode"/>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0D005F" w:rsidRDefault="008A3C60" w:rsidP="00B46D58">
      <w:pPr>
        <w:pStyle w:val="23"/>
        <w:widowControl w:val="0"/>
        <w:spacing w:after="160" w:line="240" w:lineRule="auto"/>
        <w:ind w:firstLine="567"/>
        <w:rPr>
          <w:rFonts w:ascii="Arial Unicode" w:hAnsi="Arial Unicode" w:cs="Sylfaen"/>
        </w:rPr>
      </w:pPr>
      <w:r w:rsidRPr="000D005F">
        <w:rPr>
          <w:rFonts w:ascii="Arial Unicode" w:hAnsi="Arial Unicode"/>
        </w:rPr>
        <w:t>Включаемые в заявку документы, утвержденные электронной цифровой подписью, не скрепляются печатью.</w:t>
      </w:r>
    </w:p>
    <w:p w:rsidR="002B103D" w:rsidRPr="000D005F" w:rsidRDefault="00A150A9" w:rsidP="00B46D58">
      <w:pPr>
        <w:pStyle w:val="23"/>
        <w:widowControl w:val="0"/>
        <w:tabs>
          <w:tab w:val="left" w:pos="1276"/>
        </w:tabs>
        <w:spacing w:after="160" w:line="240" w:lineRule="auto"/>
        <w:ind w:firstLine="567"/>
        <w:rPr>
          <w:rFonts w:ascii="Arial Unicode" w:hAnsi="Arial Unicode"/>
        </w:rPr>
      </w:pPr>
      <w:r w:rsidRPr="000D005F">
        <w:rPr>
          <w:rFonts w:ascii="Arial Unicode" w:hAnsi="Arial Unicode"/>
        </w:rPr>
        <w:t>8.</w:t>
      </w:r>
      <w:r w:rsidR="000E624C" w:rsidRPr="000D005F">
        <w:rPr>
          <w:rFonts w:ascii="Arial Unicode" w:hAnsi="Arial Unicode"/>
          <w:lang w:val="hy-AM"/>
        </w:rPr>
        <w:t>19</w:t>
      </w:r>
      <w:r w:rsidRPr="000D005F">
        <w:rPr>
          <w:rFonts w:ascii="Arial Unicode" w:hAnsi="Arial Unicode"/>
        </w:rPr>
        <w:t>.</w:t>
      </w:r>
      <w:r w:rsidR="00EE0CB1" w:rsidRPr="000D005F">
        <w:rPr>
          <w:rFonts w:ascii="Arial Unicode" w:hAnsi="Arial Unicode"/>
        </w:rPr>
        <w:tab/>
      </w:r>
      <w:r w:rsidRPr="000D005F">
        <w:rPr>
          <w:rFonts w:ascii="Arial Unicode" w:hAnsi="Arial Unicode"/>
        </w:rPr>
        <w:t>Оценка заявок и определение отобранного участника осуществляются по отдельным лотам</w:t>
      </w:r>
      <w:r w:rsidR="0093610F" w:rsidRPr="000D005F">
        <w:rPr>
          <w:rStyle w:val="af6"/>
          <w:rFonts w:ascii="Arial Unicode" w:hAnsi="Arial Unicode"/>
        </w:rPr>
        <w:footnoteReference w:customMarkFollows="1" w:id="10"/>
        <w:t>12</w:t>
      </w:r>
      <w:r w:rsidRPr="000D005F">
        <w:rPr>
          <w:rFonts w:ascii="Arial Unicode" w:hAnsi="Arial Unicode"/>
        </w:rPr>
        <w:t xml:space="preserve">. </w:t>
      </w:r>
    </w:p>
    <w:p w:rsidR="00F25A9B" w:rsidRPr="000D005F" w:rsidRDefault="00A150A9"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8.</w:t>
      </w:r>
      <w:r w:rsidR="00020B2E" w:rsidRPr="000D005F">
        <w:rPr>
          <w:rFonts w:ascii="Arial Unicode" w:hAnsi="Arial Unicode"/>
          <w:sz w:val="20"/>
          <w:szCs w:val="20"/>
        </w:rPr>
        <w:t>2</w:t>
      </w:r>
      <w:r w:rsidR="004E442C" w:rsidRPr="000D005F">
        <w:rPr>
          <w:rFonts w:ascii="Arial Unicode" w:hAnsi="Arial Unicode"/>
          <w:sz w:val="20"/>
          <w:szCs w:val="20"/>
          <w:lang w:val="hy-AM"/>
        </w:rPr>
        <w:t>0</w:t>
      </w:r>
      <w:r w:rsidR="009F2C5D" w:rsidRPr="000D005F">
        <w:rPr>
          <w:rFonts w:ascii="Arial Unicode" w:hAnsi="Arial Unicode"/>
          <w:sz w:val="20"/>
          <w:szCs w:val="20"/>
        </w:rPr>
        <w:t>.</w:t>
      </w:r>
      <w:r w:rsidR="009F2C5D" w:rsidRPr="000D005F">
        <w:rPr>
          <w:rFonts w:ascii="Arial Unicode" w:hAnsi="Arial Unicode"/>
          <w:sz w:val="20"/>
          <w:szCs w:val="20"/>
        </w:rPr>
        <w:tab/>
      </w:r>
      <w:r w:rsidRPr="000D005F">
        <w:rPr>
          <w:rFonts w:ascii="Arial Unicode" w:hAnsi="Arial Unicode"/>
          <w:sz w:val="20"/>
          <w:szCs w:val="20"/>
        </w:rPr>
        <w:t>В случае если отобранный участник не заключает (отказывается</w:t>
      </w:r>
      <w:r w:rsidR="00521B59" w:rsidRPr="000D005F">
        <w:rPr>
          <w:rFonts w:ascii="Courier New" w:hAnsi="Courier New" w:cs="Courier New"/>
          <w:sz w:val="20"/>
          <w:szCs w:val="20"/>
          <w:lang w:val="en-US"/>
        </w:rPr>
        <w:t> </w:t>
      </w:r>
      <w:r w:rsidRPr="000D005F">
        <w:rPr>
          <w:rFonts w:ascii="Arial Unicode" w:hAnsi="Arial Unicode"/>
          <w:sz w:val="20"/>
          <w:szCs w:val="20"/>
        </w:rPr>
        <w:t xml:space="preserve">заключать) договор или лишается права на заключение договора, </w:t>
      </w:r>
      <w:r w:rsidR="000702A0" w:rsidRPr="000D005F">
        <w:rPr>
          <w:rFonts w:ascii="Arial Unicode" w:hAnsi="Arial Unicode"/>
          <w:sz w:val="20"/>
          <w:szCs w:val="20"/>
        </w:rPr>
        <w:t>решением комиссии</w:t>
      </w:r>
      <w:r w:rsidR="005F2F3B" w:rsidRPr="000D005F">
        <w:rPr>
          <w:rFonts w:ascii="Arial Unicode" w:hAnsi="Arial Unicode"/>
          <w:sz w:val="20"/>
          <w:szCs w:val="20"/>
        </w:rPr>
        <w:t xml:space="preserve">отобранным  </w:t>
      </w:r>
      <w:r w:rsidRPr="000D005F">
        <w:rPr>
          <w:rFonts w:ascii="Arial Unicode" w:hAnsi="Arial Unicode"/>
          <w:sz w:val="20"/>
          <w:szCs w:val="20"/>
        </w:rPr>
        <w:t>участник</w:t>
      </w:r>
      <w:r w:rsidR="005F2F3B" w:rsidRPr="000D005F">
        <w:rPr>
          <w:rFonts w:ascii="Arial Unicode" w:hAnsi="Arial Unicode"/>
          <w:sz w:val="20"/>
          <w:szCs w:val="20"/>
        </w:rPr>
        <w:t xml:space="preserve">ом признается участник занявший следующее </w:t>
      </w:r>
    </w:p>
    <w:p w:rsidR="00583092" w:rsidRPr="000D005F" w:rsidRDefault="005F2F3B"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место</w:t>
      </w:r>
      <w:r w:rsidR="00951CE5" w:rsidRPr="000D005F">
        <w:rPr>
          <w:rFonts w:ascii="Arial Unicode" w:hAnsi="Arial Unicode"/>
          <w:sz w:val="20"/>
          <w:szCs w:val="20"/>
        </w:rPr>
        <w:t>сприменением процедуры</w:t>
      </w:r>
      <w:r w:rsidR="00A150A9" w:rsidRPr="000D005F">
        <w:rPr>
          <w:rFonts w:ascii="Arial Unicode" w:hAnsi="Arial Unicode"/>
          <w:sz w:val="20"/>
          <w:szCs w:val="20"/>
        </w:rPr>
        <w:t>, установленн</w:t>
      </w:r>
      <w:r w:rsidR="00951CE5" w:rsidRPr="000D005F">
        <w:rPr>
          <w:rFonts w:ascii="Arial Unicode" w:hAnsi="Arial Unicode"/>
          <w:sz w:val="20"/>
          <w:szCs w:val="20"/>
        </w:rPr>
        <w:t>ой</w:t>
      </w:r>
      <w:r w:rsidR="00A150A9" w:rsidRPr="000D005F">
        <w:rPr>
          <w:rFonts w:ascii="Arial Unicode" w:hAnsi="Arial Unicode"/>
          <w:sz w:val="20"/>
          <w:szCs w:val="20"/>
        </w:rPr>
        <w:t xml:space="preserve"> пунктами 8.13-8.</w:t>
      </w:r>
      <w:r w:rsidR="00246C8C" w:rsidRPr="000D005F">
        <w:rPr>
          <w:rFonts w:ascii="Arial Unicode" w:hAnsi="Arial Unicode"/>
          <w:sz w:val="20"/>
          <w:szCs w:val="20"/>
        </w:rPr>
        <w:t>19</w:t>
      </w:r>
      <w:r w:rsidR="00A150A9" w:rsidRPr="000D005F">
        <w:rPr>
          <w:rFonts w:ascii="Arial Unicode" w:hAnsi="Arial Unicode"/>
          <w:sz w:val="20"/>
          <w:szCs w:val="20"/>
        </w:rPr>
        <w:t>части 1 настоящего Приглашения.</w:t>
      </w:r>
    </w:p>
    <w:p w:rsidR="00583092" w:rsidRPr="000D005F" w:rsidRDefault="00A150A9" w:rsidP="00B46D58">
      <w:pPr>
        <w:pStyle w:val="23"/>
        <w:widowControl w:val="0"/>
        <w:tabs>
          <w:tab w:val="left" w:pos="1276"/>
        </w:tabs>
        <w:spacing w:after="160" w:line="240" w:lineRule="auto"/>
        <w:ind w:firstLine="567"/>
        <w:rPr>
          <w:rFonts w:ascii="Arial Unicode" w:hAnsi="Arial Unicode" w:cs="Sylfaen"/>
        </w:rPr>
      </w:pPr>
      <w:r w:rsidRPr="000D005F">
        <w:rPr>
          <w:rFonts w:ascii="Arial Unicode" w:hAnsi="Arial Unicode"/>
        </w:rPr>
        <w:t>8.</w:t>
      </w:r>
      <w:r w:rsidR="0022247D" w:rsidRPr="000D005F">
        <w:rPr>
          <w:rFonts w:ascii="Arial Unicode" w:hAnsi="Arial Unicode"/>
        </w:rPr>
        <w:t>2</w:t>
      </w:r>
      <w:r w:rsidR="00C47D55" w:rsidRPr="000D005F">
        <w:rPr>
          <w:rFonts w:ascii="Arial Unicode" w:hAnsi="Arial Unicode"/>
          <w:lang w:val="hy-AM"/>
        </w:rPr>
        <w:t>1</w:t>
      </w:r>
      <w:r w:rsidR="00FA2DBA" w:rsidRPr="000D005F">
        <w:rPr>
          <w:rFonts w:ascii="Arial Unicode" w:hAnsi="Arial Unicode"/>
        </w:rPr>
        <w:t>.</w:t>
      </w:r>
      <w:r w:rsidR="00FA2DBA" w:rsidRPr="000D005F">
        <w:rPr>
          <w:rFonts w:ascii="Arial Unicode" w:hAnsi="Arial Unicode"/>
        </w:rPr>
        <w:tab/>
      </w:r>
      <w:r w:rsidRPr="000D005F">
        <w:rPr>
          <w:rFonts w:ascii="Arial Unicode" w:hAnsi="Arial Unicode"/>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D005F" w:rsidRDefault="00662165" w:rsidP="00B46D58">
      <w:pPr>
        <w:pStyle w:val="23"/>
        <w:widowControl w:val="0"/>
        <w:spacing w:after="160" w:line="240" w:lineRule="auto"/>
        <w:ind w:firstLine="567"/>
        <w:rPr>
          <w:rFonts w:ascii="Arial Unicode" w:hAnsi="Arial Unicode"/>
        </w:rPr>
      </w:pPr>
      <w:r w:rsidRPr="000D005F">
        <w:rPr>
          <w:rFonts w:ascii="Arial Unicode" w:hAnsi="Arial Unicod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D005F" w:rsidRDefault="00A150A9" w:rsidP="00B46D58">
      <w:pPr>
        <w:pStyle w:val="23"/>
        <w:widowControl w:val="0"/>
        <w:tabs>
          <w:tab w:val="left" w:pos="1276"/>
        </w:tabs>
        <w:spacing w:after="160" w:line="240" w:lineRule="auto"/>
        <w:ind w:firstLine="567"/>
        <w:rPr>
          <w:rFonts w:ascii="Arial Unicode" w:hAnsi="Arial Unicode"/>
        </w:rPr>
      </w:pPr>
      <w:r w:rsidRPr="000D005F">
        <w:rPr>
          <w:rFonts w:ascii="Arial Unicode" w:hAnsi="Arial Unicode"/>
        </w:rPr>
        <w:t>8.</w:t>
      </w:r>
      <w:r w:rsidR="005A79EE" w:rsidRPr="000D005F">
        <w:rPr>
          <w:rFonts w:ascii="Arial Unicode" w:hAnsi="Arial Unicode"/>
        </w:rPr>
        <w:t>2</w:t>
      </w:r>
      <w:r w:rsidR="00336709" w:rsidRPr="000D005F">
        <w:rPr>
          <w:rFonts w:ascii="Arial Unicode" w:hAnsi="Arial Unicode"/>
          <w:lang w:val="hy-AM"/>
        </w:rPr>
        <w:t>2</w:t>
      </w:r>
      <w:r w:rsidRPr="000D005F">
        <w:rPr>
          <w:rFonts w:ascii="Arial Unicode" w:hAnsi="Arial Unicode"/>
        </w:rPr>
        <w:t>.</w:t>
      </w:r>
      <w:r w:rsidR="00FA2DBA" w:rsidRPr="000D005F">
        <w:rPr>
          <w:rFonts w:ascii="Arial Unicode" w:hAnsi="Arial Unicode"/>
        </w:rPr>
        <w:tab/>
      </w:r>
      <w:r w:rsidRPr="000D005F">
        <w:rPr>
          <w:rFonts w:ascii="Arial Unicode" w:hAnsi="Arial Unicode"/>
        </w:rPr>
        <w:t>С целью применения пункта 8.</w:t>
      </w:r>
      <w:r w:rsidR="005A79EE" w:rsidRPr="000D005F">
        <w:rPr>
          <w:rFonts w:ascii="Arial Unicode" w:hAnsi="Arial Unicode"/>
        </w:rPr>
        <w:t>2</w:t>
      </w:r>
      <w:r w:rsidR="00F274C5" w:rsidRPr="000D005F">
        <w:rPr>
          <w:rFonts w:ascii="Arial Unicode" w:hAnsi="Arial Unicode"/>
          <w:lang w:val="hy-AM"/>
        </w:rPr>
        <w:t>1</w:t>
      </w:r>
      <w:r w:rsidRPr="000D005F">
        <w:rPr>
          <w:rFonts w:ascii="Arial Unicode" w:hAnsi="Arial Unicode"/>
        </w:rPr>
        <w:t xml:space="preserve">. части 1 настоящего приглашения </w:t>
      </w:r>
      <w:r w:rsidR="005A79EE" w:rsidRPr="000D005F">
        <w:rPr>
          <w:rFonts w:ascii="Arial Unicode" w:hAnsi="Arial Unicode"/>
        </w:rPr>
        <w:t xml:space="preserve">может быть созвано </w:t>
      </w:r>
      <w:r w:rsidRPr="000D005F">
        <w:rPr>
          <w:rFonts w:ascii="Arial Unicode" w:hAnsi="Arial Unicode"/>
        </w:rPr>
        <w:t>внеочередное заседание комиссии.</w:t>
      </w:r>
    </w:p>
    <w:p w:rsidR="00196487" w:rsidRPr="000D005F" w:rsidRDefault="00A150A9" w:rsidP="00B46D58">
      <w:pPr>
        <w:pStyle w:val="norm"/>
        <w:widowControl w:val="0"/>
        <w:tabs>
          <w:tab w:val="left" w:pos="1276"/>
        </w:tabs>
        <w:spacing w:after="160" w:line="240" w:lineRule="auto"/>
        <w:ind w:firstLine="567"/>
        <w:rPr>
          <w:rFonts w:ascii="Arial Unicode" w:hAnsi="Arial Unicode"/>
          <w:sz w:val="20"/>
        </w:rPr>
      </w:pPr>
      <w:r w:rsidRPr="000D005F">
        <w:rPr>
          <w:rFonts w:ascii="Arial Unicode" w:hAnsi="Arial Unicode"/>
          <w:sz w:val="20"/>
        </w:rPr>
        <w:t>8.</w:t>
      </w:r>
      <w:r w:rsidR="004D0EA7" w:rsidRPr="000D005F">
        <w:rPr>
          <w:rFonts w:ascii="Arial Unicode" w:hAnsi="Arial Unicode"/>
          <w:sz w:val="20"/>
        </w:rPr>
        <w:t>2</w:t>
      </w:r>
      <w:r w:rsidR="00773841" w:rsidRPr="000D005F">
        <w:rPr>
          <w:rFonts w:ascii="Arial Unicode" w:hAnsi="Arial Unicode"/>
          <w:sz w:val="20"/>
          <w:lang w:val="hy-AM"/>
        </w:rPr>
        <w:t>3</w:t>
      </w:r>
      <w:r w:rsidRPr="000D005F">
        <w:rPr>
          <w:rFonts w:ascii="Arial Unicode" w:hAnsi="Arial Unicode"/>
          <w:sz w:val="20"/>
        </w:rPr>
        <w:t>.</w:t>
      </w:r>
      <w:r w:rsidR="00544D9F" w:rsidRPr="000D005F">
        <w:rPr>
          <w:rFonts w:ascii="Arial Unicode" w:hAnsi="Arial Unicode"/>
          <w:sz w:val="20"/>
        </w:rPr>
        <w:tab/>
      </w:r>
      <w:r w:rsidRPr="000D005F">
        <w:rPr>
          <w:rFonts w:ascii="Arial Unicode" w:hAnsi="Arial Unicode"/>
          <w:sz w:val="20"/>
        </w:rPr>
        <w:t>На следующий рабочий день после окончания заседания по определению отобранного участника секретарь комиссии:</w:t>
      </w:r>
    </w:p>
    <w:p w:rsidR="00196487" w:rsidRPr="000D005F" w:rsidRDefault="00196487" w:rsidP="00B46D58">
      <w:pPr>
        <w:pStyle w:val="norm"/>
        <w:widowControl w:val="0"/>
        <w:tabs>
          <w:tab w:val="left" w:pos="1134"/>
        </w:tabs>
        <w:spacing w:after="160" w:line="240" w:lineRule="auto"/>
        <w:ind w:firstLine="567"/>
        <w:rPr>
          <w:rFonts w:ascii="Arial Unicode" w:hAnsi="Arial Unicode"/>
          <w:sz w:val="20"/>
        </w:rPr>
      </w:pPr>
      <w:r w:rsidRPr="000D005F">
        <w:rPr>
          <w:rFonts w:ascii="Arial Unicode" w:hAnsi="Arial Unicode"/>
          <w:sz w:val="20"/>
        </w:rPr>
        <w:t>1)</w:t>
      </w:r>
      <w:r w:rsidR="00544D9F" w:rsidRPr="000D005F">
        <w:rPr>
          <w:rFonts w:ascii="Arial Unicode" w:hAnsi="Arial Unicode"/>
          <w:sz w:val="20"/>
        </w:rPr>
        <w:tab/>
      </w:r>
      <w:r w:rsidRPr="000D005F">
        <w:rPr>
          <w:rFonts w:ascii="Arial Unicode" w:hAnsi="Arial Unicode"/>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0D005F" w:rsidRDefault="00196487" w:rsidP="00B46D58">
      <w:pPr>
        <w:pStyle w:val="norm"/>
        <w:widowControl w:val="0"/>
        <w:tabs>
          <w:tab w:val="left" w:pos="1134"/>
        </w:tabs>
        <w:spacing w:after="160" w:line="240" w:lineRule="auto"/>
        <w:ind w:firstLine="567"/>
        <w:rPr>
          <w:rFonts w:ascii="Arial Unicode" w:hAnsi="Arial Unicode"/>
          <w:spacing w:val="-6"/>
          <w:sz w:val="20"/>
        </w:rPr>
      </w:pPr>
      <w:r w:rsidRPr="000D005F">
        <w:rPr>
          <w:rFonts w:ascii="Arial Unicode" w:hAnsi="Arial Unicode"/>
          <w:sz w:val="20"/>
        </w:rPr>
        <w:t>2)</w:t>
      </w:r>
      <w:r w:rsidR="00544D9F" w:rsidRPr="000D005F">
        <w:rPr>
          <w:rFonts w:ascii="Arial Unicode" w:hAnsi="Arial Unicode"/>
          <w:sz w:val="20"/>
        </w:rPr>
        <w:tab/>
      </w:r>
      <w:r w:rsidRPr="000D005F">
        <w:rPr>
          <w:rFonts w:ascii="Arial Unicode" w:hAnsi="Arial Unicode"/>
          <w:sz w:val="20"/>
        </w:rPr>
        <w:t>посредством системы отправляет на электронную почту участников протокол заседания комиссии о результатах оценки.</w:t>
      </w:r>
    </w:p>
    <w:p w:rsidR="00E45ACA" w:rsidRPr="000D005F" w:rsidRDefault="00A150A9" w:rsidP="00B46D58">
      <w:pPr>
        <w:pStyle w:val="norm"/>
        <w:widowControl w:val="0"/>
        <w:tabs>
          <w:tab w:val="left" w:pos="1276"/>
        </w:tabs>
        <w:spacing w:after="160" w:line="240" w:lineRule="auto"/>
        <w:ind w:firstLine="567"/>
        <w:rPr>
          <w:rFonts w:ascii="Arial Unicode" w:hAnsi="Arial Unicode"/>
          <w:sz w:val="20"/>
        </w:rPr>
      </w:pPr>
      <w:r w:rsidRPr="000D005F">
        <w:rPr>
          <w:rFonts w:ascii="Arial Unicode" w:hAnsi="Arial Unicode"/>
          <w:spacing w:val="-6"/>
          <w:sz w:val="20"/>
        </w:rPr>
        <w:t>8.</w:t>
      </w:r>
      <w:r w:rsidR="004D0EA7" w:rsidRPr="000D005F">
        <w:rPr>
          <w:rFonts w:ascii="Arial Unicode" w:hAnsi="Arial Unicode"/>
          <w:spacing w:val="-6"/>
          <w:sz w:val="20"/>
        </w:rPr>
        <w:t>2</w:t>
      </w:r>
      <w:r w:rsidR="00541390" w:rsidRPr="000D005F">
        <w:rPr>
          <w:rFonts w:ascii="Arial Unicode" w:hAnsi="Arial Unicode"/>
          <w:spacing w:val="-6"/>
          <w:sz w:val="20"/>
        </w:rPr>
        <w:t>4</w:t>
      </w:r>
      <w:r w:rsidR="00544D9F" w:rsidRPr="000D005F">
        <w:rPr>
          <w:rFonts w:ascii="Arial Unicode" w:hAnsi="Arial Unicode"/>
          <w:spacing w:val="-6"/>
          <w:sz w:val="20"/>
        </w:rPr>
        <w:t>.</w:t>
      </w:r>
      <w:r w:rsidR="00544D9F" w:rsidRPr="000D005F">
        <w:rPr>
          <w:rFonts w:ascii="Arial Unicode" w:hAnsi="Arial Unicode"/>
          <w:spacing w:val="-6"/>
          <w:sz w:val="20"/>
        </w:rPr>
        <w:tab/>
      </w:r>
      <w:r w:rsidRPr="000D005F">
        <w:rPr>
          <w:rFonts w:ascii="Arial Unicode" w:hAnsi="Arial Unicode"/>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D005F">
        <w:rPr>
          <w:rFonts w:ascii="Arial Unicode" w:hAnsi="Arial Unicode"/>
          <w:sz w:val="20"/>
        </w:rPr>
        <w:t xml:space="preserve"> Решение о</w:t>
      </w:r>
      <w:r w:rsidR="00BA2853" w:rsidRPr="000D005F">
        <w:rPr>
          <w:rFonts w:ascii="Courier New" w:hAnsi="Courier New" w:cs="Courier New"/>
          <w:sz w:val="20"/>
          <w:lang w:val="en-US"/>
        </w:rPr>
        <w:t> </w:t>
      </w:r>
      <w:r w:rsidRPr="000D005F">
        <w:rPr>
          <w:rFonts w:ascii="Arial Unicode" w:hAnsi="Arial Unicode"/>
          <w:sz w:val="20"/>
        </w:rPr>
        <w:t>заключении договора содержит краткую информацию об оценке заявок, о</w:t>
      </w:r>
      <w:r w:rsidR="00BA2853" w:rsidRPr="000D005F">
        <w:rPr>
          <w:rFonts w:ascii="Courier New" w:hAnsi="Courier New" w:cs="Courier New"/>
          <w:sz w:val="20"/>
          <w:lang w:val="en-US"/>
        </w:rPr>
        <w:t> </w:t>
      </w:r>
      <w:r w:rsidRPr="000D005F">
        <w:rPr>
          <w:rFonts w:ascii="Arial Unicode" w:hAnsi="Arial Unicode"/>
          <w:sz w:val="20"/>
        </w:rPr>
        <w:t>причинах, обосновывающих выбор отобранного участника, и объявление о</w:t>
      </w:r>
      <w:r w:rsidR="00BA2853" w:rsidRPr="000D005F">
        <w:rPr>
          <w:rFonts w:ascii="Courier New" w:hAnsi="Courier New" w:cs="Courier New"/>
          <w:sz w:val="20"/>
          <w:lang w:val="en-US"/>
        </w:rPr>
        <w:t> </w:t>
      </w:r>
      <w:r w:rsidRPr="000D005F">
        <w:rPr>
          <w:rFonts w:ascii="Arial Unicode" w:hAnsi="Arial Unicode"/>
          <w:sz w:val="20"/>
        </w:rPr>
        <w:t>периоде ожидания.</w:t>
      </w:r>
    </w:p>
    <w:p w:rsidR="00583092" w:rsidRPr="000D005F" w:rsidRDefault="00A150A9" w:rsidP="00B46D58">
      <w:pPr>
        <w:pStyle w:val="23"/>
        <w:widowControl w:val="0"/>
        <w:tabs>
          <w:tab w:val="left" w:pos="1276"/>
        </w:tabs>
        <w:spacing w:after="160" w:line="240" w:lineRule="auto"/>
        <w:ind w:firstLine="567"/>
        <w:rPr>
          <w:rFonts w:ascii="Arial Unicode" w:hAnsi="Arial Unicode" w:cs="Sylfaen"/>
        </w:rPr>
      </w:pPr>
      <w:r w:rsidRPr="000D005F">
        <w:rPr>
          <w:rFonts w:ascii="Arial Unicode" w:hAnsi="Arial Unicode"/>
        </w:rPr>
        <w:lastRenderedPageBreak/>
        <w:t>8.</w:t>
      </w:r>
      <w:r w:rsidR="00163324" w:rsidRPr="000D005F">
        <w:rPr>
          <w:rFonts w:ascii="Arial Unicode" w:hAnsi="Arial Unicode"/>
        </w:rPr>
        <w:t>2</w:t>
      </w:r>
      <w:r w:rsidR="00971F12" w:rsidRPr="000D005F">
        <w:rPr>
          <w:rFonts w:ascii="Arial Unicode" w:hAnsi="Arial Unicode"/>
          <w:lang w:val="hy-AM"/>
        </w:rPr>
        <w:t>5</w:t>
      </w:r>
      <w:r w:rsidR="00BA2853" w:rsidRPr="000D005F">
        <w:rPr>
          <w:rFonts w:ascii="Arial Unicode" w:hAnsi="Arial Unicode"/>
        </w:rPr>
        <w:t>.</w:t>
      </w:r>
      <w:r w:rsidRPr="000D005F">
        <w:rPr>
          <w:rFonts w:ascii="Arial Unicode" w:hAnsi="Arial Unicode"/>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Pr="000D005F" w:rsidRDefault="00583092" w:rsidP="00A835E3">
      <w:pPr>
        <w:pStyle w:val="23"/>
        <w:widowControl w:val="0"/>
        <w:spacing w:after="160" w:line="240" w:lineRule="auto"/>
        <w:ind w:firstLine="567"/>
        <w:rPr>
          <w:rFonts w:ascii="Arial Unicode" w:hAnsi="Arial Unicode"/>
          <w:color w:val="000000" w:themeColor="text1"/>
        </w:rPr>
      </w:pPr>
      <w:r w:rsidRPr="000D005F">
        <w:rPr>
          <w:rFonts w:ascii="Arial Unicode" w:hAnsi="Arial Unicode"/>
        </w:rPr>
        <w:t>Период ожидания в случае настоящей процедуры составляет "" календарных дней. Период ожидания</w:t>
      </w:r>
      <w:r w:rsidR="00A835E3" w:rsidRPr="000D005F">
        <w:rPr>
          <w:rFonts w:ascii="Arial Unicode" w:hAnsi="Arial Unicode"/>
        </w:rPr>
        <w:t>:</w:t>
      </w:r>
    </w:p>
    <w:p w:rsidR="00500780" w:rsidRPr="000D005F" w:rsidRDefault="00500780" w:rsidP="00500780">
      <w:pPr>
        <w:pStyle w:val="norm"/>
        <w:widowControl w:val="0"/>
        <w:tabs>
          <w:tab w:val="left" w:pos="1276"/>
        </w:tabs>
        <w:spacing w:line="240" w:lineRule="auto"/>
        <w:ind w:firstLine="0"/>
        <w:rPr>
          <w:rFonts w:ascii="Arial Unicode" w:hAnsi="Arial Unicode"/>
          <w:sz w:val="20"/>
        </w:rPr>
      </w:pPr>
      <w:r w:rsidRPr="000D005F">
        <w:rPr>
          <w:rFonts w:ascii="Arial Unicode" w:hAnsi="Arial Unicode"/>
          <w:sz w:val="20"/>
        </w:rPr>
        <w:t>- не применим, если заявку подал только один участник, с которым заключается договор;</w:t>
      </w:r>
    </w:p>
    <w:p w:rsidR="006D684E" w:rsidRPr="000D005F" w:rsidRDefault="00500780" w:rsidP="00500780">
      <w:pPr>
        <w:pStyle w:val="norm"/>
        <w:widowControl w:val="0"/>
        <w:tabs>
          <w:tab w:val="left" w:pos="1276"/>
        </w:tabs>
        <w:spacing w:line="240" w:lineRule="auto"/>
        <w:ind w:firstLine="0"/>
        <w:rPr>
          <w:rFonts w:ascii="Arial Unicode" w:hAnsi="Arial Unicode"/>
          <w:sz w:val="20"/>
        </w:rPr>
      </w:pPr>
      <w:r w:rsidRPr="000D005F">
        <w:rPr>
          <w:rFonts w:ascii="Arial Unicode" w:hAnsi="Arial Unicode"/>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00780" w:rsidRPr="000D005F" w:rsidRDefault="00500780" w:rsidP="00500780">
      <w:pPr>
        <w:pStyle w:val="norm"/>
        <w:widowControl w:val="0"/>
        <w:tabs>
          <w:tab w:val="left" w:pos="1276"/>
        </w:tabs>
        <w:spacing w:line="240" w:lineRule="auto"/>
        <w:ind w:firstLine="0"/>
        <w:rPr>
          <w:rFonts w:ascii="Arial Unicode" w:hAnsi="Arial Unicode"/>
          <w:sz w:val="20"/>
        </w:rPr>
      </w:pPr>
      <w:r w:rsidRPr="000D005F">
        <w:rPr>
          <w:rFonts w:ascii="Arial Unicode" w:hAnsi="Arial Unicode"/>
          <w:sz w:val="20"/>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73109" w:rsidRPr="000D005F" w:rsidRDefault="00B73109" w:rsidP="00B46D58">
      <w:pPr>
        <w:widowControl w:val="0"/>
        <w:spacing w:after="160"/>
        <w:jc w:val="center"/>
        <w:rPr>
          <w:rFonts w:ascii="Arial Unicode" w:hAnsi="Arial Unicode"/>
          <w:b/>
          <w:sz w:val="20"/>
          <w:szCs w:val="20"/>
        </w:rPr>
      </w:pPr>
    </w:p>
    <w:p w:rsidR="00B73109" w:rsidRPr="000D005F" w:rsidRDefault="00B73109" w:rsidP="00B46D58">
      <w:pPr>
        <w:widowControl w:val="0"/>
        <w:spacing w:after="160"/>
        <w:jc w:val="center"/>
        <w:rPr>
          <w:rFonts w:ascii="Arial Unicode" w:hAnsi="Arial Unicode"/>
          <w:b/>
          <w:sz w:val="20"/>
          <w:szCs w:val="20"/>
        </w:rPr>
      </w:pPr>
    </w:p>
    <w:p w:rsidR="000313A6" w:rsidRPr="000D005F" w:rsidRDefault="00AA0AD8" w:rsidP="00B46D58">
      <w:pPr>
        <w:widowControl w:val="0"/>
        <w:spacing w:after="160"/>
        <w:jc w:val="center"/>
        <w:rPr>
          <w:rFonts w:ascii="Arial Unicode" w:hAnsi="Arial Unicode"/>
          <w:b/>
          <w:sz w:val="20"/>
          <w:szCs w:val="20"/>
        </w:rPr>
      </w:pPr>
      <w:r w:rsidRPr="000D005F">
        <w:rPr>
          <w:rFonts w:ascii="Arial Unicode" w:hAnsi="Arial Unicode"/>
          <w:b/>
          <w:sz w:val="20"/>
          <w:szCs w:val="20"/>
        </w:rPr>
        <w:t xml:space="preserve">9. ЗАКЛЮЧЕНИЕ ДОГОВОРА </w:t>
      </w:r>
    </w:p>
    <w:p w:rsidR="00B73109" w:rsidRPr="000D005F" w:rsidRDefault="00B73109" w:rsidP="00B46D58">
      <w:pPr>
        <w:widowControl w:val="0"/>
        <w:spacing w:after="160"/>
        <w:jc w:val="center"/>
        <w:rPr>
          <w:rFonts w:ascii="Arial Unicode" w:hAnsi="Arial Unicode" w:cs="Arial"/>
          <w:b/>
          <w:iCs/>
          <w:sz w:val="20"/>
          <w:szCs w:val="20"/>
        </w:rPr>
      </w:pPr>
    </w:p>
    <w:p w:rsidR="00096865"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9.1</w:t>
      </w:r>
      <w:r w:rsidR="002A3FC1" w:rsidRPr="000D005F">
        <w:rPr>
          <w:rFonts w:ascii="Arial Unicode" w:hAnsi="Arial Unicode"/>
          <w:sz w:val="20"/>
          <w:szCs w:val="20"/>
        </w:rPr>
        <w:t>.</w:t>
      </w:r>
      <w:r w:rsidR="002A3FC1" w:rsidRPr="000D005F">
        <w:rPr>
          <w:rFonts w:ascii="Arial Unicode" w:hAnsi="Arial Unicode"/>
          <w:sz w:val="20"/>
          <w:szCs w:val="20"/>
        </w:rPr>
        <w:tab/>
      </w:r>
      <w:r w:rsidRPr="000D005F">
        <w:rPr>
          <w:rFonts w:ascii="Arial Unicode" w:hAnsi="Arial Unicode"/>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9.2.</w:t>
      </w:r>
      <w:r w:rsidR="002A3FC1" w:rsidRPr="000D005F">
        <w:rPr>
          <w:rFonts w:ascii="Arial Unicode" w:hAnsi="Arial Unicode"/>
          <w:sz w:val="20"/>
          <w:szCs w:val="20"/>
        </w:rPr>
        <w:tab/>
      </w:r>
      <w:r w:rsidR="00BC654F" w:rsidRPr="000D005F">
        <w:rPr>
          <w:rFonts w:ascii="Arial Unicode" w:hAnsi="Arial Unicode"/>
          <w:sz w:val="20"/>
          <w:szCs w:val="20"/>
        </w:rPr>
        <w:t>На четвертый рабочий день</w:t>
      </w:r>
      <w:r w:rsidRPr="000D005F">
        <w:rPr>
          <w:rFonts w:ascii="Arial Unicode" w:hAnsi="Arial Unicode"/>
          <w:sz w:val="20"/>
          <w:szCs w:val="20"/>
        </w:rPr>
        <w:t xml:space="preserve">, </w:t>
      </w:r>
      <w:r w:rsidR="00BC654F" w:rsidRPr="000D005F">
        <w:rPr>
          <w:rFonts w:ascii="Arial Unicode" w:hAnsi="Arial Unicode"/>
          <w:sz w:val="20"/>
          <w:szCs w:val="20"/>
        </w:rPr>
        <w:t>следующий</w:t>
      </w:r>
      <w:r w:rsidRPr="000D005F">
        <w:rPr>
          <w:rFonts w:ascii="Arial Unicode" w:hAnsi="Arial Unicode"/>
          <w:sz w:val="20"/>
          <w:szCs w:val="20"/>
        </w:rPr>
        <w:t>за окончанием периода ожидания, установленного пунктом 8.</w:t>
      </w:r>
      <w:r w:rsidR="00DA3F9C" w:rsidRPr="000D005F">
        <w:rPr>
          <w:rFonts w:ascii="Arial Unicode" w:hAnsi="Arial Unicode"/>
          <w:sz w:val="20"/>
          <w:szCs w:val="20"/>
        </w:rPr>
        <w:t>2</w:t>
      </w:r>
      <w:r w:rsidR="0052367F" w:rsidRPr="000D005F">
        <w:rPr>
          <w:rFonts w:ascii="Arial Unicode" w:hAnsi="Arial Unicode"/>
          <w:sz w:val="20"/>
          <w:szCs w:val="20"/>
          <w:lang w:val="hy-AM"/>
        </w:rPr>
        <w:t>5</w:t>
      </w:r>
      <w:r w:rsidRPr="000D005F">
        <w:rPr>
          <w:rFonts w:ascii="Arial Unicode" w:hAnsi="Arial Unicode"/>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sidRPr="000D005F">
        <w:rPr>
          <w:rFonts w:ascii="Arial Unicode" w:hAnsi="Arial Unicode"/>
          <w:sz w:val="20"/>
          <w:szCs w:val="20"/>
        </w:rPr>
        <w:t>четвертый</w:t>
      </w:r>
      <w:r w:rsidRPr="000D005F">
        <w:rPr>
          <w:rFonts w:ascii="Arial Unicode" w:hAnsi="Arial Unicode"/>
          <w:sz w:val="20"/>
          <w:szCs w:val="20"/>
        </w:rPr>
        <w:t xml:space="preserve"> рабочий день, следующий за днем окончания периода ожидания, установленного пунктом 8.</w:t>
      </w:r>
      <w:r w:rsidR="00DA3F9C" w:rsidRPr="000D005F">
        <w:rPr>
          <w:rFonts w:ascii="Arial Unicode" w:hAnsi="Arial Unicode"/>
          <w:sz w:val="20"/>
          <w:szCs w:val="20"/>
        </w:rPr>
        <w:t>2</w:t>
      </w:r>
      <w:r w:rsidR="0052367F" w:rsidRPr="000D005F">
        <w:rPr>
          <w:rFonts w:ascii="Arial Unicode" w:hAnsi="Arial Unicode"/>
          <w:sz w:val="20"/>
          <w:szCs w:val="20"/>
          <w:lang w:val="hy-AM"/>
        </w:rPr>
        <w:t>5</w:t>
      </w:r>
      <w:r w:rsidRPr="000D005F">
        <w:rPr>
          <w:rFonts w:ascii="Arial Unicode" w:hAnsi="Arial Unicode"/>
          <w:sz w:val="20"/>
          <w:szCs w:val="20"/>
        </w:rPr>
        <w:t>части 1 настоящего Приглашения.</w:t>
      </w:r>
    </w:p>
    <w:p w:rsidR="00F23A51"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9.3.</w:t>
      </w:r>
      <w:r w:rsidR="002A3FC1" w:rsidRPr="000D005F">
        <w:rPr>
          <w:rFonts w:ascii="Arial Unicode" w:hAnsi="Arial Unicode"/>
          <w:sz w:val="20"/>
          <w:szCs w:val="20"/>
        </w:rPr>
        <w:tab/>
      </w:r>
      <w:r w:rsidRPr="000D005F">
        <w:rPr>
          <w:rFonts w:ascii="Arial Unicode" w:hAnsi="Arial Unicode"/>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0D005F">
        <w:rPr>
          <w:rFonts w:ascii="Arial Unicode" w:hAnsi="Arial Unicode"/>
          <w:sz w:val="20"/>
          <w:szCs w:val="20"/>
        </w:rPr>
        <w:t xml:space="preserve">При этом, при закупке строительных работ, в договор включаются </w:t>
      </w:r>
      <w:r w:rsidR="00B55057" w:rsidRPr="000D005F">
        <w:rPr>
          <w:rFonts w:ascii="Arial Unicode" w:hAnsi="Arial Unicode"/>
          <w:sz w:val="20"/>
          <w:szCs w:val="20"/>
        </w:rPr>
        <w:t>приборы</w:t>
      </w:r>
      <w:r w:rsidR="00645866" w:rsidRPr="000D005F">
        <w:rPr>
          <w:rFonts w:ascii="Arial Unicode" w:hAnsi="Arial Unicode"/>
          <w:sz w:val="20"/>
          <w:szCs w:val="20"/>
        </w:rPr>
        <w:t xml:space="preserve"> и оборудование, представленные по заявке отобранного участника</w:t>
      </w:r>
      <w:r w:rsidRPr="000D005F">
        <w:rPr>
          <w:rFonts w:ascii="Arial Unicode" w:hAnsi="Arial Unicode"/>
          <w:sz w:val="20"/>
          <w:szCs w:val="20"/>
        </w:rPr>
        <w:t xml:space="preserve">. </w:t>
      </w:r>
    </w:p>
    <w:p w:rsidR="009365B5"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9.4.</w:t>
      </w:r>
      <w:r w:rsidR="002A3FC1" w:rsidRPr="000D005F">
        <w:rPr>
          <w:rFonts w:ascii="Arial Unicode" w:hAnsi="Arial Unicode"/>
          <w:sz w:val="20"/>
          <w:szCs w:val="20"/>
        </w:rPr>
        <w:tab/>
      </w:r>
      <w:r w:rsidRPr="000D005F">
        <w:rPr>
          <w:rFonts w:ascii="Arial Unicode" w:hAnsi="Arial Unicode"/>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9.5</w:t>
      </w:r>
      <w:r w:rsidR="00DC30CC" w:rsidRPr="000D005F">
        <w:rPr>
          <w:rFonts w:ascii="Arial Unicode" w:hAnsi="Arial Unicode"/>
          <w:sz w:val="20"/>
          <w:szCs w:val="20"/>
        </w:rPr>
        <w:t>.</w:t>
      </w:r>
      <w:r w:rsidR="00DC30CC" w:rsidRPr="000D005F">
        <w:rPr>
          <w:rFonts w:ascii="Arial Unicode" w:hAnsi="Arial Unicode"/>
          <w:sz w:val="20"/>
          <w:szCs w:val="20"/>
        </w:rPr>
        <w:tab/>
      </w:r>
      <w:r w:rsidR="00DF2686" w:rsidRPr="000D005F">
        <w:rPr>
          <w:rFonts w:ascii="Arial Unicode" w:hAnsi="Arial Unicode"/>
          <w:color w:val="000000" w:themeColor="text1"/>
          <w:sz w:val="20"/>
          <w:szCs w:val="20"/>
        </w:rPr>
        <w:t xml:space="preserve">Если отобранный участник  после получения уведомления о заключении договора и проекта договора </w:t>
      </w:r>
      <w:r w:rsidR="00DF2686" w:rsidRPr="000D005F">
        <w:rPr>
          <w:rFonts w:ascii="Arial Unicode" w:hAnsi="Arial Unicode"/>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02623" w:rsidRPr="000D005F">
        <w:rPr>
          <w:rFonts w:ascii="Arial Unicode" w:hAnsi="Arial Unicode"/>
          <w:sz w:val="20"/>
          <w:szCs w:val="20"/>
        </w:rPr>
        <w:t>,</w:t>
      </w:r>
      <w:r w:rsidR="00D02623" w:rsidRPr="000D005F">
        <w:rPr>
          <w:rFonts w:ascii="Arial Unicode" w:hAnsi="Arial Unicode"/>
          <w:color w:val="000000" w:themeColor="text1"/>
          <w:sz w:val="20"/>
          <w:szCs w:val="20"/>
        </w:rPr>
        <w:t xml:space="preserve"> то он лишается права подписания договора. </w:t>
      </w:r>
    </w:p>
    <w:p w:rsidR="00E01485" w:rsidRPr="000D005F" w:rsidRDefault="000313A6" w:rsidP="00B46D58">
      <w:pPr>
        <w:widowControl w:val="0"/>
        <w:spacing w:after="160"/>
        <w:ind w:firstLine="567"/>
        <w:jc w:val="both"/>
        <w:rPr>
          <w:ins w:id="4" w:author="Inesa Kocharyan" w:date="2021-04-09T12:48:00Z"/>
          <w:rFonts w:ascii="Arial Unicode" w:hAnsi="Arial Unicode"/>
          <w:sz w:val="20"/>
          <w:szCs w:val="20"/>
        </w:rPr>
      </w:pPr>
      <w:r w:rsidRPr="000D005F">
        <w:rPr>
          <w:rFonts w:ascii="Arial Unicode" w:hAnsi="Arial Unicode"/>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0D005F" w:rsidRDefault="00AA0AD8"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9.6.</w:t>
      </w:r>
      <w:r w:rsidR="00DC30CC" w:rsidRPr="000D005F">
        <w:rPr>
          <w:rFonts w:ascii="Arial Unicode" w:hAnsi="Arial Unicode"/>
          <w:sz w:val="20"/>
          <w:szCs w:val="20"/>
        </w:rPr>
        <w:tab/>
      </w:r>
      <w:r w:rsidRPr="000D005F">
        <w:rPr>
          <w:rFonts w:ascii="Arial Unicode" w:hAnsi="Arial Unicode"/>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0D005F" w:rsidRDefault="00AA0AD8" w:rsidP="00B46D58">
      <w:pPr>
        <w:pStyle w:val="a3"/>
        <w:widowControl w:val="0"/>
        <w:tabs>
          <w:tab w:val="left" w:pos="1134"/>
        </w:tabs>
        <w:spacing w:after="160" w:line="240" w:lineRule="auto"/>
        <w:ind w:firstLine="567"/>
        <w:rPr>
          <w:rFonts w:ascii="Arial Unicode" w:hAnsi="Arial Unicode" w:cs="Sylfaen"/>
          <w:i w:val="0"/>
        </w:rPr>
      </w:pPr>
      <w:r w:rsidRPr="000D005F">
        <w:rPr>
          <w:rFonts w:ascii="Arial Unicode" w:hAnsi="Arial Unicode"/>
          <w:i w:val="0"/>
        </w:rPr>
        <w:t>9.7</w:t>
      </w:r>
      <w:r w:rsidR="00DC30CC" w:rsidRPr="000D005F">
        <w:rPr>
          <w:rFonts w:ascii="Arial Unicode" w:hAnsi="Arial Unicode"/>
          <w:i w:val="0"/>
        </w:rPr>
        <w:t>.</w:t>
      </w:r>
      <w:r w:rsidR="00DC30CC" w:rsidRPr="000D005F">
        <w:rPr>
          <w:rFonts w:ascii="Arial Unicode" w:hAnsi="Arial Unicode"/>
          <w:i w:val="0"/>
        </w:rPr>
        <w:tab/>
      </w:r>
      <w:r w:rsidRPr="000D005F">
        <w:rPr>
          <w:rFonts w:ascii="Arial Unicode" w:hAnsi="Arial Unicode"/>
          <w:i w:val="0"/>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0D005F">
        <w:rPr>
          <w:rFonts w:ascii="Arial Unicode" w:hAnsi="Arial Unicode"/>
          <w:i w:val="0"/>
        </w:rPr>
        <w:t xml:space="preserve">размера предоплаты или </w:t>
      </w:r>
      <w:r w:rsidR="009F26C1" w:rsidRPr="000D005F">
        <w:rPr>
          <w:rFonts w:ascii="Arial Unicode" w:hAnsi="Arial Unicode"/>
          <w:i w:val="0"/>
        </w:rPr>
        <w:t xml:space="preserve">увеличению </w:t>
      </w:r>
      <w:r w:rsidRPr="000D005F">
        <w:rPr>
          <w:rFonts w:ascii="Arial Unicode" w:hAnsi="Arial Unicode"/>
          <w:i w:val="0"/>
        </w:rPr>
        <w:t>цены, предложенной отобранным участником.</w:t>
      </w:r>
    </w:p>
    <w:p w:rsidR="00F23A51" w:rsidRPr="000D005F" w:rsidRDefault="00AA0AD8" w:rsidP="00B46D58">
      <w:pPr>
        <w:pStyle w:val="a3"/>
        <w:widowControl w:val="0"/>
        <w:tabs>
          <w:tab w:val="left" w:pos="1134"/>
        </w:tabs>
        <w:spacing w:after="160" w:line="240" w:lineRule="auto"/>
        <w:ind w:firstLine="567"/>
        <w:rPr>
          <w:rFonts w:ascii="Arial Unicode" w:hAnsi="Arial Unicode" w:cs="Sylfaen"/>
          <w:i w:val="0"/>
        </w:rPr>
      </w:pPr>
      <w:r w:rsidRPr="000D005F">
        <w:rPr>
          <w:rFonts w:ascii="Arial Unicode" w:hAnsi="Arial Unicode"/>
          <w:i w:val="0"/>
        </w:rPr>
        <w:t>9.8</w:t>
      </w:r>
      <w:r w:rsidR="00DC30CC" w:rsidRPr="000D005F">
        <w:rPr>
          <w:rFonts w:ascii="Arial Unicode" w:hAnsi="Arial Unicode"/>
          <w:i w:val="0"/>
        </w:rPr>
        <w:t>.</w:t>
      </w:r>
      <w:r w:rsidR="00DC30CC" w:rsidRPr="000D005F">
        <w:rPr>
          <w:rFonts w:ascii="Arial Unicode" w:hAnsi="Arial Unicode"/>
          <w:i w:val="0"/>
        </w:rPr>
        <w:tab/>
      </w:r>
      <w:r w:rsidRPr="000D005F">
        <w:rPr>
          <w:rFonts w:ascii="Arial Unicode" w:hAnsi="Arial Unicode"/>
          <w:i w:val="0"/>
        </w:rPr>
        <w:t>На следующий рабочий день после заключения договора секретарь Комиссии завершает процедуру в системе.</w:t>
      </w:r>
    </w:p>
    <w:p w:rsidR="00B73109" w:rsidRPr="000D005F" w:rsidRDefault="00B73109" w:rsidP="00B46D58">
      <w:pPr>
        <w:widowControl w:val="0"/>
        <w:spacing w:after="160"/>
        <w:jc w:val="center"/>
        <w:rPr>
          <w:rFonts w:ascii="Arial Unicode" w:hAnsi="Arial Unicode"/>
          <w:b/>
          <w:sz w:val="20"/>
          <w:szCs w:val="20"/>
        </w:rPr>
      </w:pPr>
    </w:p>
    <w:p w:rsidR="00B73109" w:rsidRPr="000D005F" w:rsidRDefault="00B73109" w:rsidP="00B46D58">
      <w:pPr>
        <w:widowControl w:val="0"/>
        <w:spacing w:after="160"/>
        <w:jc w:val="center"/>
        <w:rPr>
          <w:rFonts w:ascii="Arial Unicode" w:hAnsi="Arial Unicode"/>
          <w:b/>
          <w:sz w:val="20"/>
          <w:szCs w:val="20"/>
        </w:rPr>
      </w:pPr>
    </w:p>
    <w:p w:rsidR="00546AA0" w:rsidRPr="000D005F" w:rsidRDefault="00030D40" w:rsidP="00B46D58">
      <w:pPr>
        <w:widowControl w:val="0"/>
        <w:spacing w:after="160"/>
        <w:jc w:val="center"/>
        <w:rPr>
          <w:rFonts w:ascii="Arial Unicode" w:hAnsi="Arial Unicode"/>
          <w:b/>
          <w:sz w:val="20"/>
          <w:szCs w:val="20"/>
        </w:rPr>
      </w:pPr>
      <w:r w:rsidRPr="000D005F">
        <w:rPr>
          <w:rFonts w:ascii="Arial Unicode" w:hAnsi="Arial Unicode"/>
          <w:b/>
          <w:sz w:val="20"/>
          <w:szCs w:val="20"/>
        </w:rPr>
        <w:t xml:space="preserve">10. </w:t>
      </w:r>
      <w:r w:rsidR="00F83409" w:rsidRPr="000D005F">
        <w:rPr>
          <w:rFonts w:ascii="Arial Unicode" w:hAnsi="Arial Unicode"/>
          <w:b/>
          <w:sz w:val="20"/>
          <w:szCs w:val="20"/>
        </w:rPr>
        <w:t xml:space="preserve">ОБЕСПЕЧЕНИЯ КВАЛИФИКАЦИИ И </w:t>
      </w:r>
      <w:r w:rsidRPr="000D005F">
        <w:rPr>
          <w:rFonts w:ascii="Arial Unicode" w:hAnsi="Arial Unicode"/>
          <w:b/>
          <w:sz w:val="20"/>
          <w:szCs w:val="20"/>
        </w:rPr>
        <w:t>ДОГОВОРА</w:t>
      </w:r>
    </w:p>
    <w:p w:rsidR="00B73109" w:rsidRPr="000D005F" w:rsidRDefault="00B73109" w:rsidP="00B46D58">
      <w:pPr>
        <w:widowControl w:val="0"/>
        <w:spacing w:after="160"/>
        <w:jc w:val="center"/>
        <w:rPr>
          <w:rFonts w:ascii="Arial Unicode" w:hAnsi="Arial Unicode"/>
          <w:b/>
          <w:sz w:val="20"/>
          <w:szCs w:val="20"/>
        </w:rPr>
      </w:pPr>
    </w:p>
    <w:p w:rsidR="00B73109" w:rsidRPr="000D005F" w:rsidRDefault="00B73109" w:rsidP="00B46D58">
      <w:pPr>
        <w:widowControl w:val="0"/>
        <w:spacing w:after="160"/>
        <w:jc w:val="center"/>
        <w:rPr>
          <w:rFonts w:ascii="Arial Unicode" w:hAnsi="Arial Unicode"/>
          <w:b/>
          <w:sz w:val="20"/>
          <w:szCs w:val="20"/>
        </w:rPr>
      </w:pPr>
    </w:p>
    <w:p w:rsidR="00096865" w:rsidRPr="000D005F" w:rsidRDefault="00030D40" w:rsidP="007966BA">
      <w:pPr>
        <w:widowControl w:val="0"/>
        <w:tabs>
          <w:tab w:val="left" w:pos="1276"/>
        </w:tabs>
        <w:spacing w:after="160"/>
        <w:ind w:firstLine="142"/>
        <w:jc w:val="both"/>
        <w:rPr>
          <w:rFonts w:ascii="Arial Unicode" w:hAnsi="Arial Unicode"/>
          <w:sz w:val="20"/>
          <w:szCs w:val="20"/>
        </w:rPr>
      </w:pPr>
      <w:r w:rsidRPr="000D005F">
        <w:rPr>
          <w:rFonts w:ascii="Arial Unicode" w:hAnsi="Arial Unicode"/>
          <w:sz w:val="20"/>
          <w:szCs w:val="20"/>
        </w:rPr>
        <w:t>10.1</w:t>
      </w:r>
      <w:r w:rsidR="00DC30CC" w:rsidRPr="000D005F">
        <w:rPr>
          <w:rFonts w:ascii="Arial Unicode" w:hAnsi="Arial Unicode"/>
          <w:sz w:val="20"/>
          <w:szCs w:val="20"/>
        </w:rPr>
        <w:t>.</w:t>
      </w:r>
      <w:r w:rsidR="007966BA" w:rsidRPr="000D005F">
        <w:rPr>
          <w:rFonts w:ascii="Arial Unicode" w:hAnsi="Arial Unicode"/>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1704" w:rsidRPr="000D005F">
        <w:rPr>
          <w:rFonts w:ascii="Arial Unicode" w:hAnsi="Arial Unicode"/>
          <w:color w:val="000000" w:themeColor="text1"/>
          <w:sz w:val="20"/>
          <w:szCs w:val="20"/>
        </w:rPr>
        <w:t xml:space="preserve">после </w:t>
      </w:r>
      <w:r w:rsidR="007966BA" w:rsidRPr="000D005F">
        <w:rPr>
          <w:rFonts w:ascii="Arial Unicode" w:hAnsi="Arial Unicode"/>
          <w:color w:val="000000" w:themeColor="text1"/>
          <w:sz w:val="20"/>
          <w:szCs w:val="20"/>
        </w:rPr>
        <w:t>дня его получения, обязан представить обеспечения квалификации и договора.</w:t>
      </w:r>
      <w:r w:rsidR="007966BA" w:rsidRPr="000D005F">
        <w:rPr>
          <w:rFonts w:ascii="Arial Unicode" w:hAnsi="Arial Unicode"/>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0D005F">
        <w:rPr>
          <w:rFonts w:ascii="Arial Unicode" w:hAnsi="Arial Unicode"/>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 </w:t>
      </w:r>
      <w:r w:rsidR="007966BA" w:rsidRPr="000D005F">
        <w:rPr>
          <w:rFonts w:ascii="Arial Unicode" w:hAnsi="Arial Unicode"/>
          <w:color w:val="000000" w:themeColor="text1"/>
          <w:sz w:val="20"/>
          <w:szCs w:val="20"/>
          <w:vertAlign w:val="superscript"/>
        </w:rPr>
        <w:t>12.1</w:t>
      </w:r>
    </w:p>
    <w:p w:rsidR="003F24FF" w:rsidRPr="000D005F" w:rsidRDefault="00A6609C" w:rsidP="005B796C">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 xml:space="preserve">10.2 </w:t>
      </w:r>
      <w:r w:rsidR="008C5F2A" w:rsidRPr="000D005F">
        <w:rPr>
          <w:rFonts w:ascii="Arial Unicode" w:hAnsi="Arial Unicode"/>
          <w:sz w:val="20"/>
          <w:szCs w:val="20"/>
        </w:rPr>
        <w:t xml:space="preserve">Размер обеспечения квалификации равен </w:t>
      </w:r>
      <w:r w:rsidR="00797722" w:rsidRPr="000D005F">
        <w:rPr>
          <w:rFonts w:ascii="Arial Unicode" w:hAnsi="Arial Unicode"/>
          <w:sz w:val="20"/>
          <w:szCs w:val="20"/>
        </w:rPr>
        <w:t xml:space="preserve">15 процентам </w:t>
      </w:r>
      <w:r w:rsidR="00123A23" w:rsidRPr="000D005F">
        <w:rPr>
          <w:rFonts w:ascii="Arial Unicode" w:hAnsi="Arial Unicode"/>
          <w:sz w:val="20"/>
          <w:szCs w:val="20"/>
        </w:rPr>
        <w:t>от цены закупки работ закупаемых в рамках данной процедуры</w:t>
      </w:r>
      <w:r w:rsidR="008C5F2A" w:rsidRPr="000D005F">
        <w:rPr>
          <w:rFonts w:ascii="Arial Unicode" w:hAnsi="Arial Unicode"/>
          <w:sz w:val="20"/>
          <w:szCs w:val="20"/>
        </w:rPr>
        <w:t>.</w:t>
      </w:r>
      <w:r w:rsidR="00140841" w:rsidRPr="000D005F">
        <w:rPr>
          <w:rFonts w:ascii="Arial Unicode" w:hAnsi="Arial Unicode"/>
          <w:sz w:val="20"/>
          <w:szCs w:val="20"/>
        </w:rPr>
        <w:t>Если цена закупки работ, меньше цены заключаемого договора, то размер обеспечения квалификации исчисляется в отношении цены договора</w:t>
      </w:r>
      <w:r w:rsidR="002438EB" w:rsidRPr="000D005F">
        <w:rPr>
          <w:rFonts w:ascii="Arial Unicode" w:hAnsi="Arial Unicode"/>
          <w:sz w:val="20"/>
          <w:szCs w:val="20"/>
          <w:lang w:val="hy-AM"/>
        </w:rPr>
        <w:t>.</w:t>
      </w:r>
      <w:r w:rsidR="001647D2" w:rsidRPr="000D005F">
        <w:rPr>
          <w:rFonts w:ascii="Arial Unicode" w:hAnsi="Arial Unicode"/>
          <w:sz w:val="20"/>
          <w:szCs w:val="20"/>
        </w:rPr>
        <w:t xml:space="preserve">Обеспечение квалификации представляется в </w:t>
      </w:r>
      <w:r w:rsidR="004B6A49" w:rsidRPr="000D005F">
        <w:rPr>
          <w:rFonts w:ascii="Arial Unicode" w:hAnsi="Arial Unicode"/>
          <w:sz w:val="20"/>
          <w:szCs w:val="20"/>
        </w:rPr>
        <w:t>виде</w:t>
      </w:r>
      <w:r w:rsidR="004B10C8" w:rsidRPr="000D005F">
        <w:rPr>
          <w:rFonts w:ascii="Arial Unicode" w:hAnsi="Arial Unicode"/>
          <w:sz w:val="20"/>
          <w:szCs w:val="20"/>
        </w:rPr>
        <w:t>соглашения о неустойке (приложение 4. 2) или наличных денег, или гарантий, предоставленных банками</w:t>
      </w:r>
      <w:r w:rsidR="00AA489F" w:rsidRPr="000D005F">
        <w:rPr>
          <w:rFonts w:ascii="Arial Unicode" w:hAnsi="Arial Unicode"/>
          <w:sz w:val="20"/>
          <w:szCs w:val="20"/>
        </w:rPr>
        <w:t>.Причем обеспечение</w:t>
      </w:r>
      <w:r w:rsidR="001647D2" w:rsidRPr="000D005F">
        <w:rPr>
          <w:rFonts w:ascii="Arial Unicode" w:hAnsi="Arial Unicode"/>
          <w:sz w:val="20"/>
          <w:szCs w:val="20"/>
        </w:rPr>
        <w:t xml:space="preserve"> должно быть действительным как минимум  включительно до </w:t>
      </w:r>
      <w:r w:rsidR="00731129" w:rsidRPr="000D005F">
        <w:rPr>
          <w:rFonts w:ascii="Arial Unicode" w:hAnsi="Arial Unicode"/>
          <w:sz w:val="20"/>
          <w:szCs w:val="20"/>
        </w:rPr>
        <w:t>20</w:t>
      </w:r>
      <w:r w:rsidR="001647D2" w:rsidRPr="000D005F">
        <w:rPr>
          <w:rFonts w:ascii="Arial Unicode" w:hAnsi="Arial Unicode"/>
          <w:sz w:val="20"/>
          <w:szCs w:val="20"/>
        </w:rPr>
        <w:t>-го рабочего дня, следующего за днем полного принятия заказчиком результата выполнения контракта</w:t>
      </w:r>
      <w:r w:rsidR="005B796C" w:rsidRPr="000D005F">
        <w:rPr>
          <w:rFonts w:ascii="Arial Unicode" w:hAnsi="Arial Unicode"/>
          <w:sz w:val="20"/>
          <w:szCs w:val="20"/>
        </w:rPr>
        <w:t>.</w:t>
      </w:r>
      <w:r w:rsidR="00731129" w:rsidRPr="000D005F">
        <w:rPr>
          <w:rFonts w:ascii="Arial Unicode" w:hAnsi="Arial Unicode"/>
          <w:b/>
          <w:sz w:val="20"/>
          <w:szCs w:val="20"/>
          <w:vertAlign w:val="superscript"/>
        </w:rPr>
        <w:t>12.</w:t>
      </w:r>
      <w:r w:rsidR="000820B2" w:rsidRPr="000D005F">
        <w:rPr>
          <w:rFonts w:ascii="Arial Unicode" w:hAnsi="Arial Unicode"/>
          <w:b/>
          <w:sz w:val="20"/>
          <w:szCs w:val="20"/>
          <w:vertAlign w:val="superscript"/>
        </w:rPr>
        <w:t>2</w:t>
      </w:r>
    </w:p>
    <w:p w:rsidR="004153E3" w:rsidRPr="000D005F" w:rsidRDefault="004153E3" w:rsidP="004153E3">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cs="Sylfaen"/>
          <w:sz w:val="20"/>
          <w:szCs w:val="20"/>
        </w:rPr>
        <w:t xml:space="preserve">Если процедура закупки организована </w:t>
      </w:r>
      <w:r w:rsidR="002C4120" w:rsidRPr="000D005F">
        <w:rPr>
          <w:rFonts w:ascii="Arial Unicode" w:hAnsi="Arial Unicode" w:cs="Sylfaen"/>
          <w:sz w:val="20"/>
          <w:szCs w:val="20"/>
        </w:rPr>
        <w:t xml:space="preserve">по лотам </w:t>
      </w:r>
      <w:r w:rsidRPr="000D005F">
        <w:rPr>
          <w:rFonts w:ascii="Arial Unicode" w:hAnsi="Arial Unicode" w:cs="Sylfaen"/>
          <w:sz w:val="20"/>
          <w:szCs w:val="20"/>
        </w:rPr>
        <w:t>и участник признается отобранным участником по более чем одному лоту</w:t>
      </w:r>
      <w:r w:rsidR="00FF5CA9" w:rsidRPr="000D005F">
        <w:rPr>
          <w:rFonts w:ascii="Arial Unicode" w:hAnsi="Arial Unicode" w:cs="Sylfaen"/>
          <w:sz w:val="20"/>
          <w:szCs w:val="20"/>
        </w:rPr>
        <w:t xml:space="preserve">, то он может предоставить обеспечение квалификации как </w:t>
      </w:r>
      <w:r w:rsidR="00FF5CA9" w:rsidRPr="000D005F">
        <w:rPr>
          <w:rFonts w:ascii="Arial Unicode" w:hAnsi="Arial Unicode"/>
          <w:sz w:val="20"/>
          <w:szCs w:val="20"/>
        </w:rPr>
        <w:t xml:space="preserve">для каждого лота в отдельности, так и одно обеспечение - для всех лотов. </w:t>
      </w:r>
      <w:r w:rsidR="00BD06B1" w:rsidRPr="000D005F">
        <w:rPr>
          <w:rFonts w:ascii="Arial Unicode" w:hAnsi="Arial Unicode"/>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BD06B1" w:rsidRPr="000D005F">
        <w:rPr>
          <w:rFonts w:ascii="Arial Unicode" w:hAnsi="Arial Unicode" w:cs="Sylfaen"/>
          <w:sz w:val="20"/>
          <w:szCs w:val="20"/>
        </w:rPr>
        <w:t xml:space="preserve">с учетом требований абзаца «в» подпункта 1 пункта 32 Порядка. </w:t>
      </w:r>
      <w:r w:rsidRPr="000D005F">
        <w:rPr>
          <w:rFonts w:ascii="Arial Unicode" w:hAnsi="Arial Unicode" w:cs="Sylfaen"/>
          <w:sz w:val="20"/>
          <w:szCs w:val="20"/>
        </w:rPr>
        <w:t>Обеспечение квалификации, представленное в виде наличных денег, должно быть перечислено на казначейский счет</w:t>
      </w:r>
      <w:r w:rsidRPr="000D005F">
        <w:rPr>
          <w:rFonts w:ascii="GHEA Grapalat" w:hAnsi="GHEA Grapalat" w:cs="Sylfaen"/>
          <w:sz w:val="20"/>
          <w:szCs w:val="20"/>
        </w:rPr>
        <w:t> </w:t>
      </w:r>
      <w:r w:rsidRPr="000D005F">
        <w:rPr>
          <w:rFonts w:ascii="Arial Unicode" w:hAnsi="Arial Unicode" w:cs="Sylfaen"/>
          <w:sz w:val="20"/>
          <w:szCs w:val="20"/>
        </w:rPr>
        <w:t>«900008000698» открытый в Центральном казначействе на имя уполномоченного органа.</w:t>
      </w:r>
    </w:p>
    <w:p w:rsidR="005B796C" w:rsidRPr="000D005F" w:rsidRDefault="00B73109" w:rsidP="00B73109">
      <w:pPr>
        <w:rPr>
          <w:rFonts w:ascii="Arial Unicode" w:hAnsi="Arial Unicode"/>
          <w:sz w:val="20"/>
          <w:szCs w:val="20"/>
        </w:rPr>
      </w:pPr>
      <w:r w:rsidRPr="000D005F">
        <w:rPr>
          <w:rFonts w:ascii="Arial Unicode" w:hAnsi="Arial Unicode"/>
          <w:sz w:val="20"/>
          <w:szCs w:val="20"/>
        </w:rPr>
        <w:br w:type="page"/>
      </w:r>
      <w:r w:rsidR="005B796C" w:rsidRPr="000D005F">
        <w:rPr>
          <w:rFonts w:ascii="Arial Unicode" w:hAnsi="Arial Unicode"/>
          <w:sz w:val="20"/>
          <w:szCs w:val="20"/>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B73109" w:rsidRPr="000D005F" w:rsidRDefault="00B73109" w:rsidP="00B73109">
      <w:pPr>
        <w:rPr>
          <w:rFonts w:ascii="Arial Unicode" w:hAnsi="Arial Unicode"/>
          <w:sz w:val="20"/>
          <w:szCs w:val="20"/>
        </w:rPr>
      </w:pPr>
    </w:p>
    <w:p w:rsidR="00B73109" w:rsidRPr="000D005F" w:rsidRDefault="00B73109" w:rsidP="00B73109">
      <w:pPr>
        <w:rPr>
          <w:rFonts w:ascii="Arial Unicode" w:hAnsi="Arial Unicode"/>
          <w:sz w:val="20"/>
          <w:szCs w:val="20"/>
        </w:rPr>
      </w:pPr>
    </w:p>
    <w:p w:rsidR="00B73109" w:rsidRPr="000D005F" w:rsidRDefault="00B73109" w:rsidP="00B73109">
      <w:pPr>
        <w:widowControl w:val="0"/>
        <w:tabs>
          <w:tab w:val="left" w:pos="1276"/>
        </w:tabs>
        <w:spacing w:after="160"/>
        <w:ind w:firstLine="567"/>
        <w:jc w:val="both"/>
        <w:rPr>
          <w:ins w:id="5" w:author="Inesa Kocharyan" w:date="2022-05-27T11:35:00Z"/>
          <w:rFonts w:ascii="Arial Unicode" w:hAnsi="Arial Unicode"/>
          <w:sz w:val="20"/>
          <w:szCs w:val="20"/>
        </w:rPr>
      </w:pPr>
      <w:r w:rsidRPr="000D005F">
        <w:rPr>
          <w:rFonts w:ascii="Arial Unicode" w:hAnsi="Arial Unicode"/>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B73109" w:rsidRPr="000D005F" w:rsidRDefault="00B73109" w:rsidP="00B73109">
      <w:pPr>
        <w:rPr>
          <w:rFonts w:ascii="Arial Unicode" w:hAnsi="Arial Unicode"/>
          <w:sz w:val="20"/>
          <w:szCs w:val="20"/>
        </w:rPr>
      </w:pPr>
    </w:p>
    <w:p w:rsidR="00CE75A2" w:rsidRPr="000D005F" w:rsidRDefault="00CE75A2" w:rsidP="00143E9D">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w:t>
      </w:r>
    </w:p>
    <w:p w:rsidR="00F7682C" w:rsidRPr="000D005F" w:rsidRDefault="00F7682C" w:rsidP="00F41D1E">
      <w:pPr>
        <w:pStyle w:val="af2"/>
        <w:jc w:val="both"/>
        <w:rPr>
          <w:rFonts w:ascii="Arial Unicode" w:hAnsi="Arial Unicode"/>
          <w:i/>
        </w:rPr>
      </w:pPr>
      <w:r w:rsidRPr="000D005F">
        <w:rPr>
          <w:rFonts w:ascii="Arial Unicode" w:hAnsi="Arial Unicode"/>
          <w:i/>
          <w:vertAlign w:val="superscript"/>
        </w:rPr>
        <w:t>12.1</w:t>
      </w:r>
      <w:r w:rsidRPr="000D005F">
        <w:rPr>
          <w:rFonts w:ascii="Arial Unicode" w:hAnsi="Arial Unicode"/>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7682C" w:rsidRPr="000D005F" w:rsidRDefault="00F7682C" w:rsidP="00F41D1E">
      <w:pPr>
        <w:pStyle w:val="af2"/>
        <w:jc w:val="both"/>
        <w:rPr>
          <w:rFonts w:ascii="Arial Unicode" w:hAnsi="Arial Unicode"/>
          <w:i/>
        </w:rPr>
      </w:pPr>
      <w:r w:rsidRPr="000D005F">
        <w:rPr>
          <w:rFonts w:ascii="Arial Unicode" w:hAnsi="Arial Unicode"/>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7682C" w:rsidRPr="000D005F" w:rsidRDefault="00F7682C" w:rsidP="00F41D1E">
      <w:pPr>
        <w:pStyle w:val="af2"/>
        <w:jc w:val="both"/>
        <w:rPr>
          <w:rFonts w:ascii="Arial Unicode" w:hAnsi="Arial Unicode"/>
          <w:i/>
        </w:rPr>
      </w:pPr>
      <w:r w:rsidRPr="000D005F">
        <w:rPr>
          <w:rFonts w:ascii="Arial Unicode" w:hAnsi="Arial Unicode"/>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средства,или когда в рамках финансовых средств, предусмотренных на день утверждения заявки на закупку, предусматривается предоставление предоплаты</w:t>
      </w:r>
    </w:p>
    <w:p w:rsidR="00F7682C" w:rsidRPr="000D005F" w:rsidRDefault="00F7682C" w:rsidP="00CE75A2">
      <w:pPr>
        <w:pStyle w:val="af2"/>
        <w:jc w:val="both"/>
        <w:rPr>
          <w:ins w:id="6" w:author="Inesa Kocharyan" w:date="2022-05-27T11:21:00Z"/>
          <w:rFonts w:ascii="Arial Unicode" w:hAnsi="Arial Unicode"/>
          <w:i/>
        </w:rPr>
      </w:pPr>
    </w:p>
    <w:p w:rsidR="00CE75A2" w:rsidRPr="000D005F" w:rsidRDefault="00CE75A2" w:rsidP="00CE75A2">
      <w:pPr>
        <w:pStyle w:val="af2"/>
        <w:jc w:val="both"/>
        <w:rPr>
          <w:rFonts w:ascii="Arial Unicode" w:hAnsi="Arial Unicode"/>
          <w:i/>
        </w:rPr>
      </w:pPr>
      <w:r w:rsidRPr="000D005F">
        <w:rPr>
          <w:rFonts w:ascii="Arial Unicode" w:hAnsi="Arial Unicode"/>
          <w:i/>
        </w:rPr>
        <w:t>12.</w:t>
      </w:r>
      <w:r w:rsidR="00EF6CF5" w:rsidRPr="000D005F">
        <w:rPr>
          <w:rFonts w:ascii="Arial Unicode" w:hAnsi="Arial Unicode"/>
          <w:i/>
        </w:rPr>
        <w:t>2</w:t>
      </w:r>
      <w:r w:rsidRPr="000D005F">
        <w:rPr>
          <w:rFonts w:ascii="Arial Unicode" w:hAnsi="Arial Unicode"/>
          <w:i/>
        </w:rPr>
        <w:t xml:space="preserve">Если цена </w:t>
      </w:r>
      <w:r w:rsidR="00A71EFF" w:rsidRPr="000D005F">
        <w:rPr>
          <w:rFonts w:ascii="Arial Unicode" w:hAnsi="Arial Unicode"/>
          <w:i/>
        </w:rPr>
        <w:t xml:space="preserve">закупки </w:t>
      </w:r>
      <w:r w:rsidRPr="000D005F">
        <w:rPr>
          <w:rFonts w:ascii="Arial Unicode" w:hAnsi="Arial Unicode"/>
          <w:i/>
        </w:rPr>
        <w:t>данного лота по заявке на закупку</w:t>
      </w:r>
      <w:r w:rsidRPr="000D005F">
        <w:rPr>
          <w:rFonts w:asciiTheme="minorHAnsi" w:hAnsiTheme="minorHAnsi"/>
          <w:i/>
        </w:rPr>
        <w:t>․</w:t>
      </w:r>
    </w:p>
    <w:p w:rsidR="00CE75A2" w:rsidRPr="000D005F" w:rsidRDefault="00CE75A2" w:rsidP="00CE75A2">
      <w:pPr>
        <w:pStyle w:val="af2"/>
        <w:jc w:val="both"/>
        <w:rPr>
          <w:rFonts w:ascii="Arial Unicode" w:hAnsi="Arial Unicode"/>
          <w:i/>
        </w:rPr>
      </w:pPr>
      <w:r w:rsidRPr="000D005F">
        <w:rPr>
          <w:rFonts w:ascii="Arial Unicode" w:hAnsi="Arial Unicode"/>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0D005F">
        <w:rPr>
          <w:rFonts w:asciiTheme="minorHAnsi" w:hAnsiTheme="minorHAnsi"/>
          <w:i/>
        </w:rPr>
        <w:t>․</w:t>
      </w:r>
    </w:p>
    <w:p w:rsidR="00CE75A2" w:rsidRPr="000D005F" w:rsidRDefault="00CE75A2" w:rsidP="00CE75A2">
      <w:pPr>
        <w:pStyle w:val="af2"/>
        <w:jc w:val="both"/>
        <w:rPr>
          <w:rFonts w:ascii="Arial Unicode" w:hAnsi="Arial Unicode"/>
          <w:i/>
        </w:rPr>
      </w:pPr>
      <w:r w:rsidRPr="000D005F">
        <w:rPr>
          <w:rFonts w:ascii="Arial Unicode" w:hAnsi="Arial Unicode"/>
          <w:i/>
        </w:rPr>
        <w:t xml:space="preserve">- не превышает </w:t>
      </w:r>
      <w:r w:rsidR="009D0DB0" w:rsidRPr="000D005F">
        <w:rPr>
          <w:rFonts w:ascii="Arial Unicode" w:hAnsi="Arial Unicode"/>
          <w:i/>
        </w:rPr>
        <w:t>восьмидесятикратный</w:t>
      </w:r>
      <w:r w:rsidRPr="000D005F">
        <w:rPr>
          <w:rFonts w:ascii="Arial Unicode" w:hAnsi="Arial Unicode"/>
          <w:i/>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rsidR="00CE75A2" w:rsidRPr="000D005F" w:rsidRDefault="00CE75A2" w:rsidP="00CE75A2">
      <w:pPr>
        <w:pStyle w:val="af2"/>
        <w:jc w:val="both"/>
        <w:rPr>
          <w:rFonts w:ascii="Arial Unicode" w:hAnsi="Arial Unicode"/>
          <w:i/>
        </w:rPr>
      </w:pPr>
      <w:r w:rsidRPr="000D005F">
        <w:rPr>
          <w:rFonts w:ascii="Arial Unicode" w:hAnsi="Arial Unicode"/>
          <w:i/>
        </w:rPr>
        <w:t xml:space="preserve">- превышает </w:t>
      </w:r>
      <w:r w:rsidR="009D0DB0" w:rsidRPr="000D005F">
        <w:rPr>
          <w:rFonts w:ascii="Arial Unicode" w:hAnsi="Arial Unicode"/>
          <w:i/>
        </w:rPr>
        <w:t>восьмидесятикратный</w:t>
      </w:r>
      <w:r w:rsidRPr="000D005F">
        <w:rPr>
          <w:rFonts w:ascii="Arial Unicode" w:hAnsi="Arial Unicode"/>
          <w:i/>
        </w:rPr>
        <w:t xml:space="preserve">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rsidR="00CE75A2" w:rsidRPr="000D005F" w:rsidRDefault="00CE75A2" w:rsidP="00143E9D">
      <w:pPr>
        <w:widowControl w:val="0"/>
        <w:tabs>
          <w:tab w:val="left" w:pos="1276"/>
        </w:tabs>
        <w:spacing w:after="160"/>
        <w:ind w:firstLine="567"/>
        <w:jc w:val="both"/>
        <w:rPr>
          <w:rFonts w:ascii="Arial Unicode" w:hAnsi="Arial Unicode"/>
          <w:sz w:val="20"/>
          <w:szCs w:val="20"/>
        </w:rPr>
      </w:pPr>
    </w:p>
    <w:p w:rsidR="00B73109" w:rsidRPr="000D005F" w:rsidRDefault="00B73109" w:rsidP="00143E9D">
      <w:pPr>
        <w:widowControl w:val="0"/>
        <w:tabs>
          <w:tab w:val="left" w:pos="1276"/>
        </w:tabs>
        <w:spacing w:after="160"/>
        <w:ind w:firstLine="567"/>
        <w:jc w:val="both"/>
        <w:rPr>
          <w:rFonts w:ascii="Arial Unicode" w:hAnsi="Arial Unicode"/>
          <w:sz w:val="20"/>
          <w:szCs w:val="20"/>
        </w:rPr>
      </w:pPr>
    </w:p>
    <w:p w:rsidR="00B73109" w:rsidRPr="000D005F" w:rsidRDefault="00B73109">
      <w:pPr>
        <w:rPr>
          <w:rFonts w:ascii="Arial Unicode" w:hAnsi="Arial Unicode"/>
          <w:sz w:val="20"/>
          <w:szCs w:val="20"/>
        </w:rPr>
      </w:pPr>
      <w:r w:rsidRPr="000D005F">
        <w:rPr>
          <w:rFonts w:ascii="Arial Unicode" w:hAnsi="Arial Unicode"/>
          <w:sz w:val="20"/>
          <w:szCs w:val="20"/>
        </w:rPr>
        <w:br w:type="page"/>
      </w:r>
    </w:p>
    <w:p w:rsidR="0035631F" w:rsidRPr="000D005F" w:rsidRDefault="005B796C" w:rsidP="005B796C">
      <w:pPr>
        <w:widowControl w:val="0"/>
        <w:tabs>
          <w:tab w:val="left" w:pos="1276"/>
        </w:tabs>
        <w:spacing w:after="160"/>
        <w:ind w:firstLine="567"/>
        <w:jc w:val="both"/>
        <w:rPr>
          <w:ins w:id="7" w:author="Vardan" w:date="2022-10-29T19:51:00Z"/>
          <w:rFonts w:ascii="Arial Unicode" w:hAnsi="Arial Unicode"/>
          <w:sz w:val="20"/>
          <w:szCs w:val="20"/>
        </w:rPr>
      </w:pPr>
      <w:r w:rsidRPr="000D005F">
        <w:rPr>
          <w:rFonts w:ascii="Arial Unicode" w:hAnsi="Arial Unicode" w:cs="Sylfaen"/>
          <w:sz w:val="20"/>
          <w:szCs w:val="20"/>
        </w:rPr>
        <w:lastRenderedPageBreak/>
        <w:t xml:space="preserve">Обеспечение квалификации в виде </w:t>
      </w:r>
      <w:r w:rsidR="004004BE" w:rsidRPr="000D005F">
        <w:rPr>
          <w:rFonts w:ascii="Arial Unicode" w:hAnsi="Arial Unicode" w:cs="Sylfaen"/>
          <w:sz w:val="20"/>
          <w:szCs w:val="20"/>
        </w:rPr>
        <w:t xml:space="preserve">банковской </w:t>
      </w:r>
      <w:r w:rsidRPr="000D005F">
        <w:rPr>
          <w:rFonts w:ascii="Arial Unicode" w:hAnsi="Arial Unicode" w:cs="Sylfaen"/>
          <w:sz w:val="20"/>
          <w:szCs w:val="20"/>
        </w:rPr>
        <w:t>гарантии отобранный участник представляет согласно приложению 4 или приложению 4.1</w:t>
      </w:r>
      <w:r w:rsidR="00DC375D" w:rsidRPr="000D005F">
        <w:rPr>
          <w:rStyle w:val="af6"/>
          <w:rFonts w:ascii="Arial Unicode" w:hAnsi="Arial Unicode"/>
          <w:sz w:val="20"/>
          <w:szCs w:val="20"/>
        </w:rPr>
        <w:footnoteReference w:customMarkFollows="1" w:id="11"/>
        <w:t>13</w:t>
      </w:r>
    </w:p>
    <w:p w:rsidR="00816B3C" w:rsidRPr="000D005F" w:rsidRDefault="00816B3C" w:rsidP="00816B3C">
      <w:pPr>
        <w:widowControl w:val="0"/>
        <w:tabs>
          <w:tab w:val="left" w:pos="1276"/>
        </w:tabs>
        <w:spacing w:after="160"/>
        <w:ind w:firstLine="567"/>
        <w:jc w:val="both"/>
        <w:rPr>
          <w:rFonts w:ascii="Arial Unicode" w:hAnsi="Arial Unicode"/>
          <w:sz w:val="20"/>
          <w:szCs w:val="20"/>
        </w:rPr>
      </w:pPr>
      <w:r w:rsidRPr="000D005F">
        <w:rPr>
          <w:rFonts w:ascii="Arial Unicode" w:hAnsi="Arial Unicode" w:cs="Sylfaen"/>
          <w:sz w:val="20"/>
          <w:szCs w:val="20"/>
          <w:lang w:val="hy-AM"/>
        </w:rPr>
        <w:t xml:space="preserve">При этом, если договоры </w:t>
      </w:r>
      <w:r w:rsidRPr="000D005F">
        <w:rPr>
          <w:rFonts w:ascii="Arial Unicode" w:hAnsi="Arial Unicode" w:cs="Sylfaen"/>
          <w:sz w:val="20"/>
          <w:szCs w:val="20"/>
        </w:rPr>
        <w:t>о закупкеработ</w:t>
      </w:r>
      <w:r w:rsidRPr="000D005F">
        <w:rPr>
          <w:rFonts w:ascii="Arial Unicode" w:hAnsi="Arial Unicode"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D005F">
        <w:rPr>
          <w:rFonts w:ascii="Arial Unicode" w:hAnsi="Arial Unicode" w:cs="Sylfaen"/>
          <w:sz w:val="20"/>
          <w:szCs w:val="20"/>
        </w:rPr>
        <w:t xml:space="preserve">выделенных </w:t>
      </w:r>
      <w:r w:rsidRPr="000D005F">
        <w:rPr>
          <w:rFonts w:ascii="Arial Unicode" w:hAnsi="Arial Unicode" w:cs="Sylfaen"/>
          <w:sz w:val="20"/>
          <w:szCs w:val="20"/>
          <w:lang w:val="hy-AM"/>
        </w:rPr>
        <w:t xml:space="preserve">финансовых </w:t>
      </w:r>
      <w:r w:rsidRPr="000D005F">
        <w:rPr>
          <w:rFonts w:ascii="Arial Unicode" w:hAnsi="Arial Unicode" w:cs="Sylfaen"/>
          <w:sz w:val="20"/>
          <w:szCs w:val="20"/>
        </w:rPr>
        <w:t>средств</w:t>
      </w:r>
      <w:r w:rsidRPr="000D005F">
        <w:rPr>
          <w:rFonts w:ascii="Arial Unicode" w:hAnsi="Arial Unicode"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sidRPr="000D005F">
        <w:rPr>
          <w:rFonts w:ascii="Arial Unicode" w:hAnsi="Arial Unicode" w:cs="Sylfaen"/>
          <w:sz w:val="20"/>
          <w:szCs w:val="20"/>
          <w:lang w:val="hy-AM"/>
        </w:rPr>
        <w:t>, если выполнение контракта (соглашения) не является поэтапным.</w:t>
      </w:r>
    </w:p>
    <w:p w:rsidR="002406D8" w:rsidRPr="000D005F" w:rsidRDefault="002406D8" w:rsidP="00B46D58">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0D005F" w:rsidRDefault="00030D40"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10.</w:t>
      </w:r>
      <w:r w:rsidR="001723D6" w:rsidRPr="000D005F">
        <w:rPr>
          <w:rFonts w:ascii="Arial Unicode" w:hAnsi="Arial Unicode"/>
          <w:sz w:val="20"/>
          <w:szCs w:val="20"/>
        </w:rPr>
        <w:t>3</w:t>
      </w:r>
      <w:r w:rsidR="00DC30CC" w:rsidRPr="000D005F">
        <w:rPr>
          <w:rFonts w:ascii="Arial Unicode" w:hAnsi="Arial Unicode"/>
          <w:sz w:val="20"/>
          <w:szCs w:val="20"/>
        </w:rPr>
        <w:t>.</w:t>
      </w:r>
      <w:r w:rsidR="00DC30CC" w:rsidRPr="000D005F">
        <w:rPr>
          <w:rFonts w:ascii="Arial Unicode" w:hAnsi="Arial Unicode"/>
          <w:sz w:val="20"/>
          <w:szCs w:val="20"/>
        </w:rPr>
        <w:tab/>
      </w:r>
      <w:r w:rsidRPr="000D005F">
        <w:rPr>
          <w:rFonts w:ascii="Arial Unicode" w:hAnsi="Arial Unicode"/>
          <w:sz w:val="20"/>
          <w:szCs w:val="20"/>
        </w:rPr>
        <w:t xml:space="preserve">Размер обеспечения договора составляет 10 процентов от цены </w:t>
      </w:r>
      <w:r w:rsidR="009C5CF1" w:rsidRPr="000D005F">
        <w:rPr>
          <w:rFonts w:ascii="Arial Unicode" w:hAnsi="Arial Unicode"/>
          <w:sz w:val="20"/>
          <w:szCs w:val="20"/>
        </w:rPr>
        <w:t>закупки</w:t>
      </w:r>
      <w:r w:rsidRPr="000D005F">
        <w:rPr>
          <w:rFonts w:ascii="Arial Unicode" w:hAnsi="Arial Unicode"/>
          <w:sz w:val="20"/>
          <w:szCs w:val="20"/>
        </w:rPr>
        <w:t xml:space="preserve">. </w:t>
      </w:r>
      <w:r w:rsidR="002C42AD" w:rsidRPr="000D005F">
        <w:rPr>
          <w:rFonts w:ascii="Arial Unicode" w:hAnsi="Arial Unicode"/>
          <w:sz w:val="20"/>
          <w:szCs w:val="20"/>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sidRPr="000D005F">
        <w:rPr>
          <w:rFonts w:ascii="Arial Unicode" w:hAnsi="Arial Unicode"/>
          <w:sz w:val="20"/>
          <w:szCs w:val="20"/>
        </w:rPr>
        <w:t>.</w:t>
      </w:r>
      <w:r w:rsidR="001723D6" w:rsidRPr="000D005F">
        <w:rPr>
          <w:rFonts w:ascii="Arial Unicode" w:hAnsi="Arial Unicode"/>
          <w:sz w:val="20"/>
          <w:szCs w:val="20"/>
        </w:rPr>
        <w:t>Обеспечение</w:t>
      </w:r>
      <w:r w:rsidR="00896AAF" w:rsidRPr="000D005F">
        <w:rPr>
          <w:rFonts w:ascii="Arial Unicode" w:hAnsi="Arial Unicode"/>
          <w:sz w:val="20"/>
          <w:szCs w:val="20"/>
        </w:rPr>
        <w:t>договора</w:t>
      </w:r>
      <w:r w:rsidR="001723D6" w:rsidRPr="000D005F">
        <w:rPr>
          <w:rFonts w:ascii="Arial Unicode" w:hAnsi="Arial Unicode"/>
          <w:sz w:val="20"/>
          <w:szCs w:val="20"/>
        </w:rPr>
        <w:t xml:space="preserve"> представляется в </w:t>
      </w:r>
      <w:r w:rsidR="005876A3" w:rsidRPr="000D005F">
        <w:rPr>
          <w:rFonts w:ascii="Arial Unicode" w:hAnsi="Arial Unicode"/>
          <w:sz w:val="20"/>
          <w:szCs w:val="20"/>
        </w:rPr>
        <w:t>виде</w:t>
      </w:r>
      <w:r w:rsidR="001723D6" w:rsidRPr="000D005F">
        <w:rPr>
          <w:rFonts w:ascii="Arial Unicode" w:hAnsi="Arial Unicode"/>
          <w:sz w:val="20"/>
          <w:szCs w:val="20"/>
        </w:rPr>
        <w:t xml:space="preserve"> банковской гарантии (Приложение 5)</w:t>
      </w:r>
      <w:r w:rsidR="00375E5E" w:rsidRPr="000D005F">
        <w:rPr>
          <w:rFonts w:ascii="Arial Unicode" w:hAnsi="Arial Unicode"/>
          <w:sz w:val="20"/>
          <w:szCs w:val="20"/>
        </w:rPr>
        <w:t xml:space="preserve"> или наличных денег</w:t>
      </w:r>
      <w:r w:rsidR="00F570C2" w:rsidRPr="000D005F">
        <w:rPr>
          <w:rStyle w:val="af6"/>
          <w:rFonts w:ascii="Arial Unicode" w:hAnsi="Arial Unicode"/>
          <w:sz w:val="20"/>
          <w:szCs w:val="20"/>
        </w:rPr>
        <w:footnoteReference w:customMarkFollows="1" w:id="12"/>
        <w:t>14</w:t>
      </w:r>
      <w:r w:rsidR="00375E5E" w:rsidRPr="000D005F">
        <w:rPr>
          <w:rFonts w:ascii="Arial Unicode" w:hAnsi="Arial Unicode"/>
          <w:sz w:val="20"/>
          <w:szCs w:val="20"/>
        </w:rPr>
        <w:t>.</w:t>
      </w:r>
    </w:p>
    <w:p w:rsidR="00275C43" w:rsidRPr="000D005F" w:rsidRDefault="0058395E"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 xml:space="preserve">Если процедура закупки организована </w:t>
      </w:r>
      <w:r w:rsidR="00C430F4" w:rsidRPr="000D005F">
        <w:rPr>
          <w:rFonts w:ascii="Arial Unicode" w:hAnsi="Arial Unicode"/>
          <w:sz w:val="20"/>
          <w:szCs w:val="20"/>
        </w:rPr>
        <w:t xml:space="preserve">по лотам </w:t>
      </w:r>
      <w:r w:rsidRPr="000D005F">
        <w:rPr>
          <w:rFonts w:ascii="Arial Unicode" w:hAnsi="Arial Unicode"/>
          <w:sz w:val="20"/>
          <w:szCs w:val="20"/>
        </w:rPr>
        <w:t xml:space="preserve">и участник признается </w:t>
      </w:r>
      <w:r w:rsidR="00740EF5" w:rsidRPr="000D005F">
        <w:rPr>
          <w:rFonts w:ascii="Arial Unicode" w:hAnsi="Arial Unicode"/>
          <w:sz w:val="20"/>
          <w:szCs w:val="20"/>
        </w:rPr>
        <w:t>ото</w:t>
      </w:r>
      <w:r w:rsidRPr="000D005F">
        <w:rPr>
          <w:rFonts w:ascii="Arial Unicode" w:hAnsi="Arial Unicode"/>
          <w:sz w:val="20"/>
          <w:szCs w:val="20"/>
        </w:rPr>
        <w:t xml:space="preserve">бранным участником </w:t>
      </w:r>
      <w:r w:rsidR="00740EF5" w:rsidRPr="000D005F">
        <w:rPr>
          <w:rFonts w:ascii="Arial Unicode" w:hAnsi="Arial Unicode"/>
          <w:sz w:val="20"/>
          <w:szCs w:val="20"/>
        </w:rPr>
        <w:t>по</w:t>
      </w:r>
      <w:r w:rsidRPr="000D005F">
        <w:rPr>
          <w:rFonts w:ascii="Arial Unicode" w:hAnsi="Arial Unicode"/>
          <w:sz w:val="20"/>
          <w:szCs w:val="20"/>
        </w:rPr>
        <w:t xml:space="preserve"> более чем одно</w:t>
      </w:r>
      <w:r w:rsidR="00740EF5" w:rsidRPr="000D005F">
        <w:rPr>
          <w:rFonts w:ascii="Arial Unicode" w:hAnsi="Arial Unicode"/>
          <w:sz w:val="20"/>
          <w:szCs w:val="20"/>
        </w:rPr>
        <w:t>му лоту</w:t>
      </w:r>
      <w:r w:rsidR="00835B80" w:rsidRPr="000D005F">
        <w:rPr>
          <w:rFonts w:ascii="Arial Unicode" w:hAnsi="Arial Unicode"/>
          <w:sz w:val="20"/>
          <w:szCs w:val="20"/>
        </w:rPr>
        <w:t>,</w:t>
      </w:r>
      <w:r w:rsidR="00835B80" w:rsidRPr="000D005F">
        <w:rPr>
          <w:rFonts w:ascii="Arial Unicode" w:hAnsi="Arial Unicode" w:cs="Sylfaen"/>
          <w:sz w:val="20"/>
          <w:szCs w:val="20"/>
        </w:rPr>
        <w:t xml:space="preserve"> то он может предоставить обеспечение договора как </w:t>
      </w:r>
      <w:r w:rsidR="00835B80" w:rsidRPr="000D005F">
        <w:rPr>
          <w:rFonts w:ascii="Arial Unicode" w:hAnsi="Arial Unicode"/>
          <w:sz w:val="20"/>
          <w:szCs w:val="20"/>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0D005F">
        <w:rPr>
          <w:rFonts w:ascii="Arial Unicode" w:hAnsi="Arial Unicode" w:cs="Sylfaen"/>
          <w:sz w:val="20"/>
          <w:szCs w:val="20"/>
        </w:rPr>
        <w:t>к сумме цен закупок представленных лотов</w:t>
      </w:r>
      <w:r w:rsidR="009475F4" w:rsidRPr="000D005F">
        <w:rPr>
          <w:rFonts w:ascii="Arial Unicode" w:hAnsi="Arial Unicode"/>
          <w:color w:val="000000" w:themeColor="text1"/>
          <w:sz w:val="20"/>
          <w:szCs w:val="20"/>
        </w:rPr>
        <w:t>с учетом требований 9-ого подпункта 32-ого пункта Порядка.</w:t>
      </w:r>
    </w:p>
    <w:p w:rsidR="00E969ED" w:rsidRPr="000D005F" w:rsidRDefault="00030D40"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 xml:space="preserve">Обеспечение договора должно быть действительно как минимум включительно до </w:t>
      </w:r>
      <w:r w:rsidR="007B29F6" w:rsidRPr="000D005F">
        <w:rPr>
          <w:rFonts w:ascii="Arial Unicode" w:hAnsi="Arial Unicode"/>
          <w:sz w:val="20"/>
          <w:szCs w:val="20"/>
        </w:rPr>
        <w:t>9</w:t>
      </w:r>
      <w:r w:rsidR="00456B02" w:rsidRPr="000D005F">
        <w:rPr>
          <w:rFonts w:ascii="Arial Unicode" w:hAnsi="Arial Unicode"/>
          <w:sz w:val="20"/>
          <w:szCs w:val="20"/>
        </w:rPr>
        <w:t>0</w:t>
      </w:r>
      <w:r w:rsidRPr="000D005F">
        <w:rPr>
          <w:rFonts w:ascii="Arial Unicode" w:hAnsi="Arial Unicode"/>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D005F">
        <w:rPr>
          <w:rFonts w:ascii="Arial Unicode" w:hAnsi="Arial Unicode"/>
          <w:sz w:val="20"/>
          <w:szCs w:val="20"/>
        </w:rPr>
        <w:t xml:space="preserve">пяти </w:t>
      </w:r>
      <w:r w:rsidRPr="000D005F">
        <w:rPr>
          <w:rFonts w:ascii="Arial Unicode" w:hAnsi="Arial Unicode"/>
          <w:sz w:val="20"/>
          <w:szCs w:val="20"/>
        </w:rPr>
        <w:t xml:space="preserve">рабочих дней, следующих за исполнением в полном объеме обязательств, взятых на себя по заключенному </w:t>
      </w:r>
      <w:r w:rsidR="00DC30CC" w:rsidRPr="000D005F">
        <w:rPr>
          <w:rFonts w:ascii="Arial Unicode" w:hAnsi="Arial Unicode"/>
          <w:sz w:val="20"/>
          <w:szCs w:val="20"/>
        </w:rPr>
        <w:t>договору.</w:t>
      </w:r>
    </w:p>
    <w:p w:rsidR="00F0759D" w:rsidRPr="000D005F" w:rsidRDefault="00F92A53"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Обеспечение договора, представленное в виде наличных денег, должно быть перечислено на казначейский счет</w:t>
      </w:r>
      <w:r w:rsidRPr="000D005F">
        <w:rPr>
          <w:rFonts w:ascii="Courier New" w:hAnsi="Courier New" w:cs="Courier New"/>
          <w:sz w:val="20"/>
          <w:szCs w:val="20"/>
        </w:rPr>
        <w:t> </w:t>
      </w:r>
      <w:r w:rsidRPr="000D005F">
        <w:rPr>
          <w:rFonts w:ascii="Arial Unicode" w:hAnsi="Arial Unicode"/>
          <w:sz w:val="20"/>
          <w:szCs w:val="20"/>
        </w:rPr>
        <w:t>"900008000</w:t>
      </w:r>
      <w:r w:rsidR="00B66AB9" w:rsidRPr="000D005F">
        <w:rPr>
          <w:rFonts w:ascii="Arial Unicode" w:hAnsi="Arial Unicode"/>
          <w:sz w:val="20"/>
          <w:szCs w:val="20"/>
        </w:rPr>
        <w:t>66</w:t>
      </w:r>
      <w:r w:rsidRPr="000D005F">
        <w:rPr>
          <w:rFonts w:ascii="Arial Unicode" w:hAnsi="Arial Unicode"/>
          <w:sz w:val="20"/>
          <w:szCs w:val="20"/>
        </w:rPr>
        <w:t>4", открытый в Центральном казначействе на имя уполномоченного органа.</w:t>
      </w:r>
    </w:p>
    <w:p w:rsidR="004A0321" w:rsidRPr="000D005F" w:rsidRDefault="004A0321" w:rsidP="00B46D58">
      <w:pPr>
        <w:widowControl w:val="0"/>
        <w:tabs>
          <w:tab w:val="left" w:pos="1276"/>
        </w:tabs>
        <w:spacing w:after="160"/>
        <w:ind w:firstLine="567"/>
        <w:jc w:val="both"/>
        <w:rPr>
          <w:rFonts w:ascii="Arial Unicode" w:hAnsi="Arial Unicode"/>
          <w:sz w:val="20"/>
          <w:szCs w:val="20"/>
          <w:lang w:val="hy-AM"/>
        </w:rPr>
      </w:pPr>
      <w:r w:rsidRPr="000D005F">
        <w:rPr>
          <w:rFonts w:ascii="Arial Unicode" w:hAnsi="Arial Unicode"/>
          <w:sz w:val="20"/>
          <w:szCs w:val="20"/>
        </w:rPr>
        <w:t>10.4</w:t>
      </w:r>
      <w:r w:rsidR="0076763C" w:rsidRPr="000D005F">
        <w:rPr>
          <w:rFonts w:ascii="Arial Unicode" w:hAnsi="Arial Unicode"/>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D005F">
        <w:rPr>
          <w:rFonts w:ascii="Arial Unicode" w:hAnsi="Arial Unicode"/>
          <w:sz w:val="20"/>
          <w:szCs w:val="20"/>
        </w:rPr>
        <w:t>я квалификации и</w:t>
      </w:r>
      <w:r w:rsidR="0076763C" w:rsidRPr="000D005F">
        <w:rPr>
          <w:rFonts w:ascii="Arial Unicode" w:hAnsi="Arial Unicode"/>
          <w:sz w:val="20"/>
          <w:szCs w:val="20"/>
        </w:rPr>
        <w:t xml:space="preserve"> договора представля</w:t>
      </w:r>
      <w:r w:rsidR="00DE7753" w:rsidRPr="000D005F">
        <w:rPr>
          <w:rFonts w:ascii="Arial Unicode" w:hAnsi="Arial Unicode"/>
          <w:sz w:val="20"/>
          <w:szCs w:val="20"/>
        </w:rPr>
        <w:t>ю</w:t>
      </w:r>
      <w:r w:rsidR="0076763C" w:rsidRPr="000D005F">
        <w:rPr>
          <w:rFonts w:ascii="Arial Unicode" w:hAnsi="Arial Unicode"/>
          <w:sz w:val="20"/>
          <w:szCs w:val="20"/>
        </w:rPr>
        <w:t>тся</w:t>
      </w:r>
      <w:r w:rsidR="00180134" w:rsidRPr="000D005F">
        <w:rPr>
          <w:rFonts w:ascii="Arial Unicode" w:hAnsi="Arial Unicode"/>
          <w:sz w:val="20"/>
          <w:szCs w:val="20"/>
        </w:rPr>
        <w:t xml:space="preserve"> в виде заключенного в одностороннем порядке </w:t>
      </w:r>
      <w:r w:rsidR="00A9694C" w:rsidRPr="000D005F">
        <w:rPr>
          <w:rFonts w:ascii="Arial Unicode" w:hAnsi="Arial Unicode"/>
          <w:sz w:val="20"/>
          <w:szCs w:val="20"/>
        </w:rPr>
        <w:t>за</w:t>
      </w:r>
      <w:r w:rsidR="00180134" w:rsidRPr="000D005F">
        <w:rPr>
          <w:rFonts w:ascii="Arial Unicode" w:hAnsi="Arial Unicode"/>
          <w:sz w:val="20"/>
          <w:szCs w:val="20"/>
        </w:rPr>
        <w:t>явления - в виде неустойки или наличных денег</w:t>
      </w:r>
      <w:r w:rsidR="006D7219" w:rsidRPr="000D005F">
        <w:rPr>
          <w:rFonts w:ascii="Arial Unicode" w:hAnsi="Arial Unicode"/>
          <w:sz w:val="20"/>
          <w:szCs w:val="20"/>
        </w:rPr>
        <w:t>. Если на момент возникновения правомочия по заключению договора</w:t>
      </w:r>
    </w:p>
    <w:p w:rsidR="00D32092" w:rsidRPr="000D005F" w:rsidRDefault="00D32092" w:rsidP="00B46D58">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cs="Sylfaen"/>
          <w:sz w:val="20"/>
          <w:szCs w:val="20"/>
        </w:rPr>
        <w:t xml:space="preserve">предусмотренные финансовые средства превышают </w:t>
      </w:r>
      <w:r w:rsidR="00591EB1" w:rsidRPr="000D005F">
        <w:rPr>
          <w:rFonts w:ascii="Arial Unicode" w:hAnsi="Arial Unicode" w:cs="Sylfaen"/>
          <w:sz w:val="20"/>
          <w:szCs w:val="20"/>
        </w:rPr>
        <w:t xml:space="preserve">25 </w:t>
      </w:r>
      <w:r w:rsidRPr="000D005F">
        <w:rPr>
          <w:rFonts w:ascii="Arial Unicode" w:hAnsi="Arial Unicode" w:cs="Sylfaen"/>
          <w:sz w:val="20"/>
          <w:szCs w:val="20"/>
        </w:rPr>
        <w:t xml:space="preserve">млн. драмов, однако для полного выполнения договора и в дальнейшем требуются финансовые средства, то </w:t>
      </w:r>
      <w:r w:rsidR="0034683C" w:rsidRPr="000D005F">
        <w:rPr>
          <w:rFonts w:ascii="Arial Unicode" w:hAnsi="Arial Unicode" w:cs="Sylfaen"/>
          <w:sz w:val="20"/>
          <w:szCs w:val="20"/>
        </w:rPr>
        <w:t xml:space="preserve">обеспечения </w:t>
      </w:r>
      <w:r w:rsidRPr="000D005F">
        <w:rPr>
          <w:rFonts w:ascii="Arial Unicode" w:hAnsi="Arial Unicode" w:cs="Sylfaen"/>
          <w:sz w:val="20"/>
          <w:szCs w:val="20"/>
        </w:rPr>
        <w:t>договора</w:t>
      </w:r>
      <w:r w:rsidR="008B332C" w:rsidRPr="000D005F">
        <w:rPr>
          <w:rFonts w:ascii="Arial Unicode" w:hAnsi="Arial Unicode" w:cs="Sylfaen"/>
          <w:sz w:val="20"/>
          <w:szCs w:val="20"/>
        </w:rPr>
        <w:t xml:space="preserve"> и квалификации</w:t>
      </w:r>
      <w:r w:rsidRPr="000D005F">
        <w:rPr>
          <w:rFonts w:ascii="Arial Unicode" w:hAnsi="Arial Unicode" w:cs="Sylfaen"/>
          <w:sz w:val="20"/>
          <w:szCs w:val="20"/>
        </w:rPr>
        <w:t xml:space="preserve">, по части выделенных финансовых средств, представляется в виде </w:t>
      </w:r>
      <w:r w:rsidR="00375A71" w:rsidRPr="000D005F">
        <w:rPr>
          <w:rFonts w:ascii="Arial Unicode" w:hAnsi="Arial Unicode" w:cs="Sylfaen"/>
          <w:sz w:val="20"/>
          <w:szCs w:val="20"/>
        </w:rPr>
        <w:t xml:space="preserve">банковской </w:t>
      </w:r>
      <w:r w:rsidRPr="000D005F">
        <w:rPr>
          <w:rFonts w:ascii="Arial Unicode" w:hAnsi="Arial Unicode"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0D005F">
        <w:rPr>
          <w:rFonts w:ascii="Arial Unicode" w:hAnsi="Arial Unicode" w:cs="Sylfaen"/>
          <w:sz w:val="20"/>
          <w:szCs w:val="20"/>
        </w:rPr>
        <w:t>.</w:t>
      </w:r>
    </w:p>
    <w:p w:rsidR="008F0732" w:rsidRPr="000D005F" w:rsidRDefault="00030D40" w:rsidP="00B46D58">
      <w:pPr>
        <w:widowControl w:val="0"/>
        <w:tabs>
          <w:tab w:val="left" w:pos="1276"/>
        </w:tabs>
        <w:spacing w:after="160"/>
        <w:ind w:firstLine="567"/>
        <w:jc w:val="both"/>
        <w:rPr>
          <w:rFonts w:ascii="Arial Unicode" w:hAnsi="Arial Unicode"/>
          <w:i/>
          <w:sz w:val="20"/>
          <w:szCs w:val="20"/>
        </w:rPr>
      </w:pPr>
      <w:r w:rsidRPr="000D005F">
        <w:rPr>
          <w:rFonts w:ascii="Arial Unicode" w:hAnsi="Arial Unicode"/>
          <w:sz w:val="20"/>
          <w:szCs w:val="20"/>
        </w:rPr>
        <w:lastRenderedPageBreak/>
        <w:t>10.</w:t>
      </w:r>
      <w:r w:rsidR="00DF09E7" w:rsidRPr="000D005F">
        <w:rPr>
          <w:rFonts w:ascii="Arial Unicode" w:hAnsi="Arial Unicode"/>
          <w:sz w:val="20"/>
          <w:szCs w:val="20"/>
        </w:rPr>
        <w:t>5</w:t>
      </w:r>
      <w:r w:rsidR="003E194D" w:rsidRPr="000D005F">
        <w:rPr>
          <w:rFonts w:ascii="Arial Unicode" w:hAnsi="Arial Unicode"/>
          <w:sz w:val="20"/>
          <w:szCs w:val="20"/>
        </w:rPr>
        <w:t>.</w:t>
      </w:r>
      <w:r w:rsidR="003E194D" w:rsidRPr="000D005F">
        <w:rPr>
          <w:rFonts w:ascii="Arial Unicode" w:hAnsi="Arial Unicode"/>
          <w:sz w:val="20"/>
          <w:szCs w:val="20"/>
        </w:rPr>
        <w:tab/>
      </w:r>
      <w:r w:rsidRPr="000D005F">
        <w:rPr>
          <w:rFonts w:ascii="Arial Unicode" w:hAnsi="Arial Unicode"/>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0D005F">
        <w:rPr>
          <w:rFonts w:ascii="Arial Unicode" w:hAnsi="Arial Unicode"/>
          <w:sz w:val="20"/>
          <w:szCs w:val="20"/>
        </w:rPr>
        <w:t xml:space="preserve"> (Приложение 5.2)</w:t>
      </w:r>
      <w:r w:rsidRPr="000D005F">
        <w:rPr>
          <w:rFonts w:ascii="Arial Unicode" w:hAnsi="Arial Unicode"/>
          <w:sz w:val="20"/>
          <w:szCs w:val="20"/>
        </w:rPr>
        <w:t>.</w:t>
      </w:r>
    </w:p>
    <w:p w:rsidR="005162B1" w:rsidRPr="000D005F" w:rsidRDefault="00030D40" w:rsidP="00B46D58">
      <w:pPr>
        <w:widowControl w:val="0"/>
        <w:tabs>
          <w:tab w:val="left" w:pos="1276"/>
        </w:tabs>
        <w:spacing w:after="160"/>
        <w:ind w:firstLine="567"/>
        <w:jc w:val="both"/>
        <w:rPr>
          <w:rFonts w:ascii="Arial Unicode" w:hAnsi="Arial Unicode"/>
          <w:sz w:val="20"/>
          <w:szCs w:val="20"/>
        </w:rPr>
      </w:pPr>
      <w:r w:rsidRPr="000D005F">
        <w:rPr>
          <w:rFonts w:ascii="Arial Unicode" w:hAnsi="Arial Unicode"/>
          <w:sz w:val="20"/>
          <w:szCs w:val="20"/>
        </w:rPr>
        <w:t>10.</w:t>
      </w:r>
      <w:r w:rsidR="00401B30" w:rsidRPr="000D005F">
        <w:rPr>
          <w:rFonts w:ascii="Arial Unicode" w:hAnsi="Arial Unicode"/>
          <w:sz w:val="20"/>
          <w:szCs w:val="20"/>
        </w:rPr>
        <w:t>6</w:t>
      </w:r>
      <w:r w:rsidR="003E194D" w:rsidRPr="000D005F">
        <w:rPr>
          <w:rFonts w:ascii="Arial Unicode" w:hAnsi="Arial Unicode"/>
          <w:sz w:val="20"/>
          <w:szCs w:val="20"/>
        </w:rPr>
        <w:t>.</w:t>
      </w:r>
      <w:r w:rsidRPr="000D005F">
        <w:rPr>
          <w:rFonts w:ascii="Arial Unicode" w:hAnsi="Arial Unicode"/>
          <w:sz w:val="20"/>
          <w:szCs w:val="20"/>
        </w:rPr>
        <w:t>Если в рамках процедуры закупки, организованной по лотам</w:t>
      </w:r>
      <w:r w:rsidR="00125AA6" w:rsidRPr="000D005F">
        <w:rPr>
          <w:rFonts w:ascii="Arial Unicode" w:hAnsi="Arial Unicode"/>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D005F">
        <w:rPr>
          <w:rFonts w:ascii="Arial Unicode" w:hAnsi="Arial Unicode"/>
          <w:sz w:val="20"/>
          <w:szCs w:val="20"/>
        </w:rPr>
        <w:t>я квалификации и</w:t>
      </w:r>
      <w:r w:rsidR="00125AA6" w:rsidRPr="000D005F">
        <w:rPr>
          <w:rFonts w:ascii="Arial Unicode" w:hAnsi="Arial Unicode"/>
          <w:sz w:val="20"/>
          <w:szCs w:val="20"/>
        </w:rPr>
        <w:t xml:space="preserve"> договора выплачива</w:t>
      </w:r>
      <w:r w:rsidR="00DC14CE" w:rsidRPr="000D005F">
        <w:rPr>
          <w:rFonts w:ascii="Arial Unicode" w:hAnsi="Arial Unicode"/>
          <w:sz w:val="20"/>
          <w:szCs w:val="20"/>
        </w:rPr>
        <w:t>ю</w:t>
      </w:r>
      <w:r w:rsidR="00125AA6" w:rsidRPr="000D005F">
        <w:rPr>
          <w:rFonts w:ascii="Arial Unicode" w:hAnsi="Arial Unicode"/>
          <w:sz w:val="20"/>
          <w:szCs w:val="20"/>
        </w:rPr>
        <w:t>тся в размере суммы, исчисленной только за этот лот</w:t>
      </w:r>
      <w:r w:rsidR="00DC14CE" w:rsidRPr="000D005F">
        <w:rPr>
          <w:rFonts w:ascii="Arial Unicode" w:hAnsi="Arial Unicode"/>
          <w:sz w:val="20"/>
          <w:szCs w:val="20"/>
        </w:rPr>
        <w:t>.</w:t>
      </w:r>
    </w:p>
    <w:p w:rsidR="00C40C1E" w:rsidRPr="000D005F" w:rsidRDefault="00C40C1E" w:rsidP="00277791">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 xml:space="preserve">10.7 Руководитель заказчика </w:t>
      </w:r>
      <w:r w:rsidR="00524876" w:rsidRPr="000D005F">
        <w:rPr>
          <w:rFonts w:ascii="Arial Unicode" w:hAnsi="Arial Unicode"/>
          <w:sz w:val="20"/>
          <w:szCs w:val="20"/>
        </w:rPr>
        <w:t xml:space="preserve">в письменной форме </w:t>
      </w:r>
      <w:r w:rsidRPr="000D005F">
        <w:rPr>
          <w:rFonts w:ascii="Arial Unicode" w:hAnsi="Arial Unicode"/>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0D005F">
        <w:rPr>
          <w:rFonts w:ascii="Arial Unicode" w:hAnsi="Arial Unicode"/>
          <w:sz w:val="20"/>
          <w:szCs w:val="20"/>
          <w:lang w:val="hy-AM"/>
        </w:rPr>
        <w:t>-</w:t>
      </w:r>
      <w:r w:rsidR="00AB0A86" w:rsidRPr="000D005F">
        <w:rPr>
          <w:rFonts w:ascii="Arial Unicode" w:hAnsi="Arial Unicode"/>
          <w:sz w:val="20"/>
          <w:szCs w:val="20"/>
        </w:rPr>
        <w:t>Министерству Финансов РА</w:t>
      </w:r>
      <w:r w:rsidRPr="000D005F">
        <w:rPr>
          <w:rFonts w:ascii="Arial Unicode" w:hAnsi="Arial Unicode"/>
          <w:sz w:val="20"/>
          <w:szCs w:val="20"/>
          <w:lang w:val="hy-AM"/>
        </w:rPr>
        <w:t>,</w:t>
      </w:r>
      <w:r w:rsidRPr="000D005F">
        <w:rPr>
          <w:rFonts w:ascii="Arial Unicode" w:hAnsi="Arial Unicode"/>
          <w:sz w:val="20"/>
          <w:szCs w:val="20"/>
        </w:rPr>
        <w:t xml:space="preserve"> в течение </w:t>
      </w:r>
      <w:r w:rsidR="00AC27F7" w:rsidRPr="000D005F">
        <w:rPr>
          <w:rFonts w:ascii="Arial Unicode" w:hAnsi="Arial Unicode"/>
          <w:sz w:val="20"/>
          <w:szCs w:val="20"/>
        </w:rPr>
        <w:t xml:space="preserve">пяти </w:t>
      </w:r>
      <w:r w:rsidRPr="000D005F">
        <w:rPr>
          <w:rFonts w:ascii="Arial Unicode" w:hAnsi="Arial Unicode"/>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sidRPr="000D005F">
        <w:rPr>
          <w:rFonts w:ascii="Arial Unicode" w:hAnsi="Arial Unicode"/>
          <w:sz w:val="20"/>
          <w:szCs w:val="20"/>
        </w:rPr>
        <w:t xml:space="preserve"> или Министерством Финансов РА</w:t>
      </w:r>
      <w:r w:rsidRPr="000D005F">
        <w:rPr>
          <w:rFonts w:ascii="Arial Unicode" w:hAnsi="Arial Unicode"/>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0D005F">
        <w:rPr>
          <w:rFonts w:ascii="Arial Unicode" w:hAnsi="Arial Unicode"/>
          <w:sz w:val="20"/>
          <w:szCs w:val="20"/>
        </w:rPr>
        <w:t>письменно</w:t>
      </w:r>
      <w:r w:rsidRPr="000D005F">
        <w:rPr>
          <w:rFonts w:ascii="Arial Unicode" w:hAnsi="Arial Unicode"/>
          <w:sz w:val="20"/>
          <w:szCs w:val="20"/>
        </w:rPr>
        <w:t>в течение двух рабочих дней после получения отказа.</w:t>
      </w:r>
    </w:p>
    <w:p w:rsidR="00AC27F7" w:rsidRPr="000D005F"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Unicode" w:hAnsi="Arial Unicode"/>
          <w:sz w:val="20"/>
          <w:szCs w:val="20"/>
        </w:rPr>
      </w:pPr>
      <w:r w:rsidRPr="000D005F">
        <w:rPr>
          <w:rFonts w:ascii="Arial Unicode" w:hAnsi="Arial Unicode"/>
          <w:sz w:val="20"/>
          <w:szCs w:val="20"/>
        </w:rPr>
        <w:t>10.8Овозвратеобеспечениядоговораи/иликвалификациируководительзаказчикавписьменнойформевтечениепятирабочихдней, следующихза</w:t>
      </w:r>
      <w:r w:rsidR="003F6E75" w:rsidRPr="000D005F">
        <w:rPr>
          <w:rFonts w:ascii="Arial Unicode" w:hAnsi="Arial Unicode"/>
          <w:sz w:val="20"/>
          <w:szCs w:val="20"/>
        </w:rPr>
        <w:t>днем возникновения основания возврата обеспеченияуведомляет;</w:t>
      </w:r>
    </w:p>
    <w:p w:rsidR="00AC27F7" w:rsidRPr="000D005F"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Unicode" w:hAnsi="Arial Unicode"/>
          <w:sz w:val="20"/>
          <w:szCs w:val="20"/>
        </w:rPr>
      </w:pPr>
      <w:r w:rsidRPr="000D005F">
        <w:rPr>
          <w:rFonts w:ascii="Arial Unicode" w:hAnsi="Arial Unicode"/>
          <w:sz w:val="20"/>
          <w:szCs w:val="20"/>
        </w:rPr>
        <w:t>- вслучаеобеспечения</w:t>
      </w:r>
      <w:r w:rsidR="00AB0A86" w:rsidRPr="000D005F">
        <w:rPr>
          <w:rFonts w:ascii="Arial Unicode" w:hAnsi="Arial Unicode"/>
          <w:sz w:val="20"/>
          <w:szCs w:val="20"/>
        </w:rPr>
        <w:t>представленного</w:t>
      </w:r>
      <w:r w:rsidRPr="000D005F">
        <w:rPr>
          <w:rFonts w:ascii="Arial Unicode" w:hAnsi="Arial Unicode"/>
          <w:sz w:val="20"/>
          <w:szCs w:val="20"/>
        </w:rPr>
        <w:t>вформе наличных денег - МинистерствофинансовРАсприложениемкопии представленного в заявке документа, обобоснованииплатежа</w:t>
      </w:r>
      <w:r w:rsidR="00611036" w:rsidRPr="000D005F">
        <w:rPr>
          <w:rFonts w:ascii="Arial Unicode" w:hAnsi="Arial Unicode"/>
          <w:sz w:val="20"/>
          <w:szCs w:val="20"/>
        </w:rPr>
        <w:t>,</w:t>
      </w:r>
    </w:p>
    <w:p w:rsidR="00AC27F7" w:rsidRPr="000D005F"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Unicode" w:hAnsi="Arial Unicode"/>
          <w:sz w:val="20"/>
          <w:szCs w:val="20"/>
        </w:rPr>
      </w:pPr>
      <w:r w:rsidRPr="000D005F">
        <w:rPr>
          <w:rFonts w:ascii="Arial Unicode" w:hAnsi="Arial Unicode"/>
          <w:sz w:val="20"/>
          <w:szCs w:val="20"/>
        </w:rPr>
        <w:t>- вслучаеобеспечения, представленноговвидебанковскойгарантии-банк, выдавшийгарантию</w:t>
      </w:r>
      <w:r w:rsidR="00611036" w:rsidRPr="000D005F">
        <w:rPr>
          <w:rFonts w:ascii="Arial Unicode" w:hAnsi="Arial Unicode"/>
          <w:sz w:val="20"/>
          <w:szCs w:val="20"/>
        </w:rPr>
        <w:t>;</w:t>
      </w:r>
    </w:p>
    <w:p w:rsidR="00AC27F7" w:rsidRPr="000D005F"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Unicode" w:hAnsi="Arial Unicode"/>
          <w:sz w:val="20"/>
          <w:szCs w:val="20"/>
        </w:rPr>
      </w:pPr>
      <w:r w:rsidRPr="000D005F">
        <w:rPr>
          <w:rFonts w:ascii="Arial Unicode" w:hAnsi="Arial Unicode"/>
          <w:sz w:val="20"/>
          <w:szCs w:val="20"/>
        </w:rPr>
        <w:t>- вслучаеобеспечения, представленноговвиде соглашения о неустойке - представившего его участника.</w:t>
      </w:r>
    </w:p>
    <w:p w:rsidR="003E194D" w:rsidRPr="000D005F" w:rsidRDefault="003E194D" w:rsidP="00AB0A86">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ab/>
      </w:r>
    </w:p>
    <w:p w:rsidR="008C28C9" w:rsidRPr="000D005F" w:rsidRDefault="008C28C9" w:rsidP="008C28C9">
      <w:pPr>
        <w:widowControl w:val="0"/>
        <w:tabs>
          <w:tab w:val="left" w:pos="1134"/>
        </w:tabs>
        <w:spacing w:after="160"/>
        <w:ind w:firstLine="567"/>
        <w:jc w:val="center"/>
        <w:rPr>
          <w:rFonts w:ascii="Arial Unicode" w:hAnsi="Arial Unicode"/>
          <w:b/>
          <w:sz w:val="20"/>
          <w:szCs w:val="20"/>
          <w:lang w:val="hy-AM"/>
        </w:rPr>
      </w:pPr>
    </w:p>
    <w:p w:rsidR="00096865" w:rsidRPr="000D005F" w:rsidRDefault="008D5016" w:rsidP="00B46D58">
      <w:pPr>
        <w:widowControl w:val="0"/>
        <w:spacing w:after="160"/>
        <w:jc w:val="center"/>
        <w:rPr>
          <w:rFonts w:ascii="Arial Unicode" w:hAnsi="Arial Unicode" w:cs="Arial"/>
          <w:b/>
          <w:sz w:val="20"/>
          <w:szCs w:val="20"/>
        </w:rPr>
      </w:pPr>
      <w:r w:rsidRPr="000D005F">
        <w:rPr>
          <w:rFonts w:ascii="Arial Unicode" w:hAnsi="Arial Unicode"/>
          <w:b/>
          <w:sz w:val="20"/>
          <w:szCs w:val="20"/>
        </w:rPr>
        <w:t>11. ОБЪЯВЛЕНИЕ ПРОЦЕДУРЫ НЕСОСТОЯВШЕЙСЯ</w:t>
      </w:r>
    </w:p>
    <w:p w:rsidR="00096865" w:rsidRPr="000D005F" w:rsidRDefault="00096865" w:rsidP="00B46D58">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sz w:val="20"/>
          <w:szCs w:val="20"/>
        </w:rPr>
        <w:t>11.1</w:t>
      </w:r>
      <w:r w:rsidR="00801AC7" w:rsidRPr="000D005F">
        <w:rPr>
          <w:rFonts w:ascii="Arial Unicode" w:hAnsi="Arial Unicode"/>
          <w:sz w:val="20"/>
          <w:szCs w:val="20"/>
        </w:rPr>
        <w:t>.</w:t>
      </w:r>
      <w:r w:rsidR="00801AC7" w:rsidRPr="000D005F">
        <w:rPr>
          <w:rFonts w:ascii="Arial Unicode" w:hAnsi="Arial Unicode"/>
          <w:sz w:val="20"/>
          <w:szCs w:val="20"/>
        </w:rPr>
        <w:tab/>
      </w:r>
      <w:r w:rsidRPr="000D005F">
        <w:rPr>
          <w:rFonts w:ascii="Arial Unicode" w:hAnsi="Arial Unicode"/>
          <w:sz w:val="20"/>
          <w:szCs w:val="20"/>
        </w:rPr>
        <w:t>Согласно статье 37 Закона, Комиссия объявляет настоящую процедуру несостоявшейся, если:</w:t>
      </w:r>
    </w:p>
    <w:p w:rsidR="00096865" w:rsidRPr="000D005F" w:rsidRDefault="00096865"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1)</w:t>
      </w:r>
      <w:r w:rsidR="00801AC7" w:rsidRPr="000D005F">
        <w:rPr>
          <w:rFonts w:ascii="Arial Unicode" w:hAnsi="Arial Unicode"/>
          <w:sz w:val="20"/>
          <w:szCs w:val="20"/>
        </w:rPr>
        <w:tab/>
      </w:r>
      <w:r w:rsidRPr="000D005F">
        <w:rPr>
          <w:rFonts w:ascii="Arial Unicode" w:hAnsi="Arial Unicode"/>
          <w:sz w:val="20"/>
          <w:szCs w:val="20"/>
        </w:rPr>
        <w:t>ни одна из заявок не соответствует условиям приглашения;</w:t>
      </w:r>
    </w:p>
    <w:p w:rsidR="00096865" w:rsidRPr="000D005F" w:rsidRDefault="00096865"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2)</w:t>
      </w:r>
      <w:r w:rsidR="00801AC7" w:rsidRPr="000D005F">
        <w:rPr>
          <w:rFonts w:ascii="Arial Unicode" w:hAnsi="Arial Unicode"/>
          <w:sz w:val="20"/>
          <w:szCs w:val="20"/>
        </w:rPr>
        <w:tab/>
      </w:r>
      <w:r w:rsidRPr="000D005F">
        <w:rPr>
          <w:rFonts w:ascii="Arial Unicode" w:hAnsi="Arial Unicode"/>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0D005F">
        <w:rPr>
          <w:sz w:val="20"/>
          <w:szCs w:val="20"/>
          <w:lang w:val="en-US"/>
        </w:rPr>
        <w:t> </w:t>
      </w:r>
      <w:r w:rsidRPr="000D005F">
        <w:rPr>
          <w:rFonts w:ascii="Arial Unicode" w:hAnsi="Arial Unicode"/>
          <w:sz w:val="20"/>
          <w:szCs w:val="20"/>
        </w:rPr>
        <w:t>— Совета попечителей</w:t>
      </w:r>
      <w:r w:rsidR="00C64C63" w:rsidRPr="000D005F">
        <w:rPr>
          <w:rStyle w:val="af6"/>
          <w:rFonts w:ascii="Arial Unicode" w:hAnsi="Arial Unicode"/>
          <w:sz w:val="20"/>
          <w:szCs w:val="20"/>
        </w:rPr>
        <w:footnoteReference w:customMarkFollows="1" w:id="13"/>
        <w:t>15</w:t>
      </w:r>
      <w:r w:rsidRPr="000D005F">
        <w:rPr>
          <w:rFonts w:ascii="Arial Unicode" w:hAnsi="Arial Unicode"/>
          <w:sz w:val="20"/>
          <w:szCs w:val="20"/>
        </w:rPr>
        <w:t>.</w:t>
      </w:r>
    </w:p>
    <w:p w:rsidR="00096865" w:rsidRPr="000D005F" w:rsidRDefault="00096865"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3)</w:t>
      </w:r>
      <w:r w:rsidR="00801AC7" w:rsidRPr="000D005F">
        <w:rPr>
          <w:rFonts w:ascii="Arial Unicode" w:hAnsi="Arial Unicode"/>
          <w:sz w:val="20"/>
          <w:szCs w:val="20"/>
        </w:rPr>
        <w:tab/>
      </w:r>
      <w:r w:rsidRPr="000D005F">
        <w:rPr>
          <w:rFonts w:ascii="Arial Unicode" w:hAnsi="Arial Unicode"/>
          <w:sz w:val="20"/>
          <w:szCs w:val="20"/>
        </w:rPr>
        <w:t>не подано ни одной заявки;</w:t>
      </w:r>
    </w:p>
    <w:p w:rsidR="00096865"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4)</w:t>
      </w:r>
      <w:r w:rsidR="00801AC7" w:rsidRPr="000D005F">
        <w:rPr>
          <w:rFonts w:ascii="Arial Unicode" w:hAnsi="Arial Unicode"/>
          <w:sz w:val="20"/>
          <w:szCs w:val="20"/>
        </w:rPr>
        <w:tab/>
      </w:r>
      <w:r w:rsidRPr="000D005F">
        <w:rPr>
          <w:rFonts w:ascii="Arial Unicode" w:hAnsi="Arial Unicode"/>
          <w:sz w:val="20"/>
          <w:szCs w:val="20"/>
        </w:rPr>
        <w:t>договор не заключается.</w:t>
      </w:r>
    </w:p>
    <w:p w:rsidR="00F62714" w:rsidRPr="000D005F" w:rsidRDefault="00F62714"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 xml:space="preserve">Настоящая процедура объявляется несостоявшейся на основании пункта 4 части 1 статьи </w:t>
      </w:r>
      <w:r w:rsidR="008C5A17" w:rsidRPr="000D005F">
        <w:rPr>
          <w:rFonts w:ascii="Arial Unicode" w:hAnsi="Arial Unicode"/>
          <w:sz w:val="20"/>
          <w:szCs w:val="20"/>
        </w:rPr>
        <w:t xml:space="preserve">37 </w:t>
      </w:r>
      <w:r w:rsidRPr="000D005F">
        <w:rPr>
          <w:rFonts w:ascii="Arial Unicode" w:hAnsi="Arial Unicode"/>
          <w:sz w:val="20"/>
          <w:szCs w:val="20"/>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0D005F" w:rsidRDefault="00731D26" w:rsidP="00B46D58">
      <w:pPr>
        <w:widowControl w:val="0"/>
        <w:tabs>
          <w:tab w:val="left" w:pos="1276"/>
        </w:tabs>
        <w:spacing w:after="160"/>
        <w:ind w:firstLine="567"/>
        <w:jc w:val="both"/>
        <w:rPr>
          <w:rFonts w:ascii="Arial Unicode" w:hAnsi="Arial Unicode" w:cs="Sylfaen"/>
          <w:sz w:val="20"/>
          <w:szCs w:val="20"/>
        </w:rPr>
      </w:pPr>
      <w:r w:rsidRPr="000D005F">
        <w:rPr>
          <w:rFonts w:ascii="Arial Unicode" w:hAnsi="Arial Unicode"/>
          <w:sz w:val="20"/>
          <w:szCs w:val="20"/>
        </w:rPr>
        <w:t>11.2</w:t>
      </w:r>
      <w:r w:rsidR="007642C2" w:rsidRPr="000D005F">
        <w:rPr>
          <w:rFonts w:ascii="Arial Unicode" w:hAnsi="Arial Unicode"/>
          <w:sz w:val="20"/>
          <w:szCs w:val="20"/>
        </w:rPr>
        <w:t>.</w:t>
      </w:r>
      <w:r w:rsidR="007642C2" w:rsidRPr="000D005F">
        <w:rPr>
          <w:rFonts w:ascii="Arial Unicode" w:hAnsi="Arial Unicode"/>
          <w:sz w:val="20"/>
          <w:szCs w:val="20"/>
        </w:rPr>
        <w:tab/>
      </w:r>
      <w:r w:rsidRPr="000D005F">
        <w:rPr>
          <w:rFonts w:ascii="Arial Unicode" w:hAnsi="Arial Unicode"/>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Pr="000D005F" w:rsidRDefault="001F6A95" w:rsidP="00B46D58">
      <w:pPr>
        <w:widowControl w:val="0"/>
        <w:spacing w:after="160"/>
        <w:ind w:left="567" w:right="565"/>
        <w:jc w:val="center"/>
        <w:rPr>
          <w:rFonts w:ascii="Arial Unicode" w:hAnsi="Arial Unicode"/>
          <w:b/>
          <w:sz w:val="20"/>
          <w:szCs w:val="20"/>
        </w:rPr>
      </w:pPr>
    </w:p>
    <w:p w:rsidR="00096865" w:rsidRPr="000D005F" w:rsidRDefault="008D5016" w:rsidP="00B46D58">
      <w:pPr>
        <w:widowControl w:val="0"/>
        <w:spacing w:after="160"/>
        <w:ind w:left="567" w:right="565"/>
        <w:jc w:val="center"/>
        <w:rPr>
          <w:rFonts w:ascii="Arial Unicode" w:hAnsi="Arial Unicode"/>
          <w:b/>
          <w:sz w:val="20"/>
          <w:szCs w:val="20"/>
        </w:rPr>
      </w:pPr>
      <w:r w:rsidRPr="000D005F">
        <w:rPr>
          <w:rFonts w:ascii="Arial Unicode" w:hAnsi="Arial Unicode"/>
          <w:b/>
          <w:sz w:val="20"/>
          <w:szCs w:val="20"/>
        </w:rPr>
        <w:t xml:space="preserve">12. ПРАВО УЧАСТНИКА И </w:t>
      </w:r>
      <w:r w:rsidR="008E3307" w:rsidRPr="000D005F">
        <w:rPr>
          <w:rFonts w:ascii="Arial Unicode" w:hAnsi="Arial Unicode"/>
          <w:b/>
          <w:sz w:val="20"/>
          <w:szCs w:val="20"/>
        </w:rPr>
        <w:t xml:space="preserve">ПОРЯДОК ОБЖАЛОВАНИЯ ИМ </w:t>
      </w:r>
      <w:r w:rsidR="00025A85" w:rsidRPr="000D005F">
        <w:rPr>
          <w:rFonts w:ascii="Arial Unicode" w:hAnsi="Arial Unicode"/>
          <w:b/>
          <w:sz w:val="20"/>
          <w:szCs w:val="20"/>
        </w:rPr>
        <w:br/>
      </w:r>
      <w:r w:rsidRPr="000D005F">
        <w:rPr>
          <w:rFonts w:ascii="Arial Unicode" w:hAnsi="Arial Unicode"/>
          <w:b/>
          <w:sz w:val="20"/>
          <w:szCs w:val="20"/>
        </w:rPr>
        <w:t>ДЕЙСТВИЙ И (ИЛИ) ПРИНЯТЫХ РЕШЕНИЙ, СВЯЗАННЫХ</w:t>
      </w:r>
      <w:r w:rsidR="00025A85" w:rsidRPr="000D005F">
        <w:rPr>
          <w:rFonts w:ascii="Courier New" w:hAnsi="Courier New" w:cs="Courier New"/>
          <w:b/>
          <w:sz w:val="20"/>
          <w:szCs w:val="20"/>
          <w:lang w:val="en-US"/>
        </w:rPr>
        <w:t> </w:t>
      </w:r>
      <w:r w:rsidRPr="000D005F">
        <w:rPr>
          <w:rFonts w:ascii="Arial Unicode" w:hAnsi="Arial Unicode"/>
          <w:b/>
          <w:sz w:val="20"/>
          <w:szCs w:val="20"/>
        </w:rPr>
        <w:t>С</w:t>
      </w:r>
      <w:r w:rsidR="00025A85" w:rsidRPr="000D005F">
        <w:rPr>
          <w:rFonts w:ascii="Courier New" w:hAnsi="Courier New" w:cs="Courier New"/>
          <w:b/>
          <w:sz w:val="20"/>
          <w:szCs w:val="20"/>
          <w:lang w:val="en-US"/>
        </w:rPr>
        <w:t> </w:t>
      </w:r>
      <w:r w:rsidRPr="000D005F">
        <w:rPr>
          <w:rFonts w:ascii="Arial Unicode" w:hAnsi="Arial Unicode"/>
          <w:b/>
          <w:sz w:val="20"/>
          <w:szCs w:val="20"/>
        </w:rPr>
        <w:t>ПРОЦЕССОМ ЗАКУПКИ</w:t>
      </w:r>
    </w:p>
    <w:p w:rsidR="00AE679C" w:rsidRPr="000D005F" w:rsidRDefault="00AE679C" w:rsidP="00B46D58">
      <w:pPr>
        <w:widowControl w:val="0"/>
        <w:spacing w:after="160"/>
        <w:ind w:firstLine="567"/>
        <w:jc w:val="both"/>
        <w:rPr>
          <w:rFonts w:ascii="Arial Unicode" w:hAnsi="Arial Unicode"/>
          <w:sz w:val="20"/>
          <w:szCs w:val="20"/>
        </w:rPr>
      </w:pPr>
    </w:p>
    <w:p w:rsidR="00023AFA" w:rsidRPr="000D005F" w:rsidRDefault="00023AFA" w:rsidP="007B3A2A">
      <w:pPr>
        <w:widowControl w:val="0"/>
        <w:tabs>
          <w:tab w:val="left" w:pos="1276"/>
        </w:tabs>
        <w:ind w:firstLine="567"/>
        <w:jc w:val="both"/>
        <w:rPr>
          <w:rFonts w:ascii="Arial Unicode" w:hAnsi="Arial Unicode"/>
          <w:sz w:val="20"/>
          <w:szCs w:val="20"/>
        </w:rPr>
      </w:pPr>
      <w:r w:rsidRPr="000D005F">
        <w:rPr>
          <w:rFonts w:ascii="Arial Unicode" w:hAnsi="Arial Unicode"/>
          <w:sz w:val="20"/>
          <w:szCs w:val="20"/>
        </w:rPr>
        <w:lastRenderedPageBreak/>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23AFA" w:rsidRPr="000D005F" w:rsidRDefault="00023AFA" w:rsidP="007B3A2A">
      <w:pPr>
        <w:widowControl w:val="0"/>
        <w:tabs>
          <w:tab w:val="left" w:pos="1276"/>
        </w:tabs>
        <w:ind w:firstLine="567"/>
        <w:jc w:val="both"/>
        <w:rPr>
          <w:rFonts w:ascii="Arial Unicode" w:hAnsi="Arial Unicode"/>
          <w:sz w:val="20"/>
          <w:szCs w:val="20"/>
        </w:rPr>
      </w:pPr>
      <w:r w:rsidRPr="000D005F">
        <w:rPr>
          <w:rFonts w:ascii="Arial Unicode" w:hAnsi="Arial Unicode"/>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23AFA" w:rsidRPr="000D005F" w:rsidRDefault="00023AFA" w:rsidP="007B3A2A">
      <w:pPr>
        <w:widowControl w:val="0"/>
        <w:tabs>
          <w:tab w:val="left" w:pos="1276"/>
        </w:tabs>
        <w:ind w:firstLine="567"/>
        <w:jc w:val="both"/>
        <w:rPr>
          <w:rFonts w:ascii="Arial Unicode" w:hAnsi="Arial Unicode"/>
          <w:sz w:val="20"/>
          <w:szCs w:val="20"/>
        </w:rPr>
      </w:pPr>
      <w:r w:rsidRPr="000D005F">
        <w:rPr>
          <w:rFonts w:ascii="Arial Unicode" w:hAnsi="Arial Unicode"/>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23AFA" w:rsidRPr="000D005F" w:rsidRDefault="00023AFA" w:rsidP="007B3A2A">
      <w:pPr>
        <w:widowControl w:val="0"/>
        <w:tabs>
          <w:tab w:val="left" w:pos="1276"/>
        </w:tabs>
        <w:ind w:firstLine="567"/>
        <w:jc w:val="both"/>
        <w:rPr>
          <w:rFonts w:ascii="Arial Unicode" w:hAnsi="Arial Unicode"/>
          <w:sz w:val="20"/>
          <w:szCs w:val="20"/>
        </w:rPr>
      </w:pPr>
      <w:r w:rsidRPr="000D005F">
        <w:rPr>
          <w:rFonts w:ascii="Arial Unicode" w:hAnsi="Arial Unicode"/>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23AFA" w:rsidRPr="000D005F" w:rsidRDefault="00023AFA" w:rsidP="007B3A2A">
      <w:pPr>
        <w:widowControl w:val="0"/>
        <w:ind w:firstLine="567"/>
        <w:jc w:val="both"/>
        <w:rPr>
          <w:rFonts w:ascii="Arial Unicode" w:hAnsi="Arial Unicode"/>
          <w:sz w:val="20"/>
          <w:szCs w:val="20"/>
        </w:rPr>
      </w:pPr>
      <w:r w:rsidRPr="000D005F">
        <w:rPr>
          <w:rFonts w:ascii="Arial Unicode" w:hAnsi="Arial Unicode"/>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12.6. Суд решает вопрос о принятии искового заявления к производству в трехдневный срок после его подачи.</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23AFA" w:rsidRPr="000D005F" w:rsidRDefault="00023AFA" w:rsidP="007B3A2A">
      <w:pPr>
        <w:jc w:val="both"/>
        <w:rPr>
          <w:rFonts w:ascii="Arial Unicode" w:hAnsi="Arial Unicode"/>
          <w:sz w:val="20"/>
          <w:szCs w:val="20"/>
          <w:lang w:val="hy-AM"/>
        </w:rPr>
      </w:pPr>
      <w:r w:rsidRPr="000D005F">
        <w:rPr>
          <w:rFonts w:ascii="Arial Unicode" w:hAnsi="Arial Unicode"/>
          <w:sz w:val="20"/>
          <w:szCs w:val="20"/>
        </w:rPr>
        <w:t>12.8. Решение о требовании доказательств исполняется ответчиком в пятидневный срок после получения решения.</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23AFA" w:rsidRPr="000D005F" w:rsidRDefault="00023AFA" w:rsidP="007B3A2A">
      <w:pPr>
        <w:jc w:val="both"/>
        <w:rPr>
          <w:rFonts w:ascii="Arial Unicode" w:hAnsi="Arial Unicode"/>
          <w:sz w:val="20"/>
          <w:szCs w:val="20"/>
          <w:lang w:val="hy-AM"/>
        </w:rPr>
      </w:pPr>
      <w:r w:rsidRPr="000D005F">
        <w:rPr>
          <w:rFonts w:ascii="Arial Unicode" w:hAnsi="Arial Unicode"/>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D005F">
        <w:rPr>
          <w:rFonts w:ascii="Arial Unicode" w:hAnsi="Arial Unicode"/>
          <w:sz w:val="20"/>
          <w:szCs w:val="20"/>
          <w:lang w:val="hy-AM"/>
        </w:rPr>
        <w:t>.</w:t>
      </w:r>
    </w:p>
    <w:p w:rsidR="00023AFA" w:rsidRPr="000D005F" w:rsidRDefault="00023AFA" w:rsidP="007B3A2A">
      <w:pPr>
        <w:jc w:val="both"/>
        <w:rPr>
          <w:rFonts w:ascii="Arial Unicode" w:hAnsi="Arial Unicode"/>
          <w:sz w:val="20"/>
          <w:szCs w:val="20"/>
          <w:lang w:val="hy-AM"/>
        </w:rPr>
      </w:pPr>
      <w:r w:rsidRPr="000D005F">
        <w:rPr>
          <w:rFonts w:ascii="Arial Unicode" w:hAnsi="Arial Unicode"/>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D005F">
        <w:rPr>
          <w:rFonts w:ascii="Arial Unicode" w:hAnsi="Arial Unicode"/>
          <w:sz w:val="20"/>
          <w:szCs w:val="20"/>
          <w:lang w:val="hy-AM"/>
        </w:rPr>
        <w:t>.</w:t>
      </w:r>
      <w:r w:rsidRPr="000D005F">
        <w:rPr>
          <w:rFonts w:ascii="Arial Unicode" w:hAnsi="Arial Unicode"/>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D005F">
        <w:rPr>
          <w:rFonts w:ascii="Arial Unicode" w:hAnsi="Arial Unicode"/>
          <w:sz w:val="20"/>
          <w:szCs w:val="20"/>
          <w:lang w:val="hy-AM"/>
        </w:rPr>
        <w:t>.</w:t>
      </w:r>
    </w:p>
    <w:p w:rsidR="00023AFA" w:rsidRPr="000D005F" w:rsidRDefault="00023AFA" w:rsidP="007B3A2A">
      <w:pPr>
        <w:jc w:val="both"/>
        <w:rPr>
          <w:rFonts w:ascii="Arial Unicode" w:hAnsi="Arial Unicode"/>
          <w:sz w:val="20"/>
          <w:szCs w:val="20"/>
          <w:lang w:val="hy-AM"/>
        </w:rPr>
      </w:pPr>
      <w:r w:rsidRPr="000D005F">
        <w:rPr>
          <w:rFonts w:ascii="Arial Unicode" w:hAnsi="Arial Unicode"/>
          <w:sz w:val="20"/>
          <w:szCs w:val="20"/>
        </w:rPr>
        <w:t xml:space="preserve">12.11. </w:t>
      </w:r>
      <w:r w:rsidRPr="000D005F">
        <w:rPr>
          <w:rFonts w:ascii="Arial Unicode" w:hAnsi="Arial Unicode"/>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0D005F">
        <w:rPr>
          <w:rFonts w:ascii="Arial Unicode" w:hAnsi="Arial Unicode"/>
          <w:sz w:val="20"/>
          <w:szCs w:val="20"/>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23AFA" w:rsidRPr="000D005F" w:rsidRDefault="00023AFA" w:rsidP="007B3A2A">
      <w:pPr>
        <w:jc w:val="both"/>
        <w:rPr>
          <w:rFonts w:ascii="Arial Unicode" w:hAnsi="Arial Unicode"/>
          <w:sz w:val="20"/>
          <w:szCs w:val="20"/>
        </w:rPr>
      </w:pPr>
      <w:r w:rsidRPr="000D005F">
        <w:rPr>
          <w:rFonts w:ascii="Arial Unicode" w:hAnsi="Arial Unicode"/>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23AFA" w:rsidRPr="000D005F" w:rsidRDefault="00023AFA" w:rsidP="00E12F7E">
      <w:pPr>
        <w:widowControl w:val="0"/>
        <w:spacing w:after="160"/>
        <w:ind w:firstLine="567"/>
        <w:jc w:val="both"/>
        <w:rPr>
          <w:rFonts w:ascii="Arial Unicode" w:hAnsi="Arial Unicode" w:cs="Sylfaen"/>
          <w:b/>
          <w:sz w:val="20"/>
          <w:szCs w:val="20"/>
        </w:rPr>
      </w:pPr>
      <w:r w:rsidRPr="000D005F">
        <w:rPr>
          <w:rFonts w:ascii="Arial Unicode" w:hAnsi="Arial Unicode"/>
          <w:sz w:val="20"/>
          <w:szCs w:val="20"/>
        </w:rPr>
        <w:t>12.23. Ставки государственных пошлин, взимаемых за обжалование, установлены законом "О государственной пошлине".</w:t>
      </w:r>
    </w:p>
    <w:p w:rsidR="00096865" w:rsidRPr="000D005F" w:rsidRDefault="00096865" w:rsidP="00F325A7">
      <w:pPr>
        <w:jc w:val="both"/>
        <w:rPr>
          <w:rFonts w:ascii="Arial Unicode" w:hAnsi="Arial Unicode"/>
          <w:b/>
          <w:sz w:val="20"/>
          <w:szCs w:val="20"/>
        </w:rPr>
      </w:pPr>
      <w:r w:rsidRPr="000D005F">
        <w:rPr>
          <w:rFonts w:ascii="Arial Unicode" w:hAnsi="Arial Unicode"/>
          <w:b/>
          <w:sz w:val="20"/>
          <w:szCs w:val="20"/>
        </w:rPr>
        <w:t>ЧАСТЬ II</w:t>
      </w:r>
    </w:p>
    <w:p w:rsidR="008842CE" w:rsidRPr="000D005F" w:rsidRDefault="008842CE" w:rsidP="00B46D58">
      <w:pPr>
        <w:widowControl w:val="0"/>
        <w:spacing w:after="160"/>
        <w:jc w:val="center"/>
        <w:rPr>
          <w:rFonts w:ascii="Arial Unicode" w:hAnsi="Arial Unicode"/>
          <w:b/>
          <w:sz w:val="20"/>
          <w:szCs w:val="20"/>
        </w:rPr>
      </w:pPr>
    </w:p>
    <w:p w:rsidR="00096865" w:rsidRPr="000D005F" w:rsidRDefault="00096865" w:rsidP="00B46D58">
      <w:pPr>
        <w:pStyle w:val="aa"/>
        <w:widowControl w:val="0"/>
        <w:spacing w:after="160"/>
        <w:jc w:val="center"/>
        <w:rPr>
          <w:rFonts w:ascii="Arial Unicode" w:hAnsi="Arial Unicode"/>
          <w:b/>
          <w:sz w:val="20"/>
          <w:szCs w:val="20"/>
        </w:rPr>
      </w:pPr>
      <w:r w:rsidRPr="000D005F">
        <w:rPr>
          <w:rFonts w:ascii="Arial Unicode" w:hAnsi="Arial Unicode"/>
          <w:b/>
          <w:sz w:val="20"/>
          <w:szCs w:val="20"/>
        </w:rPr>
        <w:t xml:space="preserve">ИНСТРУКЦИЯПО СОСТАВЛЕНИЮ </w:t>
      </w:r>
      <w:r w:rsidR="00191D27" w:rsidRPr="000D005F">
        <w:rPr>
          <w:rFonts w:ascii="Arial Unicode" w:hAnsi="Arial Unicode"/>
          <w:b/>
          <w:sz w:val="20"/>
          <w:szCs w:val="20"/>
        </w:rPr>
        <w:br/>
      </w:r>
      <w:r w:rsidRPr="000D005F">
        <w:rPr>
          <w:rFonts w:ascii="Arial Unicode" w:hAnsi="Arial Unicode"/>
          <w:b/>
          <w:sz w:val="20"/>
          <w:szCs w:val="20"/>
        </w:rPr>
        <w:t>ЗАЯВКИ НА ОТКРЫТЫЙ КОНКУРС</w:t>
      </w:r>
    </w:p>
    <w:p w:rsidR="00096865" w:rsidRPr="000D005F" w:rsidRDefault="00096865" w:rsidP="00B46D58">
      <w:pPr>
        <w:widowControl w:val="0"/>
        <w:spacing w:after="160"/>
        <w:jc w:val="center"/>
        <w:rPr>
          <w:rFonts w:ascii="Arial Unicode" w:hAnsi="Arial Unicode"/>
          <w:sz w:val="20"/>
          <w:szCs w:val="20"/>
        </w:rPr>
      </w:pPr>
    </w:p>
    <w:p w:rsidR="00096865" w:rsidRPr="000D005F" w:rsidRDefault="008D5016" w:rsidP="00B46D58">
      <w:pPr>
        <w:widowControl w:val="0"/>
        <w:spacing w:after="160"/>
        <w:jc w:val="center"/>
        <w:rPr>
          <w:rFonts w:ascii="Arial Unicode" w:hAnsi="Arial Unicode"/>
          <w:b/>
          <w:sz w:val="20"/>
          <w:szCs w:val="20"/>
        </w:rPr>
      </w:pPr>
      <w:r w:rsidRPr="000D005F">
        <w:rPr>
          <w:rFonts w:ascii="Arial Unicode" w:hAnsi="Arial Unicode"/>
          <w:b/>
          <w:sz w:val="20"/>
          <w:szCs w:val="20"/>
        </w:rPr>
        <w:t>1. ОБЩИЕ ПОЛОЖЕНИЯ</w:t>
      </w:r>
    </w:p>
    <w:p w:rsidR="00096865" w:rsidRPr="000D005F" w:rsidRDefault="00096865"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1.1</w:t>
      </w:r>
      <w:r w:rsidR="003802B8" w:rsidRPr="000D005F">
        <w:rPr>
          <w:rFonts w:ascii="Arial Unicode" w:hAnsi="Arial Unicode"/>
          <w:sz w:val="20"/>
          <w:szCs w:val="20"/>
        </w:rPr>
        <w:t>.</w:t>
      </w:r>
      <w:r w:rsidR="003802B8" w:rsidRPr="000D005F">
        <w:rPr>
          <w:rFonts w:ascii="Arial Unicode" w:hAnsi="Arial Unicode"/>
          <w:sz w:val="20"/>
          <w:szCs w:val="20"/>
        </w:rPr>
        <w:tab/>
      </w:r>
      <w:r w:rsidRPr="000D005F">
        <w:rPr>
          <w:rFonts w:ascii="Arial Unicode" w:hAnsi="Arial Unicode"/>
          <w:sz w:val="20"/>
          <w:szCs w:val="20"/>
        </w:rPr>
        <w:t>Целью настоящей Инструкции является содействие участникам при подготовке заявки.</w:t>
      </w:r>
    </w:p>
    <w:p w:rsidR="00096865" w:rsidRPr="000D005F" w:rsidRDefault="00096865" w:rsidP="00B46D58">
      <w:pPr>
        <w:widowControl w:val="0"/>
        <w:tabs>
          <w:tab w:val="left" w:pos="1134"/>
        </w:tabs>
        <w:spacing w:after="160"/>
        <w:ind w:firstLine="567"/>
        <w:jc w:val="both"/>
        <w:rPr>
          <w:rFonts w:ascii="Arial Unicode" w:hAnsi="Arial Unicode" w:cs="Sylfaen"/>
          <w:sz w:val="20"/>
          <w:szCs w:val="20"/>
        </w:rPr>
      </w:pPr>
      <w:r w:rsidRPr="000D005F">
        <w:rPr>
          <w:rFonts w:ascii="Arial Unicode" w:hAnsi="Arial Unicode"/>
          <w:sz w:val="20"/>
          <w:szCs w:val="20"/>
        </w:rPr>
        <w:t>1.2</w:t>
      </w:r>
      <w:r w:rsidR="003802B8" w:rsidRPr="000D005F">
        <w:rPr>
          <w:rFonts w:ascii="Arial Unicode" w:hAnsi="Arial Unicode"/>
          <w:sz w:val="20"/>
          <w:szCs w:val="20"/>
        </w:rPr>
        <w:t>.</w:t>
      </w:r>
      <w:r w:rsidR="003802B8" w:rsidRPr="000D005F">
        <w:rPr>
          <w:rFonts w:ascii="Arial Unicode" w:hAnsi="Arial Unicode"/>
          <w:sz w:val="20"/>
          <w:szCs w:val="20"/>
        </w:rPr>
        <w:tab/>
      </w:r>
      <w:r w:rsidRPr="000D005F">
        <w:rPr>
          <w:rFonts w:ascii="Arial Unicode" w:hAnsi="Arial Unicode"/>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1.3</w:t>
      </w:r>
      <w:r w:rsidR="003802B8" w:rsidRPr="000D005F">
        <w:rPr>
          <w:rFonts w:ascii="Arial Unicode" w:hAnsi="Arial Unicode"/>
          <w:sz w:val="20"/>
          <w:szCs w:val="20"/>
        </w:rPr>
        <w:t>.</w:t>
      </w:r>
      <w:r w:rsidR="003802B8" w:rsidRPr="000D005F">
        <w:rPr>
          <w:rFonts w:ascii="Arial Unicode" w:hAnsi="Arial Unicode"/>
          <w:sz w:val="20"/>
          <w:szCs w:val="20"/>
        </w:rPr>
        <w:tab/>
      </w:r>
      <w:r w:rsidRPr="000D005F">
        <w:rPr>
          <w:rFonts w:ascii="Arial Unicode" w:hAnsi="Arial Unicode"/>
          <w:sz w:val="20"/>
          <w:szCs w:val="20"/>
        </w:rPr>
        <w:t>Кроме армянского языка, заявки могут быть поданы также н</w:t>
      </w:r>
      <w:r w:rsidR="00191D27" w:rsidRPr="000D005F">
        <w:rPr>
          <w:rFonts w:ascii="Arial Unicode" w:hAnsi="Arial Unicode"/>
          <w:sz w:val="20"/>
          <w:szCs w:val="20"/>
        </w:rPr>
        <w:t>а английском или русском языке.</w:t>
      </w:r>
    </w:p>
    <w:p w:rsidR="00096865" w:rsidRPr="000D005F" w:rsidRDefault="008D5016" w:rsidP="00B46D58">
      <w:pPr>
        <w:widowControl w:val="0"/>
        <w:spacing w:after="160"/>
        <w:jc w:val="center"/>
        <w:rPr>
          <w:rFonts w:ascii="Arial Unicode" w:hAnsi="Arial Unicode"/>
          <w:b/>
          <w:sz w:val="20"/>
          <w:szCs w:val="20"/>
        </w:rPr>
      </w:pPr>
      <w:r w:rsidRPr="000D005F">
        <w:rPr>
          <w:rFonts w:ascii="Arial Unicode" w:hAnsi="Arial Unicode"/>
          <w:b/>
          <w:sz w:val="20"/>
          <w:szCs w:val="20"/>
        </w:rPr>
        <w:t>2. ЗАЯВКА НА ПРОЦЕДУРУ</w:t>
      </w:r>
    </w:p>
    <w:p w:rsidR="002D5CF0" w:rsidRPr="000D005F" w:rsidRDefault="0078387F" w:rsidP="00B46D58">
      <w:pPr>
        <w:widowControl w:val="0"/>
        <w:spacing w:after="160"/>
        <w:ind w:firstLine="567"/>
        <w:jc w:val="both"/>
        <w:rPr>
          <w:rFonts w:ascii="Arial Unicode" w:hAnsi="Arial Unicode" w:cs="Sylfaen"/>
          <w:sz w:val="20"/>
          <w:szCs w:val="20"/>
        </w:rPr>
      </w:pPr>
      <w:r w:rsidRPr="000D005F">
        <w:rPr>
          <w:rFonts w:ascii="Arial Unicode" w:hAnsi="Arial Unicode"/>
          <w:sz w:val="20"/>
          <w:szCs w:val="20"/>
        </w:rPr>
        <w:t>Для участия в процедуре участник подает заявку посредством системы. К</w:t>
      </w:r>
      <w:r w:rsidR="003B3302" w:rsidRPr="000D005F">
        <w:rPr>
          <w:rFonts w:ascii="Courier New" w:hAnsi="Courier New" w:cs="Courier New"/>
          <w:sz w:val="20"/>
          <w:szCs w:val="20"/>
          <w:lang w:val="en-US"/>
        </w:rPr>
        <w:t> </w:t>
      </w:r>
      <w:r w:rsidRPr="000D005F">
        <w:rPr>
          <w:rFonts w:ascii="Arial Unicode" w:hAnsi="Arial Unicode"/>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0D005F" w:rsidRDefault="002D5CF0" w:rsidP="00B46D58">
      <w:pPr>
        <w:widowControl w:val="0"/>
        <w:tabs>
          <w:tab w:val="left" w:pos="1134"/>
        </w:tabs>
        <w:spacing w:after="160"/>
        <w:ind w:firstLine="567"/>
        <w:jc w:val="both"/>
        <w:rPr>
          <w:rFonts w:ascii="Arial Unicode" w:hAnsi="Arial Unicode"/>
          <w:b/>
          <w:sz w:val="20"/>
          <w:szCs w:val="20"/>
        </w:rPr>
      </w:pPr>
      <w:r w:rsidRPr="000D005F">
        <w:rPr>
          <w:rFonts w:ascii="Arial Unicode" w:hAnsi="Arial Unicode"/>
          <w:b/>
          <w:sz w:val="20"/>
          <w:szCs w:val="20"/>
        </w:rPr>
        <w:t>1)</w:t>
      </w:r>
      <w:r w:rsidR="005114D0" w:rsidRPr="000D005F">
        <w:rPr>
          <w:rFonts w:ascii="Arial Unicode" w:hAnsi="Arial Unicode"/>
          <w:b/>
          <w:sz w:val="20"/>
          <w:szCs w:val="20"/>
        </w:rPr>
        <w:tab/>
      </w:r>
      <w:r w:rsidRPr="000D005F">
        <w:rPr>
          <w:rFonts w:ascii="Arial Unicode" w:hAnsi="Arial Unicode"/>
          <w:b/>
          <w:sz w:val="20"/>
          <w:szCs w:val="20"/>
        </w:rPr>
        <w:t>"критерий Пригодности";</w:t>
      </w:r>
    </w:p>
    <w:p w:rsidR="00096865" w:rsidRPr="000D005F" w:rsidRDefault="002D5CF0"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2.1</w:t>
      </w:r>
      <w:r w:rsidR="005114D0" w:rsidRPr="000D005F">
        <w:rPr>
          <w:rFonts w:ascii="Arial Unicode" w:hAnsi="Arial Unicode"/>
          <w:sz w:val="20"/>
          <w:szCs w:val="20"/>
        </w:rPr>
        <w:t>.</w:t>
      </w:r>
      <w:r w:rsidR="009873F3" w:rsidRPr="000D005F">
        <w:rPr>
          <w:rFonts w:ascii="Arial Unicode" w:hAnsi="Arial Unicode"/>
          <w:sz w:val="20"/>
          <w:szCs w:val="20"/>
        </w:rPr>
        <w:tab/>
      </w:r>
      <w:r w:rsidRPr="000D005F">
        <w:rPr>
          <w:rFonts w:ascii="Arial Unicode" w:hAnsi="Arial Unicode"/>
          <w:sz w:val="20"/>
          <w:szCs w:val="20"/>
        </w:rPr>
        <w:t>заявление</w:t>
      </w:r>
      <w:r w:rsidR="00EB3C28" w:rsidRPr="000D005F">
        <w:rPr>
          <w:rFonts w:ascii="Arial Unicode" w:hAnsi="Arial Unicode"/>
          <w:sz w:val="20"/>
          <w:szCs w:val="20"/>
        </w:rPr>
        <w:t>--объявлени</w:t>
      </w:r>
      <w:r w:rsidR="00EB3C28" w:rsidRPr="000D005F">
        <w:rPr>
          <w:rFonts w:ascii="Arial Unicode" w:hAnsi="Arial Unicode"/>
          <w:sz w:val="20"/>
          <w:szCs w:val="20"/>
          <w:lang w:val="en-US"/>
        </w:rPr>
        <w:t>e</w:t>
      </w:r>
      <w:r w:rsidR="001504AC" w:rsidRPr="000D005F">
        <w:rPr>
          <w:rFonts w:ascii="Arial Unicode" w:hAnsi="Arial Unicode"/>
          <w:sz w:val="20"/>
          <w:szCs w:val="20"/>
        </w:rPr>
        <w:t>н</w:t>
      </w:r>
      <w:r w:rsidRPr="000D005F">
        <w:rPr>
          <w:rFonts w:ascii="Arial Unicode" w:hAnsi="Arial Unicode"/>
          <w:sz w:val="20"/>
          <w:szCs w:val="20"/>
        </w:rPr>
        <w:t>а участие в процедуре согласно Приложению №1;</w:t>
      </w:r>
    </w:p>
    <w:p w:rsidR="009D7EFF" w:rsidRPr="000D005F" w:rsidRDefault="009D7EFF" w:rsidP="00B46D58">
      <w:pPr>
        <w:widowControl w:val="0"/>
        <w:tabs>
          <w:tab w:val="left" w:pos="1134"/>
        </w:tabs>
        <w:spacing w:after="160"/>
        <w:ind w:firstLine="567"/>
        <w:jc w:val="both"/>
        <w:rPr>
          <w:rFonts w:ascii="Arial Unicode" w:hAnsi="Arial Unicode"/>
          <w:sz w:val="20"/>
          <w:szCs w:val="20"/>
          <w:lang w:val="hy-AM"/>
        </w:rPr>
      </w:pPr>
      <w:r w:rsidRPr="000D005F">
        <w:rPr>
          <w:rFonts w:ascii="Arial Unicode" w:hAnsi="Arial Unicode"/>
          <w:sz w:val="20"/>
          <w:szCs w:val="20"/>
        </w:rPr>
        <w:t>2.</w:t>
      </w:r>
      <w:r w:rsidR="005A17BE" w:rsidRPr="000D005F">
        <w:rPr>
          <w:rFonts w:ascii="Arial Unicode" w:hAnsi="Arial Unicode"/>
          <w:sz w:val="20"/>
          <w:szCs w:val="20"/>
        </w:rPr>
        <w:t>2</w:t>
      </w:r>
      <w:r w:rsidRPr="000D005F">
        <w:rPr>
          <w:rFonts w:ascii="Arial Unicode" w:hAnsi="Arial Unicode"/>
          <w:sz w:val="20"/>
          <w:szCs w:val="20"/>
        </w:rPr>
        <w:t>копию договора</w:t>
      </w:r>
      <w:r w:rsidR="00AD6738" w:rsidRPr="000D005F">
        <w:rPr>
          <w:rFonts w:ascii="Arial Unicode" w:hAnsi="Arial Unicode"/>
          <w:sz w:val="20"/>
          <w:szCs w:val="20"/>
        </w:rPr>
        <w:t xml:space="preserve"> субподряда</w:t>
      </w:r>
      <w:r w:rsidRPr="000D005F">
        <w:rPr>
          <w:rFonts w:ascii="Arial Unicode" w:hAnsi="Arial Unicode"/>
          <w:sz w:val="20"/>
          <w:szCs w:val="20"/>
        </w:rPr>
        <w:t xml:space="preserve"> и данные лица, являющегося стороной этого договора, если Договор будет выполняться через </w:t>
      </w:r>
      <w:r w:rsidR="00771A24" w:rsidRPr="000D005F">
        <w:rPr>
          <w:rFonts w:ascii="Arial Unicode" w:hAnsi="Arial Unicode"/>
          <w:sz w:val="20"/>
          <w:szCs w:val="20"/>
        </w:rPr>
        <w:t>субподряд</w:t>
      </w:r>
      <w:r w:rsidRPr="000D005F">
        <w:rPr>
          <w:rFonts w:ascii="Arial Unicode" w:hAnsi="Arial Unicode"/>
          <w:sz w:val="20"/>
          <w:szCs w:val="20"/>
        </w:rPr>
        <w:t>;</w:t>
      </w:r>
    </w:p>
    <w:p w:rsidR="008D4137" w:rsidRPr="000D005F" w:rsidRDefault="008D4137"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w:t>
      </w:r>
      <w:r w:rsidR="005A17BE" w:rsidRPr="000D005F">
        <w:rPr>
          <w:rFonts w:ascii="Arial Unicode" w:hAnsi="Arial Unicode"/>
          <w:sz w:val="20"/>
          <w:szCs w:val="20"/>
        </w:rPr>
        <w:t>3</w:t>
      </w:r>
      <w:r w:rsidRPr="000D005F">
        <w:rPr>
          <w:rFonts w:ascii="Arial Unicode" w:hAnsi="Arial Unicode"/>
          <w:sz w:val="20"/>
          <w:szCs w:val="20"/>
        </w:rPr>
        <w:t xml:space="preserve">договор о совместной деятельности, если участники участвуют в процедуре закупки в </w:t>
      </w:r>
      <w:r w:rsidRPr="000D005F">
        <w:rPr>
          <w:rFonts w:ascii="Arial Unicode" w:hAnsi="Arial Unicode"/>
          <w:sz w:val="20"/>
          <w:szCs w:val="20"/>
        </w:rPr>
        <w:lastRenderedPageBreak/>
        <w:t>порядке совместной деятельности (консорциумом)</w:t>
      </w:r>
      <w:r w:rsidR="00A766CB" w:rsidRPr="000D005F">
        <w:rPr>
          <w:rStyle w:val="af6"/>
          <w:rFonts w:ascii="Arial Unicode" w:hAnsi="Arial Unicode"/>
          <w:sz w:val="20"/>
          <w:szCs w:val="20"/>
        </w:rPr>
        <w:footnoteReference w:customMarkFollows="1" w:id="14"/>
        <w:t>16</w:t>
      </w:r>
    </w:p>
    <w:p w:rsidR="006505D2" w:rsidRPr="000D005F" w:rsidRDefault="002C4DBF" w:rsidP="00B46D58">
      <w:pPr>
        <w:widowControl w:val="0"/>
        <w:tabs>
          <w:tab w:val="left" w:pos="1134"/>
        </w:tabs>
        <w:spacing w:after="160"/>
        <w:ind w:firstLine="567"/>
        <w:jc w:val="both"/>
        <w:rPr>
          <w:rFonts w:ascii="Arial Unicode" w:hAnsi="Arial Unicode"/>
          <w:strike/>
          <w:sz w:val="20"/>
          <w:szCs w:val="20"/>
        </w:rPr>
      </w:pPr>
      <w:r w:rsidRPr="000D005F">
        <w:rPr>
          <w:rFonts w:ascii="Arial Unicode" w:hAnsi="Arial Unicode"/>
          <w:strike/>
          <w:sz w:val="20"/>
          <w:szCs w:val="20"/>
        </w:rPr>
        <w:t>2.</w:t>
      </w:r>
      <w:r w:rsidR="005A17BE" w:rsidRPr="000D005F">
        <w:rPr>
          <w:rFonts w:ascii="Arial Unicode" w:hAnsi="Arial Unicode"/>
          <w:strike/>
          <w:sz w:val="20"/>
          <w:szCs w:val="20"/>
        </w:rPr>
        <w:t>4</w:t>
      </w:r>
      <w:r w:rsidR="005114D0" w:rsidRPr="000D005F">
        <w:rPr>
          <w:rFonts w:ascii="Arial Unicode" w:hAnsi="Arial Unicode"/>
          <w:strike/>
          <w:sz w:val="20"/>
          <w:szCs w:val="20"/>
        </w:rPr>
        <w:t>.</w:t>
      </w:r>
      <w:r w:rsidR="009873F3" w:rsidRPr="000D005F">
        <w:rPr>
          <w:rFonts w:ascii="Arial Unicode" w:hAnsi="Arial Unicode"/>
          <w:strike/>
          <w:sz w:val="20"/>
          <w:szCs w:val="20"/>
        </w:rPr>
        <w:tab/>
      </w:r>
      <w:r w:rsidRPr="000D005F">
        <w:rPr>
          <w:rFonts w:ascii="Arial Unicode" w:hAnsi="Arial Unicode"/>
          <w:strike/>
          <w:sz w:val="20"/>
          <w:szCs w:val="20"/>
        </w:rPr>
        <w:t>обеспечение заявки, которое представляется в форме наличных денег или банковской гарантии</w:t>
      </w:r>
      <w:r w:rsidR="00FC016A" w:rsidRPr="000D005F">
        <w:rPr>
          <w:rFonts w:ascii="Arial Unicode" w:hAnsi="Arial Unicode"/>
          <w:strike/>
          <w:sz w:val="20"/>
          <w:szCs w:val="20"/>
        </w:rPr>
        <w:t xml:space="preserve"> (Приложению №3)</w:t>
      </w:r>
      <w:r w:rsidRPr="000D005F">
        <w:rPr>
          <w:rFonts w:ascii="Arial Unicode" w:hAnsi="Arial Unicode"/>
          <w:strike/>
          <w:sz w:val="20"/>
          <w:szCs w:val="20"/>
        </w:rPr>
        <w:t xml:space="preserve">; При этом заявкой представляется разборчивый вариант, </w:t>
      </w:r>
      <w:r w:rsidR="00D41F7D" w:rsidRPr="000D005F">
        <w:rPr>
          <w:rFonts w:ascii="Arial Unicode" w:hAnsi="Arial Unicode"/>
          <w:strike/>
          <w:sz w:val="20"/>
          <w:szCs w:val="20"/>
        </w:rPr>
        <w:t>воспроизведенный</w:t>
      </w:r>
      <w:r w:rsidRPr="000D005F">
        <w:rPr>
          <w:rFonts w:ascii="Arial Unicode" w:hAnsi="Arial Unicode"/>
          <w:strike/>
          <w:sz w:val="20"/>
          <w:szCs w:val="20"/>
        </w:rPr>
        <w:t xml:space="preserve"> (отсканированный) с оригинала документа, удостоверяющего оплату наличных денег или оригинала банковской гарантии.</w:t>
      </w:r>
      <w:r w:rsidR="00F567E4" w:rsidRPr="000D005F">
        <w:rPr>
          <w:rStyle w:val="af6"/>
          <w:rFonts w:ascii="Arial Unicode" w:hAnsi="Arial Unicode"/>
          <w:strike/>
          <w:sz w:val="20"/>
          <w:szCs w:val="20"/>
        </w:rPr>
        <w:footnoteReference w:customMarkFollows="1" w:id="15"/>
        <w:t>17</w:t>
      </w:r>
    </w:p>
    <w:p w:rsidR="002C4DBF" w:rsidRPr="000D005F" w:rsidRDefault="002C4DBF" w:rsidP="00B46D58">
      <w:pPr>
        <w:widowControl w:val="0"/>
        <w:tabs>
          <w:tab w:val="left" w:pos="1134"/>
        </w:tabs>
        <w:spacing w:after="160"/>
        <w:ind w:firstLine="540"/>
        <w:jc w:val="both"/>
        <w:rPr>
          <w:rFonts w:ascii="Arial Unicode" w:hAnsi="Arial Unicode"/>
          <w:sz w:val="20"/>
          <w:szCs w:val="20"/>
        </w:rPr>
      </w:pPr>
      <w:r w:rsidRPr="000D005F">
        <w:rPr>
          <w:rFonts w:ascii="Arial Unicode" w:hAnsi="Arial Unicode"/>
          <w:b/>
          <w:sz w:val="20"/>
          <w:szCs w:val="20"/>
        </w:rPr>
        <w:t>3)</w:t>
      </w:r>
      <w:r w:rsidR="00367A9A" w:rsidRPr="000D005F">
        <w:rPr>
          <w:rFonts w:ascii="Arial Unicode" w:hAnsi="Arial Unicode"/>
          <w:b/>
          <w:sz w:val="20"/>
          <w:szCs w:val="20"/>
        </w:rPr>
        <w:tab/>
      </w:r>
      <w:r w:rsidRPr="000D005F">
        <w:rPr>
          <w:rFonts w:ascii="Arial Unicode" w:hAnsi="Arial Unicode"/>
          <w:b/>
          <w:sz w:val="20"/>
          <w:szCs w:val="20"/>
        </w:rPr>
        <w:t>"Финансовый критерий";</w:t>
      </w:r>
    </w:p>
    <w:p w:rsidR="00E67BA7" w:rsidRPr="000D005F" w:rsidRDefault="00096865"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w:t>
      </w:r>
      <w:r w:rsidR="005E7AC1" w:rsidRPr="000D005F">
        <w:rPr>
          <w:rFonts w:ascii="Arial Unicode" w:hAnsi="Arial Unicode"/>
          <w:sz w:val="20"/>
          <w:szCs w:val="20"/>
        </w:rPr>
        <w:t>5</w:t>
      </w:r>
      <w:r w:rsidR="004413A5" w:rsidRPr="000D005F">
        <w:rPr>
          <w:rFonts w:ascii="Arial Unicode" w:hAnsi="Arial Unicode"/>
          <w:sz w:val="20"/>
          <w:szCs w:val="20"/>
        </w:rPr>
        <w:t>.</w:t>
      </w:r>
      <w:r w:rsidR="00367A9A" w:rsidRPr="000D005F">
        <w:rPr>
          <w:rFonts w:ascii="Arial Unicode" w:hAnsi="Arial Unicode"/>
          <w:sz w:val="20"/>
          <w:szCs w:val="20"/>
        </w:rPr>
        <w:tab/>
      </w:r>
      <w:r w:rsidRPr="000D005F">
        <w:rPr>
          <w:rFonts w:ascii="Arial Unicode" w:hAnsi="Arial Unicode"/>
          <w:sz w:val="20"/>
          <w:szCs w:val="20"/>
        </w:rPr>
        <w:t>ценовое предложение согласно Приложению №</w:t>
      </w:r>
      <w:r w:rsidR="00385C27" w:rsidRPr="000D005F">
        <w:rPr>
          <w:rFonts w:ascii="Arial Unicode" w:hAnsi="Arial Unicode"/>
          <w:sz w:val="20"/>
          <w:szCs w:val="20"/>
        </w:rPr>
        <w:t>2</w:t>
      </w:r>
      <w:r w:rsidRPr="000D005F">
        <w:rPr>
          <w:rFonts w:ascii="Arial Unicode" w:hAnsi="Arial Unicode"/>
          <w:sz w:val="20"/>
          <w:szCs w:val="20"/>
        </w:rPr>
        <w:t>; Ценовое предложение представляется в форме расчета, состоящего из обобщенных компонентов стоимости</w:t>
      </w:r>
      <w:r w:rsidR="008E6273" w:rsidRPr="000D005F">
        <w:rPr>
          <w:rFonts w:ascii="Arial Unicode" w:hAnsi="Arial Unicode"/>
          <w:sz w:val="20"/>
          <w:szCs w:val="20"/>
        </w:rPr>
        <w:t>(совокупность себестоимости и прогнозируемой прибыли)</w:t>
      </w:r>
      <w:r w:rsidRPr="000D005F">
        <w:rPr>
          <w:rFonts w:ascii="Arial Unicode" w:hAnsi="Arial Unicode"/>
          <w:sz w:val="20"/>
          <w:szCs w:val="20"/>
        </w:rPr>
        <w:t>и налога на добавленную стоимость. Расчет компонентов стоимости — разбивка или другие детали — не</w:t>
      </w:r>
      <w:r w:rsidR="00E267E5" w:rsidRPr="000D005F">
        <w:rPr>
          <w:rFonts w:ascii="Arial Unicode" w:hAnsi="Arial Unicode"/>
          <w:sz w:val="20"/>
          <w:szCs w:val="20"/>
        </w:rPr>
        <w:t xml:space="preserve"> требуются и не представляются.</w:t>
      </w:r>
    </w:p>
    <w:p w:rsidR="00F27A50" w:rsidRPr="000D005F" w:rsidRDefault="005E7AC1" w:rsidP="005B65E5">
      <w:pPr>
        <w:pStyle w:val="norm"/>
        <w:widowControl w:val="0"/>
        <w:tabs>
          <w:tab w:val="left" w:pos="1134"/>
        </w:tabs>
        <w:spacing w:after="160" w:line="240" w:lineRule="auto"/>
        <w:ind w:firstLine="567"/>
        <w:contextualSpacing/>
        <w:rPr>
          <w:rFonts w:ascii="Arial Unicode" w:hAnsi="Arial Unicode"/>
          <w:sz w:val="20"/>
        </w:rPr>
      </w:pPr>
      <w:r w:rsidRPr="000D005F">
        <w:rPr>
          <w:rFonts w:ascii="Arial Unicode" w:hAnsi="Arial Unicode"/>
          <w:sz w:val="20"/>
        </w:rPr>
        <w:t>2.6</w:t>
      </w:r>
      <w:r w:rsidR="00F27A50" w:rsidRPr="000D005F">
        <w:rPr>
          <w:rFonts w:ascii="Arial Unicode" w:hAnsi="Arial Unicode"/>
          <w:sz w:val="20"/>
        </w:rPr>
        <w:t>При закупке строительных работ:</w:t>
      </w:r>
    </w:p>
    <w:p w:rsidR="00F27A50" w:rsidRPr="000D005F" w:rsidRDefault="00690A4B" w:rsidP="005B65E5">
      <w:pPr>
        <w:pStyle w:val="HTML"/>
        <w:shd w:val="clear" w:color="auto" w:fill="F8F9FA"/>
        <w:contextualSpacing/>
        <w:jc w:val="both"/>
        <w:rPr>
          <w:rFonts w:ascii="Arial Unicode" w:hAnsi="Arial Unicode"/>
          <w:lang w:val="ru-RU"/>
        </w:rPr>
      </w:pPr>
      <w:r w:rsidRPr="000D005F">
        <w:rPr>
          <w:rFonts w:ascii="Arial Unicode" w:hAnsi="Arial Unicode"/>
          <w:lang w:val="ru-RU"/>
        </w:rPr>
        <w:t>-</w:t>
      </w:r>
      <w:r w:rsidRPr="000D005F">
        <w:rPr>
          <w:rFonts w:ascii="Arial Unicode" w:hAnsi="Arial Unicode" w:cs="Times New Roman"/>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(использования).Заверение предусмотренное настоящим подпунктом, также </w:t>
      </w:r>
      <w:r w:rsidR="00005D66" w:rsidRPr="000D005F">
        <w:rPr>
          <w:rFonts w:ascii="Arial Unicode" w:hAnsi="Arial Unicode" w:cs="Times New Roman"/>
          <w:lang w:val="ru-RU" w:eastAsia="ru-RU" w:bidi="ru-RU"/>
        </w:rPr>
        <w:t>у</w:t>
      </w:r>
      <w:r w:rsidRPr="000D005F">
        <w:rPr>
          <w:rFonts w:ascii="Arial Unicode" w:hAnsi="Arial Unicode" w:cs="Times New Roman"/>
          <w:lang w:val="ru-RU" w:eastAsia="ru-RU" w:bidi="ru-RU"/>
        </w:rPr>
        <w:t>тверждается отдельным приложением к заключаемому договору.</w:t>
      </w:r>
      <w:r w:rsidR="008A3A35" w:rsidRPr="000D005F">
        <w:rPr>
          <w:rStyle w:val="af6"/>
          <w:rFonts w:ascii="Arial Unicode" w:hAnsi="Arial Unicode"/>
          <w:lang w:val="ru-RU"/>
        </w:rPr>
        <w:footnoteReference w:customMarkFollows="1" w:id="16"/>
        <w:t>18</w:t>
      </w:r>
    </w:p>
    <w:p w:rsidR="00A67EAC" w:rsidRPr="000D005F" w:rsidRDefault="009F0AB3" w:rsidP="00F27A50">
      <w:pPr>
        <w:pStyle w:val="norm"/>
        <w:spacing w:line="240" w:lineRule="auto"/>
        <w:rPr>
          <w:rFonts w:ascii="Arial Unicode" w:hAnsi="Arial Unicode"/>
          <w:sz w:val="20"/>
        </w:rPr>
      </w:pPr>
      <w:r w:rsidRPr="000D005F">
        <w:rPr>
          <w:rFonts w:ascii="Arial Unicode" w:hAnsi="Arial Unicode"/>
          <w:sz w:val="20"/>
        </w:rPr>
        <w:t>2</w:t>
      </w:r>
      <w:r w:rsidR="00F460E3" w:rsidRPr="000D005F">
        <w:rPr>
          <w:rFonts w:ascii="Arial Unicode" w:hAnsi="Arial Unicode"/>
          <w:sz w:val="20"/>
        </w:rPr>
        <w:t>.</w:t>
      </w:r>
      <w:r w:rsidRPr="000D005F">
        <w:rPr>
          <w:rFonts w:ascii="Arial Unicode" w:hAnsi="Arial Unicode"/>
          <w:sz w:val="20"/>
        </w:rPr>
        <w:t>7</w:t>
      </w:r>
      <w:r w:rsidR="00E267E5" w:rsidRPr="000D005F">
        <w:rPr>
          <w:rFonts w:ascii="Arial Unicode" w:hAnsi="Arial Unicode"/>
          <w:sz w:val="20"/>
        </w:rPr>
        <w:tab/>
      </w:r>
      <w:r w:rsidR="008626E5" w:rsidRPr="000D005F">
        <w:rPr>
          <w:rFonts w:ascii="Arial Unicode" w:hAnsi="Arial Unicode"/>
          <w:sz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90C52" w:rsidRPr="000D005F" w:rsidRDefault="00B90C52" w:rsidP="00F27A50">
      <w:pPr>
        <w:pStyle w:val="norm"/>
        <w:spacing w:line="240" w:lineRule="auto"/>
        <w:rPr>
          <w:rFonts w:ascii="Arial Unicode" w:hAnsi="Arial Unicode"/>
          <w:sz w:val="20"/>
        </w:rPr>
      </w:pPr>
    </w:p>
    <w:p w:rsidR="00B90C52" w:rsidRPr="000D005F" w:rsidRDefault="009F0AB3"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w:t>
      </w:r>
      <w:r w:rsidR="008626E5" w:rsidRPr="000D005F">
        <w:rPr>
          <w:rFonts w:ascii="Arial Unicode" w:hAnsi="Arial Unicode"/>
          <w:sz w:val="20"/>
          <w:szCs w:val="20"/>
        </w:rPr>
        <w:t>.</w:t>
      </w:r>
      <w:r w:rsidRPr="000D005F">
        <w:rPr>
          <w:rFonts w:ascii="Arial Unicode" w:hAnsi="Arial Unicode"/>
          <w:sz w:val="20"/>
          <w:szCs w:val="20"/>
        </w:rPr>
        <w:t>8</w:t>
      </w:r>
      <w:r w:rsidR="00EC4580" w:rsidRPr="000D005F">
        <w:rPr>
          <w:rFonts w:ascii="Arial Unicode" w:hAnsi="Arial Unicode"/>
          <w:sz w:val="20"/>
          <w:szCs w:val="20"/>
        </w:rPr>
        <w:t>.</w:t>
      </w:r>
      <w:r w:rsidR="00E267E5" w:rsidRPr="000D005F">
        <w:rPr>
          <w:rFonts w:ascii="Arial Unicode" w:hAnsi="Arial Unicode"/>
          <w:sz w:val="20"/>
          <w:szCs w:val="20"/>
        </w:rPr>
        <w:tab/>
      </w:r>
      <w:r w:rsidR="008626E5" w:rsidRPr="000D005F">
        <w:rPr>
          <w:rFonts w:ascii="Arial Unicode" w:hAnsi="Arial Unicode"/>
          <w:sz w:val="20"/>
          <w:szCs w:val="20"/>
        </w:rPr>
        <w:t>Вместо оригиналов документов, включенных в заявку, могут быть представлены нотариально заверенные копии этих документов.</w:t>
      </w:r>
    </w:p>
    <w:p w:rsidR="00EB3BFA" w:rsidRPr="000D005F" w:rsidRDefault="00EB3BFA" w:rsidP="00B46D58">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br w:type="page"/>
      </w:r>
    </w:p>
    <w:p w:rsidR="00B2572B" w:rsidRPr="000D005F" w:rsidRDefault="00B2572B" w:rsidP="00B46D58">
      <w:pPr>
        <w:pStyle w:val="norm"/>
        <w:widowControl w:val="0"/>
        <w:spacing w:after="160" w:line="240" w:lineRule="auto"/>
        <w:ind w:firstLine="284"/>
        <w:jc w:val="right"/>
        <w:rPr>
          <w:rFonts w:ascii="Arial Unicode" w:hAnsi="Arial Unicode" w:cs="Arial"/>
          <w:b/>
          <w:sz w:val="20"/>
        </w:rPr>
      </w:pPr>
      <w:r w:rsidRPr="000D005F">
        <w:rPr>
          <w:rFonts w:ascii="Arial Unicode" w:hAnsi="Arial Unicode"/>
          <w:b/>
          <w:sz w:val="20"/>
        </w:rPr>
        <w:lastRenderedPageBreak/>
        <w:t>Приложение № 1</w:t>
      </w:r>
    </w:p>
    <w:p w:rsidR="00EE403C" w:rsidRPr="000D005F" w:rsidRDefault="00EE403C" w:rsidP="00EE403C">
      <w:pPr>
        <w:pStyle w:val="31"/>
        <w:widowControl w:val="0"/>
        <w:spacing w:after="160" w:line="240" w:lineRule="auto"/>
        <w:jc w:val="right"/>
        <w:rPr>
          <w:rFonts w:ascii="Arial Unicode" w:hAnsi="Arial Unicode" w:cs="Arial"/>
          <w:b/>
        </w:rPr>
      </w:pPr>
      <w:r w:rsidRPr="000D005F">
        <w:rPr>
          <w:rFonts w:ascii="Arial Unicode" w:hAnsi="Arial Unicode"/>
          <w:b/>
        </w:rPr>
        <w:t>к Приглашению на рейтинг конкурс</w:t>
      </w:r>
      <w:r w:rsidRPr="000D005F">
        <w:rPr>
          <w:rFonts w:ascii="Arial Unicode" w:hAnsi="Arial Unicode" w:cs="Arial"/>
          <w:b/>
        </w:rPr>
        <w:br/>
      </w:r>
      <w:r w:rsidRPr="000D005F">
        <w:rPr>
          <w:rFonts w:ascii="Arial Unicode" w:hAnsi="Arial Unicode"/>
          <w:b/>
        </w:rPr>
        <w:t xml:space="preserve">под кодом </w:t>
      </w:r>
      <w:r w:rsidRPr="000D005F">
        <w:rPr>
          <w:rFonts w:ascii="Arial Unicode" w:hAnsi="Arial Unicode"/>
          <w:b/>
          <w:lang w:val="es-ES"/>
        </w:rPr>
        <w:t>«</w:t>
      </w:r>
      <w:r w:rsidR="00417ABB" w:rsidRPr="00417ABB">
        <w:rPr>
          <w:rFonts w:ascii="Arial Unicode" w:eastAsia="Calibri" w:hAnsi="Arial Unicode"/>
          <w:b/>
          <w:lang w:val="af-ZA"/>
        </w:rPr>
        <w:t xml:space="preserve"> </w:t>
      </w:r>
      <w:r w:rsidR="004B1D72">
        <w:rPr>
          <w:rFonts w:ascii="Arial Unicode" w:eastAsia="Calibri" w:hAnsi="Arial Unicode"/>
          <w:b/>
          <w:lang w:val="af-ZA"/>
        </w:rPr>
        <w:t>ՇՄԱՀ</w:t>
      </w:r>
      <w:r w:rsidR="00A6657F">
        <w:rPr>
          <w:rFonts w:ascii="Arial Unicode" w:eastAsia="Calibri" w:hAnsi="Arial Unicode"/>
          <w:b/>
          <w:lang w:val="af-ZA"/>
        </w:rPr>
        <w:t>1</w:t>
      </w:r>
      <w:r w:rsidR="00417ABB" w:rsidRPr="000C033D">
        <w:rPr>
          <w:rFonts w:ascii="Arial Unicode" w:eastAsia="Calibri" w:hAnsi="Arial Unicode"/>
          <w:b/>
          <w:lang w:val="af-ZA"/>
        </w:rPr>
        <w:t>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Pr="000D005F">
        <w:rPr>
          <w:rFonts w:ascii="Arial Unicode" w:hAnsi="Arial Unicode"/>
          <w:b/>
          <w:lang w:val="es-ES"/>
        </w:rPr>
        <w:t>»</w:t>
      </w:r>
    </w:p>
    <w:p w:rsidR="00EE403C" w:rsidRPr="000D005F" w:rsidRDefault="00EE403C" w:rsidP="00EE403C">
      <w:pPr>
        <w:widowControl w:val="0"/>
        <w:spacing w:after="160"/>
        <w:jc w:val="center"/>
        <w:rPr>
          <w:rFonts w:ascii="Arial Unicode" w:hAnsi="Arial Unicode"/>
          <w:b/>
          <w:sz w:val="20"/>
          <w:szCs w:val="20"/>
        </w:rPr>
      </w:pPr>
    </w:p>
    <w:p w:rsidR="00EE403C" w:rsidRPr="000D005F" w:rsidRDefault="00EE403C" w:rsidP="00EE403C">
      <w:pPr>
        <w:widowControl w:val="0"/>
        <w:spacing w:after="160"/>
        <w:jc w:val="center"/>
        <w:rPr>
          <w:rFonts w:ascii="Arial Unicode" w:hAnsi="Arial Unicode" w:cs="Arial"/>
          <w:b/>
          <w:sz w:val="20"/>
          <w:szCs w:val="20"/>
        </w:rPr>
      </w:pPr>
      <w:r w:rsidRPr="000D005F">
        <w:rPr>
          <w:rFonts w:ascii="Arial Unicode" w:hAnsi="Arial Unicode"/>
          <w:b/>
          <w:sz w:val="20"/>
          <w:szCs w:val="20"/>
        </w:rPr>
        <w:t>ЗАЯВЛЕНИЕ-  ОБЪЯВЛЕНИЕ *</w:t>
      </w:r>
    </w:p>
    <w:p w:rsidR="00EE403C" w:rsidRPr="000D005F" w:rsidRDefault="00EE403C" w:rsidP="00EE403C">
      <w:pPr>
        <w:pStyle w:val="6"/>
        <w:keepNext w:val="0"/>
        <w:widowControl w:val="0"/>
        <w:spacing w:after="160"/>
        <w:jc w:val="center"/>
        <w:rPr>
          <w:rFonts w:ascii="Arial Unicode" w:hAnsi="Arial Unicode" w:cs="Arial"/>
          <w:color w:val="auto"/>
          <w:sz w:val="20"/>
        </w:rPr>
      </w:pPr>
      <w:r w:rsidRPr="000D005F">
        <w:rPr>
          <w:rFonts w:ascii="Arial Unicode" w:hAnsi="Arial Unicode"/>
          <w:color w:val="auto"/>
          <w:sz w:val="20"/>
        </w:rPr>
        <w:t xml:space="preserve">на участие в </w:t>
      </w:r>
      <w:r w:rsidRPr="000D005F">
        <w:rPr>
          <w:rFonts w:ascii="Arial Unicode" w:hAnsi="Arial Unicode"/>
          <w:sz w:val="20"/>
        </w:rPr>
        <w:t>рейтинг</w:t>
      </w:r>
      <w:r w:rsidRPr="000D005F">
        <w:rPr>
          <w:rFonts w:ascii="Arial Unicode" w:hAnsi="Arial Unicode"/>
          <w:color w:val="auto"/>
          <w:sz w:val="20"/>
        </w:rPr>
        <w:t>конкурсе</w:t>
      </w:r>
    </w:p>
    <w:p w:rsidR="00B2572B" w:rsidRPr="000D005F" w:rsidRDefault="00B2572B" w:rsidP="00B46D58">
      <w:pPr>
        <w:widowControl w:val="0"/>
        <w:spacing w:after="120"/>
        <w:jc w:val="center"/>
        <w:rPr>
          <w:rFonts w:ascii="Arial Unicode" w:hAnsi="Arial Unicode"/>
          <w:sz w:val="20"/>
          <w:szCs w:val="20"/>
        </w:rPr>
      </w:pPr>
    </w:p>
    <w:p w:rsidR="00374F4A" w:rsidRPr="000D005F" w:rsidRDefault="00374F4A" w:rsidP="00B46D58">
      <w:pPr>
        <w:jc w:val="both"/>
        <w:rPr>
          <w:rFonts w:ascii="Arial Unicode" w:hAnsi="Arial Unicode"/>
          <w:sz w:val="20"/>
          <w:szCs w:val="20"/>
        </w:rPr>
      </w:pPr>
      <w:r w:rsidRPr="000D005F">
        <w:rPr>
          <w:rFonts w:ascii="Arial Unicode" w:hAnsi="Arial Unicode"/>
          <w:sz w:val="20"/>
          <w:szCs w:val="20"/>
        </w:rPr>
        <w:t xml:space="preserve">______________________________________________________________заявляет, что </w:t>
      </w:r>
    </w:p>
    <w:p w:rsidR="00374F4A" w:rsidRPr="000D005F" w:rsidRDefault="00374F4A" w:rsidP="00B46D58">
      <w:pPr>
        <w:spacing w:after="160"/>
        <w:ind w:left="2694"/>
        <w:jc w:val="both"/>
        <w:rPr>
          <w:rFonts w:ascii="Arial Unicode" w:hAnsi="Arial Unicode"/>
          <w:sz w:val="20"/>
          <w:szCs w:val="20"/>
        </w:rPr>
      </w:pPr>
      <w:r w:rsidRPr="000D005F">
        <w:rPr>
          <w:rFonts w:ascii="Arial Unicode" w:hAnsi="Arial Unicode"/>
          <w:sz w:val="20"/>
          <w:szCs w:val="20"/>
        </w:rPr>
        <w:t xml:space="preserve">наименование участника </w:t>
      </w:r>
    </w:p>
    <w:p w:rsidR="00374F4A" w:rsidRPr="000D005F" w:rsidRDefault="00374F4A" w:rsidP="00B46D58">
      <w:pPr>
        <w:jc w:val="both"/>
        <w:rPr>
          <w:rFonts w:ascii="Arial Unicode" w:hAnsi="Arial Unicode"/>
          <w:sz w:val="20"/>
          <w:szCs w:val="20"/>
          <w:u w:val="single"/>
        </w:rPr>
      </w:pPr>
      <w:r w:rsidRPr="000D005F">
        <w:rPr>
          <w:rFonts w:ascii="Arial Unicode" w:hAnsi="Arial Unicode"/>
          <w:sz w:val="20"/>
          <w:szCs w:val="20"/>
        </w:rPr>
        <w:t>желает участвовать в лоте (лотах)_______________________________ объявленного</w:t>
      </w:r>
    </w:p>
    <w:p w:rsidR="00374F4A" w:rsidRPr="000D005F" w:rsidRDefault="00374F4A" w:rsidP="00B46D58">
      <w:pPr>
        <w:spacing w:after="160"/>
        <w:ind w:left="4395"/>
        <w:jc w:val="both"/>
        <w:rPr>
          <w:rFonts w:ascii="Arial Unicode" w:hAnsi="Arial Unicode" w:cs="Sylfaen"/>
          <w:sz w:val="20"/>
          <w:szCs w:val="20"/>
        </w:rPr>
      </w:pPr>
      <w:r w:rsidRPr="000D005F">
        <w:rPr>
          <w:rFonts w:ascii="Arial Unicode" w:hAnsi="Arial Unicode"/>
          <w:sz w:val="20"/>
          <w:szCs w:val="20"/>
        </w:rPr>
        <w:t>номер лота (лотов)</w:t>
      </w:r>
    </w:p>
    <w:p w:rsidR="00374F4A" w:rsidRPr="000D005F" w:rsidRDefault="00374F4A" w:rsidP="00B46D58">
      <w:pPr>
        <w:jc w:val="both"/>
        <w:rPr>
          <w:rFonts w:ascii="Arial Unicode" w:hAnsi="Arial Unicode" w:cs="Sylfaen"/>
          <w:sz w:val="20"/>
          <w:szCs w:val="20"/>
        </w:rPr>
      </w:pPr>
      <w:r w:rsidRPr="000D005F">
        <w:rPr>
          <w:rFonts w:ascii="Arial Unicode" w:hAnsi="Arial Unicode"/>
          <w:sz w:val="20"/>
          <w:szCs w:val="20"/>
        </w:rPr>
        <w:t xml:space="preserve">______________________________________________ под кодом </w:t>
      </w:r>
      <w:r w:rsidR="00EE403C" w:rsidRPr="000D005F">
        <w:rPr>
          <w:rFonts w:ascii="Arial Unicode" w:hAnsi="Arial Unicode"/>
          <w:b/>
          <w:sz w:val="20"/>
          <w:szCs w:val="20"/>
          <w:lang w:val="es-ES"/>
        </w:rPr>
        <w:t>«</w:t>
      </w:r>
      <w:r w:rsidR="00417ABB" w:rsidRPr="00417ABB">
        <w:rPr>
          <w:rFonts w:ascii="Arial Unicode" w:eastAsia="Calibri" w:hAnsi="Arial Unicode"/>
          <w:b/>
          <w:sz w:val="20"/>
          <w:szCs w:val="20"/>
          <w:lang w:val="af-ZA"/>
        </w:rPr>
        <w:t xml:space="preserve"> </w:t>
      </w:r>
      <w:r w:rsidR="004B1D72">
        <w:rPr>
          <w:rFonts w:ascii="Arial Unicode" w:eastAsia="Calibri" w:hAnsi="Arial Unicode"/>
          <w:b/>
          <w:sz w:val="20"/>
          <w:szCs w:val="20"/>
          <w:lang w:val="af-ZA"/>
        </w:rPr>
        <w:t>ՇՄԱՀ</w:t>
      </w:r>
      <w:r w:rsidR="00417ABB" w:rsidRPr="000C033D">
        <w:rPr>
          <w:rFonts w:ascii="Arial Unicode" w:eastAsia="Calibri" w:hAnsi="Arial Unicode"/>
          <w:b/>
          <w:sz w:val="20"/>
          <w:szCs w:val="20"/>
          <w:lang w:val="af-ZA"/>
        </w:rPr>
        <w:t>1ՀԴ-</w:t>
      </w:r>
      <w:r w:rsidR="00417ABB" w:rsidRPr="000C033D">
        <w:rPr>
          <w:rFonts w:ascii="Arial Unicode" w:hAnsi="Arial Unicode"/>
          <w:b/>
          <w:sz w:val="20"/>
          <w:szCs w:val="20"/>
          <w:lang w:val="hy-AM"/>
        </w:rPr>
        <w:t>ԳՀ</w:t>
      </w:r>
      <w:r w:rsidR="00417ABB" w:rsidRPr="000C033D">
        <w:rPr>
          <w:rFonts w:ascii="Arial Unicode" w:hAnsi="Arial Unicode"/>
          <w:b/>
          <w:sz w:val="20"/>
          <w:szCs w:val="20"/>
          <w:lang w:val="af-ZA"/>
        </w:rPr>
        <w:t>ԱՇՁԲ</w:t>
      </w:r>
      <w:r w:rsidR="00417ABB" w:rsidRPr="000C033D">
        <w:rPr>
          <w:rFonts w:ascii="Arial Unicode" w:hAnsi="Arial Unicode"/>
          <w:b/>
          <w:i/>
          <w:sz w:val="20"/>
          <w:szCs w:val="20"/>
          <w:lang w:val="hy-AM"/>
        </w:rPr>
        <w:t>-2</w:t>
      </w:r>
      <w:r w:rsidR="00417ABB" w:rsidRPr="000C033D">
        <w:rPr>
          <w:rFonts w:ascii="Arial Unicode" w:hAnsi="Arial Unicode"/>
          <w:b/>
          <w:i/>
          <w:sz w:val="20"/>
          <w:szCs w:val="20"/>
          <w:lang w:val="es-ES"/>
        </w:rPr>
        <w:t>6</w:t>
      </w:r>
      <w:r w:rsidR="00417ABB" w:rsidRPr="000C033D">
        <w:rPr>
          <w:rFonts w:ascii="Arial Unicode" w:hAnsi="Arial Unicode"/>
          <w:b/>
          <w:sz w:val="20"/>
          <w:szCs w:val="20"/>
          <w:lang w:val="af-ZA"/>
        </w:rPr>
        <w:t>/</w:t>
      </w:r>
      <w:r w:rsidR="00417ABB" w:rsidRPr="000C033D">
        <w:rPr>
          <w:rFonts w:ascii="Arial Unicode" w:hAnsi="Arial Unicode"/>
          <w:b/>
          <w:sz w:val="20"/>
          <w:szCs w:val="20"/>
          <w:lang w:val="hy-AM"/>
        </w:rPr>
        <w:t>1</w:t>
      </w:r>
      <w:r w:rsidR="00EE403C" w:rsidRPr="000D005F">
        <w:rPr>
          <w:rFonts w:ascii="Arial Unicode" w:hAnsi="Arial Unicode"/>
          <w:b/>
          <w:sz w:val="20"/>
          <w:szCs w:val="20"/>
          <w:lang w:val="es-ES"/>
        </w:rPr>
        <w:t>»</w:t>
      </w:r>
    </w:p>
    <w:p w:rsidR="00374F4A" w:rsidRPr="000D005F" w:rsidRDefault="00374F4A" w:rsidP="00B46D58">
      <w:pPr>
        <w:spacing w:after="160"/>
        <w:ind w:left="1560"/>
        <w:jc w:val="both"/>
        <w:rPr>
          <w:rFonts w:ascii="Arial Unicode" w:hAnsi="Arial Unicode"/>
          <w:sz w:val="20"/>
          <w:szCs w:val="20"/>
        </w:rPr>
      </w:pPr>
      <w:r w:rsidRPr="000D005F">
        <w:rPr>
          <w:rFonts w:ascii="Arial Unicode" w:hAnsi="Arial Unicode"/>
          <w:sz w:val="20"/>
          <w:szCs w:val="20"/>
        </w:rPr>
        <w:t>наименование заказчика</w:t>
      </w:r>
    </w:p>
    <w:p w:rsidR="00374F4A" w:rsidRPr="000D005F" w:rsidRDefault="00EE403C" w:rsidP="00B46D58">
      <w:pPr>
        <w:spacing w:after="160"/>
        <w:jc w:val="both"/>
        <w:rPr>
          <w:rFonts w:ascii="Arial Unicode" w:hAnsi="Arial Unicode"/>
          <w:sz w:val="20"/>
          <w:szCs w:val="20"/>
        </w:rPr>
      </w:pPr>
      <w:r w:rsidRPr="000D005F">
        <w:rPr>
          <w:rFonts w:ascii="Arial Unicode" w:hAnsi="Arial Unicode"/>
          <w:sz w:val="20"/>
          <w:szCs w:val="20"/>
        </w:rPr>
        <w:t xml:space="preserve">рейтинг </w:t>
      </w:r>
      <w:r w:rsidR="00374F4A" w:rsidRPr="000D005F">
        <w:rPr>
          <w:rFonts w:ascii="Arial Unicode" w:hAnsi="Arial Unicode"/>
          <w:sz w:val="20"/>
          <w:szCs w:val="20"/>
        </w:rPr>
        <w:t xml:space="preserve"> конкурса и в соответствии с требованиями приглашения подает заявку.</w:t>
      </w:r>
    </w:p>
    <w:p w:rsidR="00374F4A" w:rsidRPr="000D005F" w:rsidRDefault="00374F4A" w:rsidP="00B46D58">
      <w:pPr>
        <w:jc w:val="both"/>
        <w:rPr>
          <w:rFonts w:ascii="Arial Unicode" w:hAnsi="Arial Unicode"/>
          <w:sz w:val="20"/>
          <w:szCs w:val="20"/>
        </w:rPr>
      </w:pPr>
      <w:r w:rsidRPr="000D005F">
        <w:rPr>
          <w:rFonts w:ascii="Arial Unicode" w:hAnsi="Arial Unicode"/>
          <w:sz w:val="20"/>
          <w:szCs w:val="20"/>
        </w:rPr>
        <w:t>__________________________________________________ заявляет и заверяет, что</w:t>
      </w:r>
    </w:p>
    <w:p w:rsidR="00374F4A" w:rsidRPr="000D005F" w:rsidRDefault="00374F4A" w:rsidP="00B46D58">
      <w:pPr>
        <w:spacing w:after="160"/>
        <w:ind w:left="1843"/>
        <w:jc w:val="both"/>
        <w:rPr>
          <w:rFonts w:ascii="Arial Unicode" w:hAnsi="Arial Unicode" w:cs="Sylfaen"/>
          <w:sz w:val="20"/>
          <w:szCs w:val="20"/>
        </w:rPr>
      </w:pPr>
      <w:r w:rsidRPr="000D005F">
        <w:rPr>
          <w:rFonts w:ascii="Arial Unicode" w:hAnsi="Arial Unicode"/>
          <w:sz w:val="20"/>
          <w:szCs w:val="20"/>
        </w:rPr>
        <w:t>наименование участника</w:t>
      </w:r>
    </w:p>
    <w:p w:rsidR="00374F4A" w:rsidRPr="000D005F" w:rsidRDefault="00374F4A" w:rsidP="00B46D58">
      <w:pPr>
        <w:jc w:val="both"/>
        <w:rPr>
          <w:rFonts w:ascii="Arial Unicode" w:hAnsi="Arial Unicode" w:cs="Sylfaen"/>
          <w:sz w:val="20"/>
          <w:szCs w:val="20"/>
        </w:rPr>
      </w:pPr>
      <w:r w:rsidRPr="000D005F">
        <w:rPr>
          <w:rFonts w:ascii="Arial Unicode" w:hAnsi="Arial Unicode"/>
          <w:sz w:val="20"/>
          <w:szCs w:val="20"/>
        </w:rPr>
        <w:t>являетсярезидентом ______________________________________________________</w:t>
      </w:r>
      <w:r w:rsidR="00D04575" w:rsidRPr="000D005F">
        <w:rPr>
          <w:rFonts w:ascii="Arial Unicode" w:hAnsi="Arial Unicode"/>
          <w:sz w:val="20"/>
          <w:szCs w:val="20"/>
        </w:rPr>
        <w:t>.</w:t>
      </w:r>
    </w:p>
    <w:p w:rsidR="00374F4A" w:rsidRPr="000D005F" w:rsidRDefault="00374F4A" w:rsidP="00B46D58">
      <w:pPr>
        <w:spacing w:after="160"/>
        <w:ind w:left="4111"/>
        <w:jc w:val="both"/>
        <w:rPr>
          <w:rFonts w:ascii="Arial Unicode" w:hAnsi="Arial Unicode" w:cs="Arial"/>
          <w:sz w:val="20"/>
          <w:szCs w:val="20"/>
        </w:rPr>
      </w:pPr>
      <w:r w:rsidRPr="000D005F">
        <w:rPr>
          <w:rFonts w:ascii="Arial Unicode" w:hAnsi="Arial Unicode"/>
          <w:sz w:val="20"/>
          <w:szCs w:val="20"/>
        </w:rPr>
        <w:t>наименование страны</w:t>
      </w:r>
    </w:p>
    <w:p w:rsidR="000612B9" w:rsidRPr="000D005F" w:rsidRDefault="000612B9" w:rsidP="00B46D58">
      <w:pPr>
        <w:jc w:val="both"/>
        <w:rPr>
          <w:rFonts w:ascii="Arial Unicode" w:hAnsi="Arial Unicode"/>
          <w:sz w:val="20"/>
          <w:szCs w:val="20"/>
        </w:rPr>
      </w:pPr>
    </w:p>
    <w:p w:rsidR="000612B9" w:rsidRPr="000D005F" w:rsidRDefault="004F0CAA" w:rsidP="00B46D58">
      <w:pPr>
        <w:jc w:val="both"/>
        <w:rPr>
          <w:rFonts w:ascii="Arial Unicode" w:hAnsi="Arial Unicode"/>
          <w:sz w:val="20"/>
          <w:szCs w:val="20"/>
        </w:rPr>
      </w:pPr>
      <w:r w:rsidRPr="000D005F">
        <w:rPr>
          <w:rFonts w:ascii="Arial Unicode" w:hAnsi="Arial Unicode"/>
          <w:sz w:val="20"/>
          <w:szCs w:val="20"/>
        </w:rPr>
        <w:t>Данные</w:t>
      </w:r>
      <w:r w:rsidR="000612B9" w:rsidRPr="000D005F">
        <w:rPr>
          <w:rFonts w:ascii="Arial Unicode" w:hAnsi="Arial Unicode"/>
          <w:sz w:val="20"/>
          <w:szCs w:val="20"/>
        </w:rPr>
        <w:t>----------------------------------------</w:t>
      </w:r>
      <w:r w:rsidR="00F96993" w:rsidRPr="000D005F">
        <w:rPr>
          <w:rFonts w:ascii="Arial Unicode" w:hAnsi="Arial Unicode"/>
          <w:sz w:val="20"/>
          <w:szCs w:val="20"/>
        </w:rPr>
        <w:t>следующие</w:t>
      </w:r>
      <w:r w:rsidR="00304237" w:rsidRPr="000D005F">
        <w:rPr>
          <w:rFonts w:ascii="Arial Unicode" w:hAnsi="Arial Unicode"/>
          <w:sz w:val="20"/>
          <w:szCs w:val="20"/>
        </w:rPr>
        <w:t>:</w:t>
      </w:r>
    </w:p>
    <w:p w:rsidR="002A0700" w:rsidRPr="000D005F" w:rsidRDefault="002A0700" w:rsidP="000811C1">
      <w:pPr>
        <w:spacing w:after="160"/>
        <w:ind w:left="1843"/>
        <w:rPr>
          <w:rFonts w:ascii="Arial Unicode" w:hAnsi="Arial Unicode" w:cs="Sylfaen"/>
          <w:sz w:val="20"/>
          <w:szCs w:val="20"/>
          <w:lang w:val="hy-AM"/>
        </w:rPr>
      </w:pPr>
      <w:r w:rsidRPr="000D005F">
        <w:rPr>
          <w:rFonts w:ascii="Arial Unicode" w:hAnsi="Arial Unicode"/>
          <w:sz w:val="20"/>
          <w:szCs w:val="20"/>
        </w:rPr>
        <w:t>наименование участника</w:t>
      </w:r>
    </w:p>
    <w:p w:rsidR="000612B9" w:rsidRPr="000D005F" w:rsidRDefault="000612B9" w:rsidP="00B46D58">
      <w:pPr>
        <w:jc w:val="both"/>
        <w:rPr>
          <w:rFonts w:ascii="Arial Unicode" w:hAnsi="Arial Unicode"/>
          <w:sz w:val="20"/>
          <w:szCs w:val="20"/>
        </w:rPr>
      </w:pPr>
    </w:p>
    <w:p w:rsidR="00374F4A" w:rsidRPr="000D005F" w:rsidRDefault="00374F4A" w:rsidP="00B46D58">
      <w:pPr>
        <w:jc w:val="both"/>
        <w:rPr>
          <w:rFonts w:ascii="Arial Unicode" w:hAnsi="Arial Unicode"/>
          <w:sz w:val="20"/>
          <w:szCs w:val="20"/>
        </w:rPr>
      </w:pPr>
      <w:r w:rsidRPr="000D005F">
        <w:rPr>
          <w:rFonts w:ascii="Arial Unicode" w:hAnsi="Arial Unicode"/>
          <w:sz w:val="20"/>
          <w:szCs w:val="20"/>
        </w:rPr>
        <w:t>Учетный номер налогоплательщика  ________________</w:t>
      </w:r>
    </w:p>
    <w:p w:rsidR="00374F4A" w:rsidRPr="000D005F" w:rsidRDefault="00374F4A" w:rsidP="00B138F3">
      <w:pPr>
        <w:tabs>
          <w:tab w:val="left" w:pos="7371"/>
        </w:tabs>
        <w:ind w:left="4111"/>
        <w:jc w:val="both"/>
        <w:rPr>
          <w:rFonts w:ascii="Arial Unicode" w:hAnsi="Arial Unicode" w:cs="Arial"/>
          <w:sz w:val="20"/>
          <w:szCs w:val="20"/>
        </w:rPr>
      </w:pPr>
      <w:r w:rsidRPr="000D005F">
        <w:rPr>
          <w:rFonts w:ascii="Arial Unicode" w:hAnsi="Arial Unicode"/>
          <w:sz w:val="20"/>
          <w:szCs w:val="20"/>
        </w:rPr>
        <w:t>учетный номерналогоплательщика</w:t>
      </w:r>
    </w:p>
    <w:p w:rsidR="00B138F3" w:rsidRPr="000D005F" w:rsidRDefault="00B138F3" w:rsidP="00B46D58">
      <w:pPr>
        <w:jc w:val="both"/>
        <w:rPr>
          <w:rFonts w:ascii="Arial Unicode" w:hAnsi="Arial Unicode"/>
          <w:sz w:val="20"/>
          <w:szCs w:val="20"/>
        </w:rPr>
      </w:pPr>
    </w:p>
    <w:p w:rsidR="00374F4A" w:rsidRPr="000D005F" w:rsidRDefault="00374F4A" w:rsidP="00B46D58">
      <w:pPr>
        <w:jc w:val="both"/>
        <w:rPr>
          <w:rFonts w:ascii="Arial Unicode" w:hAnsi="Arial Unicode"/>
          <w:sz w:val="20"/>
          <w:szCs w:val="20"/>
        </w:rPr>
      </w:pPr>
      <w:r w:rsidRPr="000D005F">
        <w:rPr>
          <w:rFonts w:ascii="Arial Unicode" w:hAnsi="Arial Unicode"/>
          <w:sz w:val="20"/>
          <w:szCs w:val="20"/>
        </w:rPr>
        <w:t>Адрес электронной почты __________________</w:t>
      </w:r>
    </w:p>
    <w:p w:rsidR="00374F4A" w:rsidRPr="000D005F" w:rsidRDefault="00374F4A" w:rsidP="00B138F3">
      <w:pPr>
        <w:tabs>
          <w:tab w:val="left" w:pos="6946"/>
        </w:tabs>
        <w:ind w:left="3402" w:firstLine="6"/>
        <w:jc w:val="both"/>
        <w:rPr>
          <w:rFonts w:ascii="Arial Unicode" w:hAnsi="Arial Unicode"/>
          <w:sz w:val="20"/>
          <w:szCs w:val="20"/>
        </w:rPr>
      </w:pPr>
      <w:r w:rsidRPr="000D005F">
        <w:rPr>
          <w:rFonts w:ascii="Arial Unicode" w:hAnsi="Arial Unicode"/>
          <w:sz w:val="20"/>
          <w:szCs w:val="20"/>
        </w:rPr>
        <w:t>адрес электронной</w:t>
      </w:r>
      <w:r w:rsidRPr="000D005F">
        <w:rPr>
          <w:rFonts w:ascii="Arial Unicode" w:hAnsi="Arial Unicode"/>
          <w:sz w:val="20"/>
          <w:szCs w:val="20"/>
        </w:rPr>
        <w:tab/>
        <w:t>почты</w:t>
      </w:r>
    </w:p>
    <w:p w:rsidR="00B138F3" w:rsidRPr="000D005F" w:rsidRDefault="00B138F3" w:rsidP="00F96993">
      <w:pPr>
        <w:jc w:val="both"/>
        <w:rPr>
          <w:rFonts w:ascii="Arial Unicode" w:hAnsi="Arial Unicode"/>
          <w:sz w:val="20"/>
          <w:szCs w:val="20"/>
        </w:rPr>
      </w:pPr>
    </w:p>
    <w:p w:rsidR="009E1181" w:rsidRPr="000D005F" w:rsidRDefault="00F96993" w:rsidP="00F96993">
      <w:pPr>
        <w:jc w:val="both"/>
        <w:rPr>
          <w:rFonts w:ascii="Arial Unicode" w:hAnsi="Arial Unicode"/>
          <w:sz w:val="20"/>
          <w:szCs w:val="20"/>
        </w:rPr>
      </w:pPr>
      <w:r w:rsidRPr="000D005F">
        <w:rPr>
          <w:rFonts w:ascii="Arial Unicode" w:hAnsi="Arial Unicode"/>
          <w:sz w:val="20"/>
          <w:szCs w:val="20"/>
        </w:rPr>
        <w:t>Адрес деятельности</w:t>
      </w:r>
      <w:r w:rsidR="009E1181" w:rsidRPr="000D005F">
        <w:rPr>
          <w:rFonts w:ascii="Arial Unicode" w:hAnsi="Arial Unicode"/>
          <w:sz w:val="20"/>
          <w:szCs w:val="20"/>
        </w:rPr>
        <w:t xml:space="preserve">              ----------------------------</w:t>
      </w:r>
      <w:r w:rsidR="009627B3" w:rsidRPr="000D005F">
        <w:rPr>
          <w:rFonts w:ascii="Arial Unicode" w:hAnsi="Arial Unicode"/>
          <w:sz w:val="20"/>
          <w:szCs w:val="20"/>
        </w:rPr>
        <w:t>--------------------------------</w:t>
      </w:r>
    </w:p>
    <w:p w:rsidR="00F96993" w:rsidRPr="000D005F" w:rsidRDefault="009E1181" w:rsidP="00F96993">
      <w:pPr>
        <w:jc w:val="both"/>
        <w:rPr>
          <w:rFonts w:ascii="Arial Unicode" w:hAnsi="Arial Unicode"/>
          <w:sz w:val="20"/>
          <w:szCs w:val="20"/>
        </w:rPr>
      </w:pPr>
      <w:r w:rsidRPr="000D005F">
        <w:rPr>
          <w:rFonts w:ascii="Arial Unicode" w:hAnsi="Arial Unicode"/>
          <w:sz w:val="20"/>
          <w:szCs w:val="20"/>
        </w:rPr>
        <w:t>адрес деятельности</w:t>
      </w:r>
    </w:p>
    <w:p w:rsidR="00B16483" w:rsidRPr="000D005F" w:rsidRDefault="00B16483" w:rsidP="00F96993">
      <w:pPr>
        <w:jc w:val="both"/>
        <w:rPr>
          <w:rFonts w:ascii="Arial Unicode" w:hAnsi="Arial Unicode"/>
          <w:sz w:val="20"/>
          <w:szCs w:val="20"/>
        </w:rPr>
      </w:pPr>
    </w:p>
    <w:p w:rsidR="00B16483" w:rsidRPr="000D005F" w:rsidRDefault="00B16483" w:rsidP="00F96993">
      <w:pPr>
        <w:jc w:val="both"/>
        <w:rPr>
          <w:rFonts w:ascii="Arial Unicode" w:hAnsi="Arial Unicode"/>
          <w:sz w:val="20"/>
          <w:szCs w:val="20"/>
        </w:rPr>
      </w:pPr>
      <w:r w:rsidRPr="000D005F">
        <w:rPr>
          <w:rFonts w:ascii="Arial Unicode" w:hAnsi="Arial Unicode"/>
          <w:sz w:val="20"/>
          <w:szCs w:val="20"/>
        </w:rPr>
        <w:t>Номер телефона                     ------------------------------</w:t>
      </w:r>
      <w:r w:rsidR="009627B3" w:rsidRPr="000D005F">
        <w:rPr>
          <w:rFonts w:ascii="Arial Unicode" w:hAnsi="Arial Unicode"/>
          <w:sz w:val="20"/>
          <w:szCs w:val="20"/>
        </w:rPr>
        <w:t>-------------------------------</w:t>
      </w:r>
    </w:p>
    <w:p w:rsidR="006B3E56" w:rsidRPr="000D005F" w:rsidRDefault="00B16483" w:rsidP="00B16483">
      <w:pPr>
        <w:tabs>
          <w:tab w:val="left" w:pos="7371"/>
        </w:tabs>
        <w:spacing w:after="160"/>
        <w:ind w:left="3544" w:firstLine="3"/>
        <w:jc w:val="both"/>
        <w:rPr>
          <w:rFonts w:ascii="Arial Unicode" w:hAnsi="Arial Unicode"/>
          <w:sz w:val="20"/>
          <w:szCs w:val="20"/>
        </w:rPr>
      </w:pPr>
      <w:r w:rsidRPr="000D005F">
        <w:rPr>
          <w:rFonts w:ascii="Arial Unicode" w:hAnsi="Arial Unicode"/>
          <w:sz w:val="20"/>
          <w:szCs w:val="20"/>
        </w:rPr>
        <w:t>Номер телефона</w:t>
      </w:r>
    </w:p>
    <w:p w:rsidR="00B16483" w:rsidRPr="000D005F" w:rsidRDefault="00B16483" w:rsidP="00B16483">
      <w:pPr>
        <w:tabs>
          <w:tab w:val="left" w:pos="7371"/>
        </w:tabs>
        <w:spacing w:after="160"/>
        <w:ind w:left="3544" w:firstLine="3"/>
        <w:jc w:val="both"/>
        <w:rPr>
          <w:rFonts w:ascii="Arial Unicode" w:hAnsi="Arial Unicode"/>
          <w:sz w:val="20"/>
          <w:szCs w:val="20"/>
        </w:rPr>
      </w:pPr>
    </w:p>
    <w:p w:rsidR="006B3E56" w:rsidRPr="000D005F" w:rsidRDefault="006B3E56" w:rsidP="00B46D58">
      <w:pPr>
        <w:widowControl w:val="0"/>
        <w:jc w:val="both"/>
        <w:rPr>
          <w:rFonts w:ascii="Arial Unicode" w:hAnsi="Arial Unicode"/>
          <w:sz w:val="20"/>
          <w:szCs w:val="20"/>
        </w:rPr>
      </w:pPr>
      <w:r w:rsidRPr="000D005F">
        <w:rPr>
          <w:rFonts w:ascii="Arial Unicode" w:hAnsi="Arial Unicode"/>
          <w:sz w:val="20"/>
          <w:szCs w:val="20"/>
        </w:rPr>
        <w:t>Настоящим _________________________________объявляет и подтверждает,что:</w:t>
      </w:r>
    </w:p>
    <w:p w:rsidR="006B3E56" w:rsidRPr="000D005F" w:rsidRDefault="006B3E56" w:rsidP="00B46D58">
      <w:pPr>
        <w:widowControl w:val="0"/>
        <w:spacing w:after="120"/>
        <w:ind w:left="2835"/>
        <w:jc w:val="both"/>
        <w:rPr>
          <w:rFonts w:ascii="Arial Unicode" w:hAnsi="Arial Unicode"/>
          <w:sz w:val="20"/>
          <w:szCs w:val="20"/>
        </w:rPr>
      </w:pPr>
      <w:r w:rsidRPr="000D005F">
        <w:rPr>
          <w:rFonts w:ascii="Arial Unicode" w:hAnsi="Arial Unicode"/>
          <w:sz w:val="20"/>
          <w:szCs w:val="20"/>
        </w:rPr>
        <w:t>наименование участника</w:t>
      </w:r>
    </w:p>
    <w:p w:rsidR="00C65D59" w:rsidRPr="000D005F" w:rsidRDefault="00C65D59" w:rsidP="001C57DE">
      <w:pPr>
        <w:rPr>
          <w:rFonts w:ascii="Arial Unicode" w:hAnsi="Arial Unicode"/>
          <w:sz w:val="20"/>
          <w:szCs w:val="20"/>
          <w:lang w:val="es-ES"/>
        </w:rPr>
      </w:pPr>
      <w:r w:rsidRPr="000D005F">
        <w:rPr>
          <w:rFonts w:ascii="Arial Unicode" w:hAnsi="Arial Unicode" w:cs="Arial"/>
          <w:sz w:val="20"/>
          <w:szCs w:val="20"/>
          <w:lang w:val="es-ES"/>
        </w:rPr>
        <w:t>1)</w:t>
      </w:r>
      <w:r w:rsidRPr="000D005F">
        <w:rPr>
          <w:rFonts w:ascii="Arial Unicode" w:hAnsi="Arial Unicode"/>
          <w:sz w:val="20"/>
          <w:szCs w:val="20"/>
          <w:u w:val="single"/>
        </w:rPr>
        <w:t xml:space="preserve">и </w:t>
      </w:r>
      <w:r w:rsidRPr="000D005F">
        <w:rPr>
          <w:rFonts w:ascii="Arial Unicode" w:hAnsi="Arial Unicode"/>
          <w:sz w:val="20"/>
          <w:szCs w:val="20"/>
          <w:lang w:val="hy-AM"/>
        </w:rPr>
        <w:t>аффилированные</w:t>
      </w:r>
      <w:r w:rsidRPr="000D005F">
        <w:rPr>
          <w:rFonts w:ascii="Arial Unicode" w:hAnsi="Arial Unicode"/>
          <w:sz w:val="20"/>
          <w:szCs w:val="20"/>
        </w:rPr>
        <w:t xml:space="preserve"> с ним</w:t>
      </w:r>
    </w:p>
    <w:p w:rsidR="00C65D59" w:rsidRPr="000D005F" w:rsidRDefault="00C65D59" w:rsidP="001C57DE">
      <w:pPr>
        <w:widowControl w:val="0"/>
        <w:spacing w:after="120"/>
        <w:ind w:left="2835"/>
        <w:rPr>
          <w:rFonts w:ascii="Arial Unicode" w:hAnsi="Arial Unicode"/>
          <w:sz w:val="20"/>
          <w:szCs w:val="20"/>
        </w:rPr>
      </w:pPr>
      <w:r w:rsidRPr="000D005F">
        <w:rPr>
          <w:rFonts w:ascii="Arial Unicode" w:hAnsi="Arial Unicode"/>
          <w:sz w:val="20"/>
          <w:szCs w:val="20"/>
        </w:rPr>
        <w:t>наименование участника</w:t>
      </w:r>
    </w:p>
    <w:p w:rsidR="00C65D59" w:rsidRPr="000D005F" w:rsidRDefault="00C65D59" w:rsidP="00C65D59">
      <w:pPr>
        <w:rPr>
          <w:ins w:id="8" w:author="Vardan" w:date="2022-10-29T19:53:00Z"/>
          <w:rFonts w:ascii="Arial Unicode" w:hAnsi="Arial Unicode"/>
          <w:i/>
          <w:sz w:val="20"/>
          <w:szCs w:val="20"/>
          <w:highlight w:val="cyan"/>
          <w:vertAlign w:val="superscript"/>
          <w:lang w:val="es-ES"/>
        </w:rPr>
      </w:pPr>
    </w:p>
    <w:p w:rsidR="00C65D59" w:rsidRPr="000D005F" w:rsidRDefault="00C65D59" w:rsidP="00C65D59">
      <w:pPr>
        <w:rPr>
          <w:rFonts w:ascii="Arial Unicode" w:hAnsi="Arial Unicode" w:cs="Sylfaen"/>
          <w:sz w:val="20"/>
          <w:szCs w:val="20"/>
          <w:lang w:val="hy-AM"/>
        </w:rPr>
      </w:pPr>
      <w:r w:rsidRPr="000D005F">
        <w:rPr>
          <w:rFonts w:ascii="Arial Unicode" w:hAnsi="Arial Unicode"/>
          <w:sz w:val="20"/>
          <w:szCs w:val="20"/>
          <w:lang w:val="hy-AM"/>
        </w:rPr>
        <w:t xml:space="preserve">лицаудовлетворяют </w:t>
      </w:r>
      <w:r w:rsidRPr="000D005F">
        <w:rPr>
          <w:rFonts w:ascii="Arial Unicode" w:hAnsi="Arial Unicode"/>
          <w:color w:val="000000" w:themeColor="text1"/>
          <w:spacing w:val="-4"/>
          <w:sz w:val="20"/>
          <w:szCs w:val="20"/>
        </w:rPr>
        <w:t>требованиямправаучастияустановленны</w:t>
      </w:r>
      <w:r w:rsidR="00AC309E" w:rsidRPr="000D005F">
        <w:rPr>
          <w:rFonts w:ascii="Arial Unicode" w:hAnsi="Arial Unicode"/>
          <w:color w:val="000000" w:themeColor="text1"/>
          <w:spacing w:val="-4"/>
          <w:sz w:val="20"/>
          <w:szCs w:val="20"/>
        </w:rPr>
        <w:t>е</w:t>
      </w:r>
      <w:r w:rsidRPr="000D005F">
        <w:rPr>
          <w:rFonts w:ascii="Arial Unicode" w:hAnsi="Arial Unicode"/>
          <w:color w:val="000000" w:themeColor="text1"/>
          <w:spacing w:val="-4"/>
          <w:sz w:val="20"/>
          <w:szCs w:val="20"/>
        </w:rPr>
        <w:t xml:space="preserve">приглашением на </w:t>
      </w:r>
      <w:r w:rsidR="00EE403C" w:rsidRPr="000D005F">
        <w:rPr>
          <w:rFonts w:ascii="Arial Unicode" w:hAnsi="Arial Unicode"/>
          <w:sz w:val="20"/>
          <w:szCs w:val="20"/>
        </w:rPr>
        <w:t>рейтинг</w:t>
      </w:r>
      <w:r w:rsidRPr="000D005F">
        <w:rPr>
          <w:rFonts w:ascii="Arial Unicode" w:hAnsi="Arial Unicode"/>
          <w:sz w:val="20"/>
          <w:szCs w:val="20"/>
        </w:rPr>
        <w:t xml:space="preserve"> конкурс</w:t>
      </w:r>
      <w:r w:rsidRPr="000D005F">
        <w:rPr>
          <w:rFonts w:ascii="Arial Unicode" w:hAnsi="Arial Unicode"/>
          <w:color w:val="000000" w:themeColor="text1"/>
          <w:sz w:val="20"/>
          <w:szCs w:val="20"/>
        </w:rPr>
        <w:t>под</w:t>
      </w:r>
      <w:r w:rsidR="00EE403C" w:rsidRPr="000D005F">
        <w:rPr>
          <w:rFonts w:ascii="Arial Unicode" w:hAnsi="Arial Unicode"/>
          <w:b/>
          <w:sz w:val="20"/>
          <w:szCs w:val="20"/>
          <w:lang w:val="es-ES"/>
        </w:rPr>
        <w:t>«</w:t>
      </w:r>
      <w:r w:rsidR="00417ABB" w:rsidRPr="00417ABB">
        <w:rPr>
          <w:rFonts w:ascii="Arial Unicode" w:eastAsia="Calibri" w:hAnsi="Arial Unicode"/>
          <w:b/>
          <w:sz w:val="20"/>
          <w:szCs w:val="20"/>
          <w:lang w:val="af-ZA"/>
        </w:rPr>
        <w:t xml:space="preserve"> </w:t>
      </w:r>
      <w:r w:rsidR="004B1D72">
        <w:rPr>
          <w:rFonts w:ascii="Arial Unicode" w:eastAsia="Calibri" w:hAnsi="Arial Unicode"/>
          <w:b/>
          <w:sz w:val="20"/>
          <w:szCs w:val="20"/>
          <w:lang w:val="af-ZA"/>
        </w:rPr>
        <w:t>ՇՄԱՀ</w:t>
      </w:r>
      <w:r w:rsidR="00417ABB" w:rsidRPr="000C033D">
        <w:rPr>
          <w:rFonts w:ascii="Arial Unicode" w:eastAsia="Calibri" w:hAnsi="Arial Unicode"/>
          <w:b/>
          <w:sz w:val="20"/>
          <w:szCs w:val="20"/>
          <w:lang w:val="af-ZA"/>
        </w:rPr>
        <w:t>1ՀԴ-</w:t>
      </w:r>
      <w:r w:rsidR="00417ABB" w:rsidRPr="000C033D">
        <w:rPr>
          <w:rFonts w:ascii="Arial Unicode" w:hAnsi="Arial Unicode"/>
          <w:b/>
          <w:sz w:val="20"/>
          <w:szCs w:val="20"/>
          <w:lang w:val="hy-AM"/>
        </w:rPr>
        <w:t>ԳՀ</w:t>
      </w:r>
      <w:r w:rsidR="00417ABB" w:rsidRPr="000C033D">
        <w:rPr>
          <w:rFonts w:ascii="Arial Unicode" w:hAnsi="Arial Unicode"/>
          <w:b/>
          <w:sz w:val="20"/>
          <w:szCs w:val="20"/>
          <w:lang w:val="af-ZA"/>
        </w:rPr>
        <w:t>ԱՇՁԲ</w:t>
      </w:r>
      <w:r w:rsidR="00417ABB" w:rsidRPr="000C033D">
        <w:rPr>
          <w:rFonts w:ascii="Arial Unicode" w:hAnsi="Arial Unicode"/>
          <w:b/>
          <w:i/>
          <w:sz w:val="20"/>
          <w:szCs w:val="20"/>
          <w:lang w:val="hy-AM"/>
        </w:rPr>
        <w:t>-2</w:t>
      </w:r>
      <w:r w:rsidR="00417ABB" w:rsidRPr="000C033D">
        <w:rPr>
          <w:rFonts w:ascii="Arial Unicode" w:hAnsi="Arial Unicode"/>
          <w:b/>
          <w:i/>
          <w:sz w:val="20"/>
          <w:szCs w:val="20"/>
          <w:lang w:val="es-ES"/>
        </w:rPr>
        <w:t>6</w:t>
      </w:r>
      <w:r w:rsidR="00417ABB" w:rsidRPr="000C033D">
        <w:rPr>
          <w:rFonts w:ascii="Arial Unicode" w:hAnsi="Arial Unicode"/>
          <w:b/>
          <w:sz w:val="20"/>
          <w:szCs w:val="20"/>
          <w:lang w:val="af-ZA"/>
        </w:rPr>
        <w:t>/</w:t>
      </w:r>
      <w:r w:rsidR="00417ABB" w:rsidRPr="000C033D">
        <w:rPr>
          <w:rFonts w:ascii="Arial Unicode" w:hAnsi="Arial Unicode"/>
          <w:b/>
          <w:sz w:val="20"/>
          <w:szCs w:val="20"/>
          <w:lang w:val="hy-AM"/>
        </w:rPr>
        <w:t>1</w:t>
      </w:r>
      <w:r w:rsidR="00EE403C" w:rsidRPr="000D005F">
        <w:rPr>
          <w:rFonts w:ascii="Arial Unicode" w:hAnsi="Arial Unicode"/>
          <w:b/>
          <w:sz w:val="20"/>
          <w:szCs w:val="20"/>
          <w:lang w:val="es-ES"/>
        </w:rPr>
        <w:t>»</w:t>
      </w:r>
      <w:r w:rsidRPr="000D005F">
        <w:rPr>
          <w:rFonts w:ascii="Arial Unicode" w:hAnsi="Arial Unicode"/>
          <w:sz w:val="20"/>
          <w:szCs w:val="20"/>
        </w:rPr>
        <w:t>,</w:t>
      </w:r>
      <w:r w:rsidRPr="000D005F">
        <w:rPr>
          <w:rFonts w:ascii="Arial Unicode" w:hAnsi="Arial Unicode"/>
          <w:color w:val="000000" w:themeColor="text1"/>
          <w:sz w:val="20"/>
          <w:szCs w:val="20"/>
        </w:rPr>
        <w:t>и</w:t>
      </w:r>
      <w:r w:rsidR="00800B26" w:rsidRPr="000D005F">
        <w:rPr>
          <w:rFonts w:ascii="Arial Unicode" w:hAnsi="Arial Unicode"/>
          <w:color w:val="000000" w:themeColor="text1"/>
          <w:sz w:val="20"/>
          <w:szCs w:val="20"/>
        </w:rPr>
        <w:t xml:space="preserve"> ----------------------------------------------------</w:t>
      </w:r>
    </w:p>
    <w:p w:rsidR="00C65D59" w:rsidRPr="000D005F" w:rsidRDefault="00C65D59" w:rsidP="00C65D59">
      <w:pPr>
        <w:tabs>
          <w:tab w:val="left" w:pos="6450"/>
        </w:tabs>
        <w:rPr>
          <w:rFonts w:ascii="Arial Unicode" w:hAnsi="Arial Unicode"/>
          <w:sz w:val="20"/>
          <w:szCs w:val="20"/>
        </w:rPr>
      </w:pPr>
      <w:r w:rsidRPr="000D005F">
        <w:rPr>
          <w:rFonts w:ascii="Arial Unicode" w:hAnsi="Arial Unicode"/>
          <w:sz w:val="20"/>
          <w:szCs w:val="20"/>
        </w:rPr>
        <w:t>наименование участника</w:t>
      </w:r>
    </w:p>
    <w:p w:rsidR="006B3E56" w:rsidRPr="000D005F" w:rsidRDefault="00C65D59" w:rsidP="00AC309E">
      <w:pPr>
        <w:widowControl w:val="0"/>
        <w:spacing w:after="160"/>
        <w:jc w:val="both"/>
        <w:rPr>
          <w:rFonts w:ascii="Arial Unicode" w:hAnsi="Arial Unicode" w:cs="Arial"/>
          <w:sz w:val="20"/>
          <w:szCs w:val="20"/>
        </w:rPr>
      </w:pPr>
      <w:r w:rsidRPr="000D005F">
        <w:rPr>
          <w:rFonts w:ascii="Arial Unicode" w:hAnsi="Arial Unicode"/>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D005F">
        <w:rPr>
          <w:rFonts w:ascii="Arial Unicode" w:hAnsi="Arial Unicode"/>
          <w:sz w:val="20"/>
          <w:szCs w:val="20"/>
        </w:rPr>
        <w:t>,</w:t>
      </w:r>
    </w:p>
    <w:p w:rsidR="006B3E56" w:rsidRPr="000D005F" w:rsidRDefault="00AC309E" w:rsidP="00EE403C">
      <w:pPr>
        <w:widowControl w:val="0"/>
        <w:tabs>
          <w:tab w:val="left" w:pos="567"/>
        </w:tabs>
        <w:spacing w:after="160"/>
        <w:ind w:left="360"/>
        <w:jc w:val="both"/>
        <w:rPr>
          <w:rFonts w:ascii="Arial Unicode" w:hAnsi="Arial Unicode"/>
          <w:sz w:val="20"/>
          <w:szCs w:val="20"/>
        </w:rPr>
      </w:pPr>
      <w:r w:rsidRPr="000D005F">
        <w:rPr>
          <w:rFonts w:ascii="Arial Unicode" w:hAnsi="Arial Unicode"/>
          <w:sz w:val="20"/>
          <w:szCs w:val="20"/>
        </w:rPr>
        <w:t xml:space="preserve">2) </w:t>
      </w:r>
      <w:r w:rsidR="006B3E56" w:rsidRPr="000D005F">
        <w:rPr>
          <w:rFonts w:ascii="Arial Unicode" w:hAnsi="Arial Unicode"/>
          <w:sz w:val="20"/>
          <w:szCs w:val="20"/>
        </w:rPr>
        <w:t xml:space="preserve">в рамках участия в </w:t>
      </w:r>
      <w:r w:rsidR="00EE403C" w:rsidRPr="000D005F">
        <w:rPr>
          <w:rFonts w:ascii="Arial Unicode" w:hAnsi="Arial Unicode"/>
          <w:sz w:val="20"/>
          <w:szCs w:val="20"/>
        </w:rPr>
        <w:t>рейтинг</w:t>
      </w:r>
      <w:r w:rsidR="00305944" w:rsidRPr="000D005F">
        <w:rPr>
          <w:rFonts w:ascii="Arial Unicode" w:hAnsi="Arial Unicode"/>
          <w:sz w:val="20"/>
          <w:szCs w:val="20"/>
        </w:rPr>
        <w:t xml:space="preserve"> конкурсе </w:t>
      </w:r>
      <w:r w:rsidR="006B3E56" w:rsidRPr="000D005F">
        <w:rPr>
          <w:rFonts w:ascii="Arial Unicode" w:hAnsi="Arial Unicode"/>
          <w:sz w:val="20"/>
          <w:szCs w:val="20"/>
        </w:rPr>
        <w:t xml:space="preserve">под кодом </w:t>
      </w:r>
      <w:r w:rsidR="00EE403C" w:rsidRPr="000D005F">
        <w:rPr>
          <w:rFonts w:ascii="Arial Unicode" w:hAnsi="Arial Unicode"/>
          <w:b/>
          <w:sz w:val="20"/>
          <w:szCs w:val="20"/>
          <w:lang w:val="es-ES"/>
        </w:rPr>
        <w:t>«</w:t>
      </w:r>
      <w:r w:rsidR="00417ABB" w:rsidRPr="00417ABB">
        <w:rPr>
          <w:rFonts w:ascii="Arial Unicode" w:eastAsia="Calibri" w:hAnsi="Arial Unicode"/>
          <w:b/>
          <w:sz w:val="20"/>
          <w:szCs w:val="20"/>
          <w:lang w:val="af-ZA"/>
        </w:rPr>
        <w:t xml:space="preserve"> </w:t>
      </w:r>
      <w:r w:rsidR="004B1D72">
        <w:rPr>
          <w:rFonts w:ascii="Arial Unicode" w:eastAsia="Calibri" w:hAnsi="Arial Unicode"/>
          <w:b/>
          <w:sz w:val="20"/>
          <w:szCs w:val="20"/>
          <w:lang w:val="af-ZA"/>
        </w:rPr>
        <w:t>ՇՄԱՀ</w:t>
      </w:r>
      <w:r w:rsidR="00417ABB" w:rsidRPr="000C033D">
        <w:rPr>
          <w:rFonts w:ascii="Arial Unicode" w:eastAsia="Calibri" w:hAnsi="Arial Unicode"/>
          <w:b/>
          <w:sz w:val="20"/>
          <w:szCs w:val="20"/>
          <w:lang w:val="af-ZA"/>
        </w:rPr>
        <w:t>1ՀԴ-</w:t>
      </w:r>
      <w:r w:rsidR="00417ABB" w:rsidRPr="000C033D">
        <w:rPr>
          <w:rFonts w:ascii="Arial Unicode" w:hAnsi="Arial Unicode"/>
          <w:b/>
          <w:sz w:val="20"/>
          <w:szCs w:val="20"/>
          <w:lang w:val="hy-AM"/>
        </w:rPr>
        <w:t>ԳՀ</w:t>
      </w:r>
      <w:r w:rsidR="00417ABB" w:rsidRPr="000C033D">
        <w:rPr>
          <w:rFonts w:ascii="Arial Unicode" w:hAnsi="Arial Unicode"/>
          <w:b/>
          <w:sz w:val="20"/>
          <w:szCs w:val="20"/>
          <w:lang w:val="af-ZA"/>
        </w:rPr>
        <w:t>ԱՇՁԲ</w:t>
      </w:r>
      <w:r w:rsidR="00417ABB" w:rsidRPr="000C033D">
        <w:rPr>
          <w:rFonts w:ascii="Arial Unicode" w:hAnsi="Arial Unicode"/>
          <w:b/>
          <w:i/>
          <w:sz w:val="20"/>
          <w:szCs w:val="20"/>
          <w:lang w:val="hy-AM"/>
        </w:rPr>
        <w:t>-2</w:t>
      </w:r>
      <w:r w:rsidR="00417ABB" w:rsidRPr="000C033D">
        <w:rPr>
          <w:rFonts w:ascii="Arial Unicode" w:hAnsi="Arial Unicode"/>
          <w:b/>
          <w:i/>
          <w:sz w:val="20"/>
          <w:szCs w:val="20"/>
          <w:lang w:val="es-ES"/>
        </w:rPr>
        <w:t>6</w:t>
      </w:r>
      <w:r w:rsidR="00417ABB" w:rsidRPr="000C033D">
        <w:rPr>
          <w:rFonts w:ascii="Arial Unicode" w:hAnsi="Arial Unicode"/>
          <w:b/>
          <w:sz w:val="20"/>
          <w:szCs w:val="20"/>
          <w:lang w:val="af-ZA"/>
        </w:rPr>
        <w:t>/</w:t>
      </w:r>
      <w:r w:rsidR="00417ABB" w:rsidRPr="000C033D">
        <w:rPr>
          <w:rFonts w:ascii="Arial Unicode" w:hAnsi="Arial Unicode"/>
          <w:b/>
          <w:sz w:val="20"/>
          <w:szCs w:val="20"/>
          <w:lang w:val="hy-AM"/>
        </w:rPr>
        <w:t>1</w:t>
      </w:r>
      <w:r w:rsidR="00EE403C" w:rsidRPr="000D005F">
        <w:rPr>
          <w:rFonts w:ascii="Arial Unicode" w:hAnsi="Arial Unicode"/>
          <w:b/>
          <w:sz w:val="20"/>
          <w:szCs w:val="20"/>
          <w:lang w:val="es-ES"/>
        </w:rPr>
        <w:t>»</w:t>
      </w:r>
      <w:r w:rsidR="006B3E56" w:rsidRPr="000D005F">
        <w:rPr>
          <w:rFonts w:ascii="Arial Unicode" w:hAnsi="Arial Unicode"/>
          <w:sz w:val="20"/>
          <w:szCs w:val="20"/>
        </w:rPr>
        <w:t>не допускал и (или) не допустит</w:t>
      </w:r>
      <w:r w:rsidR="007D6F8E" w:rsidRPr="000D005F">
        <w:rPr>
          <w:rFonts w:ascii="Arial Unicode" w:hAnsi="Arial Unicode"/>
          <w:sz w:val="20"/>
          <w:szCs w:val="20"/>
          <w:lang w:val="hy-AM"/>
        </w:rPr>
        <w:t>недобросовестн</w:t>
      </w:r>
      <w:r w:rsidR="007D6F8E" w:rsidRPr="000D005F">
        <w:rPr>
          <w:rFonts w:ascii="Arial Unicode" w:hAnsi="Arial Unicode"/>
          <w:sz w:val="20"/>
          <w:szCs w:val="20"/>
        </w:rPr>
        <w:t>ой</w:t>
      </w:r>
      <w:r w:rsidR="007D6F8E" w:rsidRPr="000D005F">
        <w:rPr>
          <w:rFonts w:ascii="Arial Unicode" w:hAnsi="Arial Unicode"/>
          <w:sz w:val="20"/>
          <w:szCs w:val="20"/>
          <w:lang w:val="hy-AM"/>
        </w:rPr>
        <w:t xml:space="preserve"> конкуренци</w:t>
      </w:r>
      <w:r w:rsidR="007D6F8E" w:rsidRPr="000D005F">
        <w:rPr>
          <w:rFonts w:ascii="Arial Unicode" w:hAnsi="Arial Unicode"/>
          <w:sz w:val="20"/>
          <w:szCs w:val="20"/>
        </w:rPr>
        <w:t xml:space="preserve">и, </w:t>
      </w:r>
      <w:r w:rsidR="006B3E56" w:rsidRPr="000D005F">
        <w:rPr>
          <w:rFonts w:ascii="Arial Unicode" w:hAnsi="Arial Unicode"/>
          <w:sz w:val="20"/>
          <w:szCs w:val="20"/>
        </w:rPr>
        <w:t xml:space="preserve"> злоупотребления доминирующим положением и антиконкурентного соглашения,</w:t>
      </w:r>
    </w:p>
    <w:p w:rsidR="006B3E56" w:rsidRPr="000D005F" w:rsidRDefault="006B3E56" w:rsidP="00AC309E">
      <w:pPr>
        <w:pStyle w:val="aff3"/>
        <w:widowControl w:val="0"/>
        <w:numPr>
          <w:ilvl w:val="0"/>
          <w:numId w:val="36"/>
        </w:numPr>
        <w:tabs>
          <w:tab w:val="left" w:pos="567"/>
        </w:tabs>
        <w:spacing w:after="160"/>
        <w:jc w:val="both"/>
        <w:rPr>
          <w:rFonts w:ascii="Arial Unicode" w:hAnsi="Arial Unicode"/>
          <w:spacing w:val="-6"/>
          <w:sz w:val="20"/>
          <w:szCs w:val="20"/>
        </w:rPr>
      </w:pPr>
      <w:r w:rsidRPr="000D005F">
        <w:rPr>
          <w:rFonts w:ascii="Arial Unicode" w:hAnsi="Arial Unicode"/>
          <w:spacing w:val="-6"/>
          <w:sz w:val="20"/>
          <w:szCs w:val="20"/>
        </w:rPr>
        <w:t>отсутствует установленн</w:t>
      </w:r>
      <w:r w:rsidR="006D22CA" w:rsidRPr="000D005F">
        <w:rPr>
          <w:rFonts w:ascii="Arial Unicode" w:hAnsi="Arial Unicode"/>
          <w:spacing w:val="-6"/>
          <w:sz w:val="20"/>
          <w:szCs w:val="20"/>
        </w:rPr>
        <w:t>ый</w:t>
      </w:r>
      <w:r w:rsidRPr="000D005F">
        <w:rPr>
          <w:rFonts w:ascii="Arial Unicode" w:hAnsi="Arial Unicode"/>
          <w:spacing w:val="-6"/>
          <w:sz w:val="20"/>
          <w:szCs w:val="20"/>
        </w:rPr>
        <w:t xml:space="preserve"> приглашением на </w:t>
      </w:r>
      <w:r w:rsidR="00305944" w:rsidRPr="000D005F">
        <w:rPr>
          <w:rFonts w:ascii="Arial Unicode" w:hAnsi="Arial Unicode"/>
          <w:sz w:val="20"/>
          <w:szCs w:val="20"/>
        </w:rPr>
        <w:t>открытый конкурс</w:t>
      </w:r>
      <w:r w:rsidR="006D22CA" w:rsidRPr="000D005F">
        <w:rPr>
          <w:rFonts w:ascii="Arial Unicode" w:hAnsi="Arial Unicode"/>
          <w:spacing w:val="-6"/>
          <w:sz w:val="20"/>
          <w:szCs w:val="20"/>
        </w:rPr>
        <w:t>случай</w:t>
      </w:r>
      <w:r w:rsidRPr="000D005F">
        <w:rPr>
          <w:rFonts w:ascii="Arial Unicode" w:hAnsi="Arial Unicode"/>
          <w:sz w:val="20"/>
          <w:szCs w:val="20"/>
        </w:rPr>
        <w:t>одновременного</w:t>
      </w:r>
    </w:p>
    <w:p w:rsidR="006B3E56" w:rsidRPr="000D005F" w:rsidRDefault="006B3E56" w:rsidP="00B46D58">
      <w:pPr>
        <w:pStyle w:val="a3"/>
        <w:widowControl w:val="0"/>
        <w:spacing w:line="240" w:lineRule="auto"/>
        <w:ind w:firstLine="0"/>
        <w:jc w:val="left"/>
        <w:rPr>
          <w:rFonts w:ascii="Arial Unicode" w:hAnsi="Arial Unicode"/>
          <w:i w:val="0"/>
        </w:rPr>
      </w:pPr>
      <w:r w:rsidRPr="000D005F">
        <w:rPr>
          <w:rFonts w:ascii="Arial Unicode" w:hAnsi="Arial Unicode"/>
          <w:i w:val="0"/>
        </w:rPr>
        <w:t>участия взаимосвязанных с ________________ лиц и (или) учрежденных__________</w:t>
      </w:r>
    </w:p>
    <w:p w:rsidR="006B3E56" w:rsidRPr="000D005F" w:rsidRDefault="006B3E56" w:rsidP="00B46D58">
      <w:pPr>
        <w:widowControl w:val="0"/>
        <w:tabs>
          <w:tab w:val="left" w:pos="7938"/>
        </w:tabs>
        <w:ind w:left="3119"/>
        <w:jc w:val="both"/>
        <w:rPr>
          <w:rFonts w:ascii="Arial Unicode" w:hAnsi="Arial Unicode"/>
          <w:sz w:val="20"/>
          <w:szCs w:val="20"/>
        </w:rPr>
      </w:pPr>
      <w:r w:rsidRPr="000D005F">
        <w:rPr>
          <w:rFonts w:ascii="Arial Unicode" w:hAnsi="Arial Unicode"/>
          <w:sz w:val="20"/>
          <w:szCs w:val="20"/>
        </w:rPr>
        <w:lastRenderedPageBreak/>
        <w:t>наименование участника</w:t>
      </w:r>
      <w:r w:rsidRPr="000D005F">
        <w:rPr>
          <w:rFonts w:ascii="Arial Unicode" w:hAnsi="Arial Unicode"/>
          <w:sz w:val="20"/>
          <w:szCs w:val="20"/>
        </w:rPr>
        <w:tab/>
        <w:t>наименование</w:t>
      </w:r>
    </w:p>
    <w:p w:rsidR="006B3E56" w:rsidRPr="000D005F" w:rsidRDefault="006B3E56" w:rsidP="00B46D58">
      <w:pPr>
        <w:widowControl w:val="0"/>
        <w:tabs>
          <w:tab w:val="left" w:pos="7938"/>
        </w:tabs>
        <w:spacing w:after="160"/>
        <w:ind w:left="8080"/>
        <w:jc w:val="both"/>
        <w:rPr>
          <w:rFonts w:ascii="Arial Unicode" w:hAnsi="Arial Unicode" w:cs="Arial"/>
          <w:sz w:val="20"/>
          <w:szCs w:val="20"/>
        </w:rPr>
      </w:pPr>
      <w:r w:rsidRPr="000D005F">
        <w:rPr>
          <w:rFonts w:ascii="Arial Unicode" w:hAnsi="Arial Unicode"/>
          <w:sz w:val="20"/>
          <w:szCs w:val="20"/>
        </w:rPr>
        <w:t>участника</w:t>
      </w:r>
    </w:p>
    <w:p w:rsidR="006B3E56" w:rsidRPr="000D005F" w:rsidRDefault="006B3E56" w:rsidP="00B46D58">
      <w:pPr>
        <w:widowControl w:val="0"/>
        <w:jc w:val="both"/>
        <w:rPr>
          <w:rFonts w:ascii="Arial Unicode" w:hAnsi="Arial Unicode"/>
          <w:sz w:val="20"/>
          <w:szCs w:val="20"/>
          <w:u w:val="single"/>
        </w:rPr>
      </w:pPr>
      <w:r w:rsidRPr="000D005F">
        <w:rPr>
          <w:rFonts w:ascii="Arial Unicode" w:hAnsi="Arial Unicode"/>
          <w:sz w:val="20"/>
          <w:szCs w:val="20"/>
        </w:rPr>
        <w:t>организаций, либо организаций, имеющих принадлежащую ____________________</w:t>
      </w:r>
    </w:p>
    <w:p w:rsidR="006B3E56" w:rsidRPr="000D005F" w:rsidRDefault="006B3E56" w:rsidP="00B46D58">
      <w:pPr>
        <w:widowControl w:val="0"/>
        <w:spacing w:after="160"/>
        <w:ind w:left="7088"/>
        <w:jc w:val="both"/>
        <w:rPr>
          <w:rFonts w:ascii="Arial Unicode" w:hAnsi="Arial Unicode"/>
          <w:sz w:val="20"/>
          <w:szCs w:val="20"/>
        </w:rPr>
      </w:pPr>
      <w:r w:rsidRPr="000D005F">
        <w:rPr>
          <w:rFonts w:ascii="Arial Unicode" w:hAnsi="Arial Unicode"/>
          <w:sz w:val="20"/>
          <w:szCs w:val="20"/>
          <w:vertAlign w:val="superscript"/>
        </w:rPr>
        <w:t>наименование участника</w:t>
      </w:r>
    </w:p>
    <w:p w:rsidR="006B3E56" w:rsidRPr="000D005F" w:rsidRDefault="006B3E56" w:rsidP="00B46D58">
      <w:pPr>
        <w:widowControl w:val="0"/>
        <w:spacing w:after="160"/>
        <w:jc w:val="both"/>
        <w:rPr>
          <w:ins w:id="9" w:author="Inesa Kocharyan" w:date="2021-09-01T12:02:00Z"/>
          <w:rFonts w:ascii="Arial Unicode" w:hAnsi="Arial Unicode"/>
          <w:sz w:val="20"/>
          <w:szCs w:val="20"/>
        </w:rPr>
      </w:pPr>
      <w:r w:rsidRPr="000D005F">
        <w:rPr>
          <w:rFonts w:ascii="Arial Unicode" w:hAnsi="Arial Unicode"/>
          <w:sz w:val="20"/>
          <w:szCs w:val="20"/>
        </w:rPr>
        <w:t>долю (пай) в размере более пятидесяти процентов</w:t>
      </w:r>
      <w:r w:rsidR="002E361E" w:rsidRPr="000D005F">
        <w:rPr>
          <w:rFonts w:ascii="Arial Unicode" w:hAnsi="Arial Unicode"/>
          <w:sz w:val="20"/>
          <w:szCs w:val="20"/>
        </w:rPr>
        <w:t>.</w:t>
      </w:r>
    </w:p>
    <w:p w:rsidR="002E361E" w:rsidRPr="000D005F" w:rsidRDefault="002E361E" w:rsidP="002E361E">
      <w:pPr>
        <w:widowControl w:val="0"/>
        <w:spacing w:after="160"/>
        <w:jc w:val="both"/>
        <w:rPr>
          <w:rFonts w:ascii="Arial Unicode" w:hAnsi="Arial Unicode"/>
          <w:sz w:val="20"/>
          <w:szCs w:val="20"/>
          <w:lang w:val="hy-AM"/>
        </w:rPr>
      </w:pPr>
      <w:r w:rsidRPr="000D005F">
        <w:rPr>
          <w:rFonts w:ascii="Arial Unicode" w:hAnsi="Arial Unicode"/>
          <w:sz w:val="20"/>
          <w:szCs w:val="20"/>
        </w:rPr>
        <w:t>Ниже    --------------------------------------------</w:t>
      </w:r>
      <w:r w:rsidR="00BD438D" w:rsidRPr="000D005F">
        <w:rPr>
          <w:rFonts w:ascii="Arial Unicode" w:hAnsi="Arial Unicode"/>
          <w:sz w:val="20"/>
          <w:szCs w:val="20"/>
        </w:rPr>
        <w:t>---------------------представляет ссылку на сайт,</w:t>
      </w:r>
    </w:p>
    <w:p w:rsidR="002E361E" w:rsidRPr="000D005F" w:rsidRDefault="00BD438D" w:rsidP="002E361E">
      <w:pPr>
        <w:widowControl w:val="0"/>
        <w:spacing w:after="160"/>
        <w:ind w:left="3686"/>
        <w:jc w:val="both"/>
        <w:rPr>
          <w:rFonts w:ascii="Arial Unicode" w:hAnsi="Arial Unicode"/>
          <w:sz w:val="20"/>
          <w:szCs w:val="20"/>
        </w:rPr>
      </w:pPr>
      <w:r w:rsidRPr="000D005F">
        <w:rPr>
          <w:rFonts w:ascii="Arial Unicode" w:hAnsi="Arial Unicode"/>
          <w:sz w:val="20"/>
          <w:szCs w:val="20"/>
          <w:vertAlign w:val="superscript"/>
        </w:rPr>
        <w:t>наименование участника</w:t>
      </w:r>
    </w:p>
    <w:p w:rsidR="006B3E56" w:rsidRPr="000D005F" w:rsidRDefault="00687D28" w:rsidP="00BD438D">
      <w:pPr>
        <w:widowControl w:val="0"/>
        <w:spacing w:after="160"/>
        <w:jc w:val="both"/>
        <w:rPr>
          <w:rFonts w:ascii="Arial Unicode" w:hAnsi="Arial Unicode" w:cs="Sylfaen"/>
          <w:sz w:val="20"/>
          <w:szCs w:val="20"/>
          <w:lang w:val="hy-AM"/>
        </w:rPr>
      </w:pPr>
      <w:r w:rsidRPr="000D005F">
        <w:rPr>
          <w:rFonts w:ascii="Arial Unicode" w:hAnsi="Arial Unicode"/>
          <w:sz w:val="20"/>
          <w:szCs w:val="20"/>
        </w:rPr>
        <w:t xml:space="preserve">содержащий информацию о реальных бенефициарах </w:t>
      </w:r>
      <w:r w:rsidR="002E361E" w:rsidRPr="000D005F">
        <w:rPr>
          <w:rFonts w:ascii="Arial Unicode" w:hAnsi="Arial Unicode"/>
          <w:sz w:val="20"/>
          <w:szCs w:val="20"/>
        </w:rPr>
        <w:t>-------------</w:t>
      </w:r>
      <w:r w:rsidR="00BD438D" w:rsidRPr="000D005F">
        <w:rPr>
          <w:rFonts w:ascii="Arial Unicode" w:hAnsi="Arial Unicode"/>
          <w:sz w:val="20"/>
          <w:szCs w:val="20"/>
        </w:rPr>
        <w:t>---------------------------</w:t>
      </w:r>
      <w:r w:rsidR="006B3E56" w:rsidRPr="000D005F">
        <w:rPr>
          <w:rStyle w:val="af6"/>
          <w:rFonts w:ascii="Arial Unicode" w:hAnsi="Arial Unicode"/>
          <w:sz w:val="20"/>
          <w:szCs w:val="20"/>
        </w:rPr>
        <w:footnoteReference w:customMarkFollows="1" w:id="17"/>
        <w:t>**</w:t>
      </w:r>
      <w:r w:rsidR="00BD438D" w:rsidRPr="000D005F">
        <w:rPr>
          <w:rFonts w:ascii="Arial Unicode" w:hAnsi="Arial Unicode"/>
          <w:sz w:val="20"/>
          <w:szCs w:val="20"/>
          <w:lang w:val="hy-AM"/>
        </w:rPr>
        <w:t>.</w:t>
      </w:r>
    </w:p>
    <w:p w:rsidR="00110534" w:rsidRPr="000D005F" w:rsidRDefault="00110534" w:rsidP="00B46D58">
      <w:pPr>
        <w:jc w:val="both"/>
        <w:rPr>
          <w:rFonts w:ascii="Arial Unicode" w:hAnsi="Arial Unicode"/>
          <w:sz w:val="20"/>
          <w:szCs w:val="20"/>
        </w:rPr>
      </w:pPr>
    </w:p>
    <w:p w:rsidR="006B3E56" w:rsidRPr="000D005F" w:rsidRDefault="004B73B1" w:rsidP="00EA7414">
      <w:pPr>
        <w:pStyle w:val="HTML"/>
        <w:shd w:val="clear" w:color="auto" w:fill="F8F9FA"/>
        <w:contextualSpacing/>
        <w:rPr>
          <w:rFonts w:ascii="Arial Unicode" w:hAnsi="Arial Unicode"/>
          <w:lang w:val="ru-RU"/>
        </w:rPr>
      </w:pPr>
      <w:r w:rsidRPr="000D005F">
        <w:rPr>
          <w:rFonts w:ascii="Arial Unicode" w:hAnsi="Arial Unicode"/>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0D005F">
        <w:rPr>
          <w:rFonts w:ascii="Arial Unicode" w:hAnsi="Arial Unicode"/>
          <w:lang w:val="ru-RU"/>
        </w:rPr>
        <w:t>.</w:t>
      </w:r>
      <w:r w:rsidR="002B05FA" w:rsidRPr="000D005F">
        <w:rPr>
          <w:rFonts w:ascii="Arial Unicode" w:hAnsi="Arial Unicode"/>
          <w:lang w:val="ru-RU"/>
        </w:rPr>
        <w:footnoteReference w:customMarkFollows="1" w:id="18"/>
        <w:t>***</w:t>
      </w:r>
    </w:p>
    <w:p w:rsidR="00E333E5" w:rsidRPr="000D005F" w:rsidDel="001F3245" w:rsidRDefault="00E333E5" w:rsidP="00EA7414">
      <w:pPr>
        <w:ind w:firstLine="708"/>
        <w:contextualSpacing/>
        <w:jc w:val="both"/>
        <w:rPr>
          <w:del w:id="11" w:author="Inesa Kocharyan" w:date="2024-02-09T14:46:00Z"/>
          <w:rFonts w:ascii="Arial Unicode" w:hAnsi="Arial Unicode"/>
          <w:sz w:val="20"/>
          <w:szCs w:val="20"/>
        </w:rPr>
      </w:pPr>
    </w:p>
    <w:p w:rsidR="00F855BB" w:rsidRPr="000D005F" w:rsidDel="001F3245" w:rsidRDefault="00F855BB" w:rsidP="00B46D58">
      <w:pPr>
        <w:tabs>
          <w:tab w:val="left" w:pos="7371"/>
        </w:tabs>
        <w:spacing w:after="160"/>
        <w:ind w:left="3544" w:firstLine="3"/>
        <w:jc w:val="both"/>
        <w:rPr>
          <w:del w:id="12" w:author="Inesa Kocharyan" w:date="2024-02-09T14:50:00Z"/>
          <w:rFonts w:ascii="Arial Unicode" w:hAnsi="Arial Unicode"/>
          <w:sz w:val="20"/>
          <w:szCs w:val="20"/>
          <w:lang w:val="hy-AM"/>
        </w:rPr>
      </w:pPr>
    </w:p>
    <w:p w:rsidR="00F855BB" w:rsidRPr="000D005F" w:rsidRDefault="00F855BB" w:rsidP="00B46D58">
      <w:pPr>
        <w:tabs>
          <w:tab w:val="left" w:pos="7371"/>
        </w:tabs>
        <w:spacing w:after="160"/>
        <w:ind w:left="3544" w:firstLine="3"/>
        <w:jc w:val="both"/>
        <w:rPr>
          <w:rFonts w:ascii="Arial Unicode" w:hAnsi="Arial Unicode"/>
          <w:sz w:val="20"/>
          <w:szCs w:val="20"/>
          <w:lang w:val="hy-AM"/>
        </w:rPr>
      </w:pPr>
    </w:p>
    <w:p w:rsidR="006B3E56" w:rsidRPr="000D005F" w:rsidRDefault="006B3E56" w:rsidP="00B46D58">
      <w:pPr>
        <w:tabs>
          <w:tab w:val="left" w:pos="7371"/>
        </w:tabs>
        <w:spacing w:after="160"/>
        <w:ind w:left="3544" w:firstLine="3"/>
        <w:jc w:val="both"/>
        <w:rPr>
          <w:rFonts w:ascii="Arial Unicode" w:hAnsi="Arial Unicode"/>
          <w:sz w:val="20"/>
          <w:szCs w:val="20"/>
        </w:rPr>
      </w:pPr>
    </w:p>
    <w:p w:rsidR="006B3E56" w:rsidRPr="000D005F" w:rsidRDefault="006B3E56" w:rsidP="00B46D58">
      <w:pPr>
        <w:tabs>
          <w:tab w:val="left" w:pos="7371"/>
        </w:tabs>
        <w:spacing w:after="160"/>
        <w:ind w:left="3544" w:firstLine="3"/>
        <w:jc w:val="both"/>
        <w:rPr>
          <w:rFonts w:ascii="Arial Unicode" w:hAnsi="Arial Unicode"/>
          <w:sz w:val="20"/>
          <w:szCs w:val="20"/>
        </w:rPr>
      </w:pPr>
    </w:p>
    <w:p w:rsidR="00374F4A" w:rsidRPr="000D005F" w:rsidRDefault="00374F4A" w:rsidP="00B46D58">
      <w:pPr>
        <w:jc w:val="both"/>
        <w:rPr>
          <w:rFonts w:ascii="Arial Unicode" w:hAnsi="Arial Unicode"/>
          <w:sz w:val="20"/>
          <w:szCs w:val="20"/>
        </w:rPr>
      </w:pPr>
      <w:r w:rsidRPr="000D005F">
        <w:rPr>
          <w:rFonts w:ascii="Arial Unicode" w:hAnsi="Arial Unicode"/>
          <w:sz w:val="20"/>
          <w:szCs w:val="20"/>
        </w:rPr>
        <w:t>_______________________________________________</w:t>
      </w:r>
      <w:r w:rsidRPr="000D005F">
        <w:rPr>
          <w:rFonts w:ascii="Arial Unicode" w:hAnsi="Arial Unicode"/>
          <w:sz w:val="20"/>
          <w:szCs w:val="20"/>
        </w:rPr>
        <w:tab/>
        <w:t>_____________________</w:t>
      </w:r>
    </w:p>
    <w:p w:rsidR="00374F4A" w:rsidRPr="000D005F" w:rsidRDefault="00374F4A" w:rsidP="00B46D58">
      <w:pPr>
        <w:tabs>
          <w:tab w:val="left" w:pos="7230"/>
        </w:tabs>
        <w:ind w:left="851"/>
        <w:jc w:val="both"/>
        <w:rPr>
          <w:rFonts w:ascii="Arial Unicode" w:hAnsi="Arial Unicode"/>
          <w:sz w:val="20"/>
          <w:szCs w:val="20"/>
        </w:rPr>
      </w:pPr>
      <w:r w:rsidRPr="000D005F">
        <w:rPr>
          <w:rFonts w:ascii="Arial Unicode" w:hAnsi="Arial Unicode"/>
          <w:sz w:val="20"/>
          <w:szCs w:val="20"/>
        </w:rPr>
        <w:t>наименование участника (должность,</w:t>
      </w:r>
      <w:r w:rsidRPr="000D005F">
        <w:rPr>
          <w:rFonts w:ascii="Arial Unicode" w:hAnsi="Arial Unicode"/>
          <w:sz w:val="20"/>
          <w:szCs w:val="20"/>
        </w:rPr>
        <w:tab/>
        <w:t>подпись)</w:t>
      </w:r>
    </w:p>
    <w:p w:rsidR="00374F4A" w:rsidRPr="000D005F" w:rsidRDefault="00374F4A" w:rsidP="00B46D58">
      <w:pPr>
        <w:spacing w:after="160"/>
        <w:ind w:left="1134"/>
        <w:jc w:val="both"/>
        <w:rPr>
          <w:rFonts w:ascii="Arial Unicode" w:hAnsi="Arial Unicode"/>
          <w:sz w:val="20"/>
          <w:szCs w:val="20"/>
        </w:rPr>
      </w:pPr>
      <w:r w:rsidRPr="000D005F">
        <w:rPr>
          <w:rFonts w:ascii="Arial Unicode" w:hAnsi="Arial Unicode"/>
          <w:sz w:val="20"/>
          <w:szCs w:val="20"/>
        </w:rPr>
        <w:t>имя, фамилия руководителя)</w:t>
      </w:r>
    </w:p>
    <w:p w:rsidR="0094684E" w:rsidRPr="000D005F" w:rsidRDefault="00B2572B" w:rsidP="00B46D58">
      <w:pPr>
        <w:widowControl w:val="0"/>
        <w:spacing w:after="160"/>
        <w:jc w:val="right"/>
        <w:rPr>
          <w:rFonts w:ascii="Arial Unicode" w:hAnsi="Arial Unicode"/>
          <w:b/>
          <w:sz w:val="20"/>
          <w:szCs w:val="20"/>
        </w:rPr>
      </w:pPr>
      <w:r w:rsidRPr="000D005F">
        <w:rPr>
          <w:rFonts w:ascii="Arial Unicode" w:hAnsi="Arial Unicode"/>
          <w:sz w:val="20"/>
          <w:szCs w:val="20"/>
        </w:rPr>
        <w:t>М. П.</w:t>
      </w:r>
    </w:p>
    <w:p w:rsidR="00123294" w:rsidRPr="000D005F" w:rsidRDefault="00123294" w:rsidP="00B46D58">
      <w:pPr>
        <w:rPr>
          <w:rFonts w:ascii="Arial Unicode" w:hAnsi="Arial Unicode"/>
          <w:b/>
          <w:sz w:val="20"/>
          <w:szCs w:val="20"/>
        </w:rPr>
      </w:pPr>
      <w:r w:rsidRPr="000D005F">
        <w:rPr>
          <w:rFonts w:ascii="Arial Unicode" w:hAnsi="Arial Unicode"/>
          <w:b/>
          <w:sz w:val="20"/>
          <w:szCs w:val="20"/>
        </w:rPr>
        <w:br w:type="page"/>
      </w:r>
    </w:p>
    <w:p w:rsidR="00B048B2" w:rsidRPr="000D005F" w:rsidRDefault="00B048B2" w:rsidP="00B46D58">
      <w:pPr>
        <w:rPr>
          <w:rFonts w:ascii="Arial Unicode" w:hAnsi="Arial Unicode"/>
          <w:b/>
          <w:sz w:val="20"/>
          <w:szCs w:val="20"/>
        </w:rPr>
      </w:pPr>
    </w:p>
    <w:p w:rsidR="00D043C1" w:rsidRPr="000D005F" w:rsidRDefault="00D043C1" w:rsidP="00D043C1">
      <w:pPr>
        <w:pStyle w:val="3"/>
        <w:keepNext w:val="0"/>
        <w:widowControl w:val="0"/>
        <w:spacing w:after="160" w:line="240" w:lineRule="auto"/>
        <w:ind w:firstLine="567"/>
        <w:jc w:val="right"/>
        <w:rPr>
          <w:rFonts w:ascii="Arial Unicode" w:hAnsi="Arial Unicode" w:cs="Arial"/>
          <w:b/>
          <w:i w:val="0"/>
        </w:rPr>
      </w:pPr>
      <w:r w:rsidRPr="000D005F">
        <w:rPr>
          <w:rFonts w:ascii="Arial Unicode" w:hAnsi="Arial Unicode"/>
          <w:b/>
          <w:i w:val="0"/>
        </w:rPr>
        <w:t>Приложение № 1</w:t>
      </w:r>
      <w:r w:rsidR="00236B98" w:rsidRPr="000D005F">
        <w:rPr>
          <w:rFonts w:ascii="Arial Unicode" w:hAnsi="Arial Unicode"/>
          <w:b/>
          <w:i w:val="0"/>
        </w:rPr>
        <w:t>.</w:t>
      </w:r>
      <w:r w:rsidRPr="000D005F">
        <w:rPr>
          <w:rFonts w:ascii="Arial Unicode" w:hAnsi="Arial Unicode"/>
          <w:b/>
          <w:i w:val="0"/>
        </w:rPr>
        <w:t>1</w:t>
      </w:r>
    </w:p>
    <w:p w:rsidR="00EE403C" w:rsidRPr="000D005F" w:rsidDel="001C3740" w:rsidRDefault="00EE403C" w:rsidP="00EE403C">
      <w:pPr>
        <w:pStyle w:val="31"/>
        <w:widowControl w:val="0"/>
        <w:spacing w:after="160" w:line="240" w:lineRule="auto"/>
        <w:jc w:val="right"/>
        <w:rPr>
          <w:del w:id="13" w:author="Inesa Kocharyan" w:date="2024-02-09T14:51:00Z"/>
          <w:rFonts w:ascii="Arial Unicode" w:hAnsi="Arial Unicode"/>
          <w:b/>
        </w:rPr>
      </w:pPr>
      <w:r w:rsidRPr="000D005F">
        <w:rPr>
          <w:rFonts w:ascii="Arial Unicode" w:hAnsi="Arial Unicode"/>
          <w:b/>
        </w:rPr>
        <w:t>к Приглашению на рейтинг конкурс</w:t>
      </w:r>
      <w:r w:rsidRPr="000D005F">
        <w:rPr>
          <w:rFonts w:ascii="Arial Unicode" w:hAnsi="Arial Unicode" w:cs="Arial"/>
          <w:b/>
        </w:rPr>
        <w:br/>
      </w:r>
      <w:r w:rsidRPr="000D005F">
        <w:rPr>
          <w:rFonts w:ascii="Arial Unicode" w:hAnsi="Arial Unicode"/>
          <w:b/>
        </w:rPr>
        <w:t xml:space="preserve">под кодом </w:t>
      </w:r>
      <w:r w:rsidRPr="000D005F">
        <w:rPr>
          <w:rFonts w:ascii="Arial Unicode" w:hAnsi="Arial Unicode"/>
          <w:b/>
          <w:lang w:val="es-ES"/>
        </w:rPr>
        <w:t>«</w:t>
      </w:r>
      <w:r w:rsidR="00417ABB" w:rsidRPr="00417ABB">
        <w:rPr>
          <w:rFonts w:ascii="Arial Unicode" w:eastAsia="Calibri" w:hAnsi="Arial Unicode"/>
          <w:b/>
          <w:lang w:val="af-ZA"/>
        </w:rPr>
        <w:t xml:space="preserve"> </w:t>
      </w:r>
      <w:r w:rsidR="004B1D72">
        <w:rPr>
          <w:rFonts w:ascii="Arial Unicode" w:eastAsia="Calibri" w:hAnsi="Arial Unicode"/>
          <w:b/>
          <w:lang w:val="af-ZA"/>
        </w:rPr>
        <w:t>ՇՄԱՀ</w:t>
      </w:r>
      <w:r w:rsidR="00417ABB" w:rsidRPr="000C033D">
        <w:rPr>
          <w:rFonts w:ascii="Arial Unicode" w:eastAsia="Calibri" w:hAnsi="Arial Unicode"/>
          <w:b/>
          <w:lang w:val="af-ZA"/>
        </w:rPr>
        <w:t>1ՀԴ-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Pr="000D005F">
        <w:rPr>
          <w:rFonts w:ascii="Arial Unicode" w:hAnsi="Arial Unicode"/>
          <w:b/>
          <w:lang w:val="es-ES"/>
        </w:rPr>
        <w:t>»</w:t>
      </w:r>
    </w:p>
    <w:p w:rsidR="00D043C1" w:rsidRPr="000D005F" w:rsidDel="001C3740" w:rsidRDefault="00D043C1" w:rsidP="00D043C1">
      <w:pPr>
        <w:widowControl w:val="0"/>
        <w:spacing w:after="160"/>
        <w:ind w:left="567" w:right="565"/>
        <w:jc w:val="center"/>
        <w:rPr>
          <w:del w:id="14" w:author="Inesa Kocharyan" w:date="2024-02-09T14:51:00Z"/>
          <w:rFonts w:ascii="Arial Unicode" w:hAnsi="Arial Unicode"/>
          <w:b/>
          <w:sz w:val="20"/>
          <w:szCs w:val="20"/>
        </w:rPr>
      </w:pPr>
    </w:p>
    <w:p w:rsidR="004B73B1" w:rsidRPr="000D005F" w:rsidRDefault="004B73B1" w:rsidP="004B73B1">
      <w:pPr>
        <w:widowControl w:val="0"/>
        <w:spacing w:after="160"/>
        <w:ind w:left="567" w:right="565"/>
        <w:jc w:val="center"/>
        <w:rPr>
          <w:rFonts w:ascii="Arial Unicode" w:hAnsi="Arial Unicode"/>
          <w:b/>
          <w:sz w:val="20"/>
          <w:szCs w:val="20"/>
          <w:lang w:val="hy-AM"/>
        </w:rPr>
      </w:pPr>
      <w:r w:rsidRPr="000D005F">
        <w:rPr>
          <w:rFonts w:ascii="Arial Unicode" w:hAnsi="Arial Unicode"/>
          <w:b/>
          <w:sz w:val="20"/>
          <w:szCs w:val="20"/>
        </w:rPr>
        <w:t>ЗАВЕРЕНИЕ</w:t>
      </w:r>
    </w:p>
    <w:p w:rsidR="00D043C1" w:rsidRPr="000D005F" w:rsidRDefault="004B73B1" w:rsidP="00D043C1">
      <w:pPr>
        <w:pStyle w:val="3"/>
        <w:keepNext w:val="0"/>
        <w:widowControl w:val="0"/>
        <w:spacing w:after="160" w:line="240" w:lineRule="auto"/>
        <w:ind w:left="567" w:right="565"/>
        <w:rPr>
          <w:rFonts w:ascii="Arial Unicode" w:hAnsi="Arial Unicode"/>
          <w:b/>
          <w:i w:val="0"/>
        </w:rPr>
      </w:pPr>
      <w:r w:rsidRPr="000D005F">
        <w:rPr>
          <w:rFonts w:ascii="Arial Unicode" w:hAnsi="Arial Unicode"/>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B81A8E" w:rsidRPr="000D005F" w:rsidRDefault="00B81A8E" w:rsidP="00B81A8E">
      <w:pPr>
        <w:rPr>
          <w:rFonts w:ascii="Arial Unicode" w:hAnsi="Arial Unicode"/>
          <w:sz w:val="20"/>
          <w:szCs w:val="20"/>
        </w:rPr>
      </w:pPr>
    </w:p>
    <w:p w:rsidR="00B81A8E" w:rsidRPr="000D005F" w:rsidRDefault="00B81A8E" w:rsidP="00B81A8E">
      <w:pPr>
        <w:rPr>
          <w:rFonts w:ascii="Arial Unicode" w:hAnsi="Arial Unicode"/>
          <w:sz w:val="20"/>
          <w:szCs w:val="20"/>
        </w:rPr>
      </w:pPr>
    </w:p>
    <w:p w:rsidR="00EA7414" w:rsidRPr="000D005F" w:rsidRDefault="00D043C1" w:rsidP="00BE1C19">
      <w:pPr>
        <w:widowControl w:val="0"/>
        <w:spacing w:after="120"/>
        <w:jc w:val="both"/>
        <w:rPr>
          <w:rFonts w:ascii="Arial Unicode" w:hAnsi="Arial Unicode"/>
          <w:sz w:val="20"/>
          <w:szCs w:val="20"/>
        </w:rPr>
      </w:pPr>
      <w:r w:rsidRPr="000D005F">
        <w:rPr>
          <w:rFonts w:ascii="Arial Unicode" w:hAnsi="Arial Unicode"/>
          <w:sz w:val="20"/>
          <w:szCs w:val="20"/>
        </w:rPr>
        <w:t>_____________________________</w:t>
      </w:r>
      <w:r w:rsidR="00EA7414" w:rsidRPr="000D005F">
        <w:rPr>
          <w:rFonts w:ascii="Arial Unicode" w:hAnsi="Arial Unicode"/>
          <w:sz w:val="20"/>
          <w:szCs w:val="20"/>
        </w:rPr>
        <w:t>_______________________________________</w:t>
      </w:r>
    </w:p>
    <w:p w:rsidR="00D043C1" w:rsidRPr="000D005F" w:rsidRDefault="00D043C1" w:rsidP="00BE1C19">
      <w:pPr>
        <w:widowControl w:val="0"/>
        <w:spacing w:after="120"/>
        <w:jc w:val="both"/>
        <w:rPr>
          <w:rFonts w:ascii="Arial Unicode" w:hAnsi="Arial Unicode" w:cs="Arial"/>
          <w:sz w:val="20"/>
          <w:szCs w:val="20"/>
          <w:u w:val="single"/>
        </w:rPr>
      </w:pPr>
      <w:r w:rsidRPr="000D005F">
        <w:rPr>
          <w:rFonts w:ascii="Arial Unicode" w:hAnsi="Arial Unicode"/>
          <w:sz w:val="20"/>
          <w:szCs w:val="20"/>
        </w:rPr>
        <w:t>наименование участника</w:t>
      </w:r>
    </w:p>
    <w:p w:rsidR="00EA7414" w:rsidRPr="000D005F" w:rsidRDefault="00EA7414" w:rsidP="00D043C1">
      <w:pPr>
        <w:widowControl w:val="0"/>
        <w:spacing w:after="160"/>
        <w:jc w:val="both"/>
        <w:rPr>
          <w:rFonts w:ascii="Arial Unicode" w:hAnsi="Arial Unicode"/>
          <w:sz w:val="20"/>
          <w:szCs w:val="20"/>
        </w:rPr>
      </w:pPr>
    </w:p>
    <w:p w:rsidR="00F57B4B" w:rsidRPr="000D005F" w:rsidRDefault="00BE1C19" w:rsidP="00F57B4B">
      <w:pPr>
        <w:pStyle w:val="HTML"/>
        <w:shd w:val="clear" w:color="auto" w:fill="F8F9FA"/>
        <w:spacing w:line="540" w:lineRule="atLeast"/>
        <w:jc w:val="both"/>
        <w:rPr>
          <w:rFonts w:ascii="Arial Unicode" w:hAnsi="Arial Unicode"/>
          <w:lang w:val="ru-RU"/>
        </w:rPr>
      </w:pPr>
      <w:r w:rsidRPr="000D005F">
        <w:rPr>
          <w:rFonts w:ascii="Arial Unicode" w:hAnsi="Arial Unicode"/>
          <w:lang w:val="ru-RU"/>
        </w:rPr>
        <w:t xml:space="preserve">заверяет, что в случае признания отобранным участником в </w:t>
      </w:r>
      <w:r w:rsidR="00D043C1" w:rsidRPr="000D005F">
        <w:rPr>
          <w:rFonts w:ascii="Arial Unicode" w:hAnsi="Arial Unicode"/>
          <w:lang w:val="ru-RU"/>
        </w:rPr>
        <w:t xml:space="preserve">рамках открытого конкурса под кодом </w:t>
      </w:r>
      <w:r w:rsidR="00F57B4B" w:rsidRPr="000D005F">
        <w:rPr>
          <w:rFonts w:ascii="Arial Unicode" w:hAnsi="Arial Unicode"/>
          <w:b/>
          <w:lang w:val="es-ES"/>
        </w:rPr>
        <w:t>«</w:t>
      </w:r>
      <w:r w:rsidR="00417ABB" w:rsidRPr="00417ABB">
        <w:rPr>
          <w:rFonts w:ascii="Arial Unicode" w:eastAsia="Calibri" w:hAnsi="Arial Unicode"/>
          <w:b/>
          <w:lang w:val="af-ZA"/>
        </w:rPr>
        <w:t xml:space="preserve"> </w:t>
      </w:r>
      <w:r w:rsidR="004B1D72">
        <w:rPr>
          <w:rFonts w:ascii="Arial Unicode" w:eastAsia="Calibri" w:hAnsi="Arial Unicode"/>
          <w:b/>
          <w:lang w:val="af-ZA"/>
        </w:rPr>
        <w:t>ՇՄԱՀ</w:t>
      </w:r>
      <w:r w:rsidR="00417ABB" w:rsidRPr="000C033D">
        <w:rPr>
          <w:rFonts w:ascii="Arial Unicode" w:eastAsia="Calibri" w:hAnsi="Arial Unicode"/>
          <w:b/>
          <w:lang w:val="af-ZA"/>
        </w:rPr>
        <w:t>1ՀԴ-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00F57B4B" w:rsidRPr="000D005F">
        <w:rPr>
          <w:rFonts w:ascii="Arial Unicode" w:hAnsi="Arial Unicode"/>
          <w:b/>
          <w:lang w:val="es-ES"/>
        </w:rPr>
        <w:t>»</w:t>
      </w:r>
      <w:r w:rsidR="00F57B4B" w:rsidRPr="000D005F">
        <w:rPr>
          <w:rFonts w:ascii="Arial Unicode" w:hAnsi="Arial Unicode"/>
          <w:lang w:val="ru-RU"/>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
    <w:p w:rsidR="00F57B4B" w:rsidRPr="000D005F" w:rsidDel="001C3740" w:rsidRDefault="00F57B4B" w:rsidP="00F57B4B">
      <w:pPr>
        <w:pStyle w:val="31"/>
        <w:widowControl w:val="0"/>
        <w:spacing w:after="160" w:line="240" w:lineRule="auto"/>
        <w:rPr>
          <w:del w:id="15" w:author="Inesa Kocharyan" w:date="2024-02-09T14:51:00Z"/>
          <w:rFonts w:ascii="Arial Unicode" w:hAnsi="Arial Unicode"/>
          <w:b/>
        </w:rPr>
      </w:pPr>
    </w:p>
    <w:p w:rsidR="00D043C1" w:rsidRPr="000D005F" w:rsidRDefault="00D043C1" w:rsidP="00D043C1">
      <w:pPr>
        <w:widowControl w:val="0"/>
        <w:tabs>
          <w:tab w:val="left" w:pos="6804"/>
        </w:tabs>
        <w:jc w:val="center"/>
        <w:rPr>
          <w:rFonts w:ascii="Arial Unicode" w:hAnsi="Arial Unicode"/>
          <w:sz w:val="20"/>
          <w:szCs w:val="20"/>
        </w:rPr>
      </w:pPr>
      <w:r w:rsidRPr="000D005F">
        <w:rPr>
          <w:rFonts w:ascii="Arial Unicode" w:hAnsi="Arial Unicode"/>
          <w:sz w:val="20"/>
          <w:szCs w:val="20"/>
        </w:rPr>
        <w:t>_________________________________________________</w:t>
      </w:r>
      <w:r w:rsidRPr="000D005F">
        <w:rPr>
          <w:rFonts w:ascii="Arial Unicode" w:hAnsi="Arial Unicode"/>
          <w:sz w:val="20"/>
          <w:szCs w:val="20"/>
        </w:rPr>
        <w:tab/>
        <w:t>_________________</w:t>
      </w:r>
    </w:p>
    <w:p w:rsidR="00D043C1" w:rsidRPr="000D005F" w:rsidRDefault="00D043C1" w:rsidP="00D043C1">
      <w:pPr>
        <w:widowControl w:val="0"/>
        <w:tabs>
          <w:tab w:val="left" w:pos="7513"/>
        </w:tabs>
        <w:spacing w:after="160"/>
        <w:ind w:left="709"/>
        <w:jc w:val="both"/>
        <w:rPr>
          <w:rFonts w:ascii="Arial Unicode" w:hAnsi="Arial Unicode" w:cs="Arial"/>
          <w:sz w:val="20"/>
          <w:szCs w:val="20"/>
        </w:rPr>
      </w:pPr>
      <w:r w:rsidRPr="000D005F">
        <w:rPr>
          <w:rFonts w:ascii="Arial Unicode" w:hAnsi="Arial Unicode"/>
          <w:sz w:val="20"/>
          <w:szCs w:val="20"/>
        </w:rPr>
        <w:t>наименование участника (должность, имя, фамилия руководителя</w:t>
      </w:r>
      <w:r w:rsidRPr="000D005F">
        <w:rPr>
          <w:rFonts w:ascii="Arial Unicode" w:hAnsi="Arial Unicode"/>
          <w:sz w:val="20"/>
          <w:szCs w:val="20"/>
        </w:rPr>
        <w:tab/>
        <w:t>подпись</w:t>
      </w:r>
    </w:p>
    <w:p w:rsidR="00D043C1" w:rsidRPr="000D005F" w:rsidRDefault="00D043C1" w:rsidP="00D043C1">
      <w:pPr>
        <w:widowControl w:val="0"/>
        <w:spacing w:after="160"/>
        <w:jc w:val="right"/>
        <w:rPr>
          <w:rFonts w:ascii="Arial Unicode" w:hAnsi="Arial Unicode"/>
          <w:sz w:val="20"/>
          <w:szCs w:val="20"/>
        </w:rPr>
      </w:pPr>
    </w:p>
    <w:p w:rsidR="00D043C1" w:rsidRPr="000D005F" w:rsidRDefault="00D043C1" w:rsidP="00D043C1">
      <w:pPr>
        <w:widowControl w:val="0"/>
        <w:spacing w:after="160"/>
        <w:jc w:val="right"/>
        <w:rPr>
          <w:rFonts w:ascii="Arial Unicode" w:hAnsi="Arial Unicode"/>
          <w:sz w:val="20"/>
          <w:szCs w:val="20"/>
        </w:rPr>
      </w:pPr>
      <w:r w:rsidRPr="000D005F">
        <w:rPr>
          <w:rFonts w:ascii="Arial Unicode" w:hAnsi="Arial Unicode"/>
          <w:sz w:val="20"/>
          <w:szCs w:val="20"/>
        </w:rPr>
        <w:t>М. П.</w:t>
      </w:r>
    </w:p>
    <w:p w:rsidR="00D043C1" w:rsidRPr="000D005F" w:rsidRDefault="00D043C1" w:rsidP="00D043C1">
      <w:pPr>
        <w:rPr>
          <w:rFonts w:ascii="Arial Unicode" w:hAnsi="Arial Unicode"/>
          <w:sz w:val="20"/>
          <w:szCs w:val="20"/>
        </w:rPr>
      </w:pPr>
      <w:r w:rsidRPr="000D005F">
        <w:rPr>
          <w:rFonts w:ascii="Arial Unicode" w:hAnsi="Arial Unicode"/>
          <w:sz w:val="20"/>
          <w:szCs w:val="20"/>
        </w:rPr>
        <w:br w:type="page"/>
      </w:r>
    </w:p>
    <w:p w:rsidR="00F33976" w:rsidRPr="000D005F" w:rsidRDefault="00F33976" w:rsidP="00F33976">
      <w:pPr>
        <w:jc w:val="right"/>
        <w:rPr>
          <w:rFonts w:ascii="Arial Unicode" w:hAnsi="Arial Unicode"/>
          <w:b/>
          <w:sz w:val="20"/>
          <w:szCs w:val="20"/>
        </w:rPr>
      </w:pPr>
      <w:r w:rsidRPr="000D005F">
        <w:rPr>
          <w:rFonts w:ascii="Arial Unicode" w:hAnsi="Arial Unicode"/>
          <w:b/>
          <w:sz w:val="20"/>
          <w:szCs w:val="20"/>
        </w:rPr>
        <w:lastRenderedPageBreak/>
        <w:t xml:space="preserve">Приложение 1.3** </w:t>
      </w:r>
    </w:p>
    <w:p w:rsidR="00F57B4B" w:rsidRPr="000D005F" w:rsidRDefault="00F57B4B" w:rsidP="00F57B4B">
      <w:pPr>
        <w:pStyle w:val="31"/>
        <w:widowControl w:val="0"/>
        <w:spacing w:after="160" w:line="240" w:lineRule="auto"/>
        <w:jc w:val="right"/>
        <w:rPr>
          <w:rFonts w:ascii="Arial Unicode" w:hAnsi="Arial Unicode" w:cs="Arial"/>
          <w:b/>
        </w:rPr>
      </w:pPr>
      <w:r w:rsidRPr="000D005F">
        <w:rPr>
          <w:rFonts w:ascii="Arial Unicode" w:hAnsi="Arial Unicode"/>
          <w:b/>
        </w:rPr>
        <w:t>к Приглашению на рейтинг конкурс</w:t>
      </w:r>
      <w:r w:rsidRPr="000D005F">
        <w:rPr>
          <w:rFonts w:ascii="Arial Unicode" w:hAnsi="Arial Unicode" w:cs="Arial"/>
          <w:b/>
        </w:rPr>
        <w:br/>
      </w:r>
      <w:r w:rsidRPr="000D005F">
        <w:rPr>
          <w:rFonts w:ascii="Arial Unicode" w:hAnsi="Arial Unicode"/>
          <w:b/>
        </w:rPr>
        <w:t xml:space="preserve">под кодом </w:t>
      </w:r>
      <w:r w:rsidRPr="000D005F">
        <w:rPr>
          <w:rFonts w:ascii="Arial Unicode" w:hAnsi="Arial Unicode"/>
          <w:b/>
          <w:lang w:val="es-ES"/>
        </w:rPr>
        <w:t>«</w:t>
      </w:r>
      <w:r w:rsidR="00417ABB" w:rsidRPr="00417ABB">
        <w:rPr>
          <w:rFonts w:ascii="Arial Unicode" w:eastAsia="Calibri" w:hAnsi="Arial Unicode"/>
          <w:b/>
          <w:lang w:val="af-ZA"/>
        </w:rPr>
        <w:t xml:space="preserve"> </w:t>
      </w:r>
      <w:r w:rsidR="00417ABB" w:rsidRPr="000C033D">
        <w:rPr>
          <w:rFonts w:ascii="Arial Unicode" w:eastAsia="Calibri" w:hAnsi="Arial Unicode"/>
          <w:b/>
          <w:lang w:val="af-ZA"/>
        </w:rPr>
        <w:t>ՇՄԱՀ</w:t>
      </w:r>
      <w:r w:rsidR="004B1D72">
        <w:rPr>
          <w:rFonts w:ascii="Arial Unicode" w:eastAsia="Calibri" w:hAnsi="Arial Unicode"/>
          <w:b/>
          <w:lang w:val="af-ZA"/>
        </w:rPr>
        <w:t>1</w:t>
      </w:r>
      <w:r w:rsidR="00417ABB" w:rsidRPr="000C033D">
        <w:rPr>
          <w:rFonts w:ascii="Arial Unicode" w:eastAsia="Calibri" w:hAnsi="Arial Unicode"/>
          <w:b/>
          <w:lang w:val="af-ZA"/>
        </w:rPr>
        <w:t>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Pr="000D005F">
        <w:rPr>
          <w:rFonts w:ascii="Arial Unicode" w:hAnsi="Arial Unicode"/>
          <w:b/>
          <w:lang w:val="es-ES"/>
        </w:rPr>
        <w:t>»</w:t>
      </w:r>
    </w:p>
    <w:p w:rsidR="00F57B4B" w:rsidRPr="000D005F" w:rsidRDefault="00F57B4B" w:rsidP="00092E73">
      <w:pPr>
        <w:ind w:left="360" w:hanging="360"/>
        <w:jc w:val="center"/>
        <w:rPr>
          <w:rFonts w:ascii="Arial Unicode" w:hAnsi="Arial Unicode"/>
          <w:b/>
          <w:sz w:val="20"/>
          <w:szCs w:val="20"/>
        </w:rPr>
      </w:pPr>
    </w:p>
    <w:p w:rsidR="00092E73" w:rsidRPr="000D005F" w:rsidRDefault="00092E73" w:rsidP="00092E73">
      <w:pPr>
        <w:ind w:left="360" w:hanging="360"/>
        <w:jc w:val="center"/>
        <w:rPr>
          <w:rFonts w:ascii="Arial Unicode" w:hAnsi="Arial Unicode"/>
          <w:b/>
          <w:sz w:val="20"/>
          <w:szCs w:val="20"/>
        </w:rPr>
      </w:pPr>
      <w:r w:rsidRPr="000D005F">
        <w:rPr>
          <w:rFonts w:ascii="Arial Unicode" w:hAnsi="Arial Unicode"/>
          <w:b/>
          <w:sz w:val="20"/>
          <w:szCs w:val="20"/>
        </w:rPr>
        <w:t>ФОРМА</w:t>
      </w:r>
    </w:p>
    <w:p w:rsidR="00092E73" w:rsidRPr="000D005F" w:rsidRDefault="00092E73" w:rsidP="00092E73">
      <w:pPr>
        <w:ind w:left="360" w:hanging="360"/>
        <w:jc w:val="center"/>
        <w:rPr>
          <w:rFonts w:ascii="Arial Unicode" w:hAnsi="Arial Unicode"/>
          <w:b/>
          <w:sz w:val="20"/>
          <w:szCs w:val="20"/>
        </w:rPr>
      </w:pPr>
      <w:r w:rsidRPr="000D005F">
        <w:rPr>
          <w:rFonts w:ascii="Arial Unicode" w:hAnsi="Arial Unicode"/>
          <w:b/>
          <w:sz w:val="20"/>
          <w:szCs w:val="20"/>
        </w:rPr>
        <w:t>ДЕКЛАРАЦИИ О РЕАЛЬНЫХ  БЕНЕФИЦИАРАХ</w:t>
      </w:r>
    </w:p>
    <w:p w:rsidR="00092E73" w:rsidRPr="000D005F" w:rsidRDefault="00092E73" w:rsidP="00092E73">
      <w:pPr>
        <w:ind w:left="360" w:hanging="360"/>
        <w:jc w:val="center"/>
        <w:rPr>
          <w:rFonts w:ascii="Arial Unicode" w:eastAsia="GHEA Grapalat" w:hAnsi="Arial Unicode" w:cs="GHEA Grapalat"/>
          <w:b/>
          <w:sz w:val="20"/>
          <w:szCs w:val="20"/>
        </w:rPr>
      </w:pPr>
    </w:p>
    <w:p w:rsidR="00092E73" w:rsidRPr="000D005F" w:rsidRDefault="00092E73" w:rsidP="00092E73">
      <w:pPr>
        <w:numPr>
          <w:ilvl w:val="0"/>
          <w:numId w:val="28"/>
        </w:numPr>
        <w:pBdr>
          <w:top w:val="nil"/>
          <w:left w:val="nil"/>
          <w:bottom w:val="nil"/>
          <w:right w:val="nil"/>
          <w:between w:val="nil"/>
        </w:pBdr>
        <w:spacing w:after="160" w:line="259" w:lineRule="auto"/>
        <w:rPr>
          <w:rFonts w:ascii="Arial Unicode" w:eastAsia="GHEA Grapalat" w:hAnsi="Arial Unicode" w:cs="GHEA Grapalat"/>
          <w:b/>
          <w:color w:val="000000"/>
          <w:sz w:val="20"/>
          <w:szCs w:val="20"/>
        </w:rPr>
      </w:pPr>
      <w:r w:rsidRPr="000D005F">
        <w:rPr>
          <w:rFonts w:ascii="Arial Unicode" w:eastAsia="GHEA Grapalat" w:hAnsi="Arial Unicode" w:cs="GHEA Grapalat"/>
          <w:b/>
          <w:color w:val="000000"/>
          <w:sz w:val="20"/>
          <w:szCs w:val="20"/>
        </w:rPr>
        <w:t>Организация</w:t>
      </w:r>
    </w:p>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 латинскими буквами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Номер государственной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Адрес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Государство регистрации</w:t>
            </w:r>
          </w:p>
        </w:tc>
        <w:tc>
          <w:tcPr>
            <w:tcW w:w="6180" w:type="dxa"/>
            <w:vAlign w:val="center"/>
          </w:tcPr>
          <w:p w:rsidR="00092E73" w:rsidRPr="000D005F" w:rsidRDefault="00092E73" w:rsidP="007D52DB">
            <w:pPr>
              <w:spacing w:before="240" w:after="240"/>
              <w:ind w:left="993" w:hanging="851"/>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284" w:hanging="284"/>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 и фамилия руководителя исполнительного органа</w:t>
            </w:r>
          </w:p>
        </w:tc>
        <w:tc>
          <w:tcPr>
            <w:tcW w:w="6180" w:type="dxa"/>
            <w:vAlign w:val="center"/>
          </w:tcPr>
          <w:p w:rsidR="00092E73" w:rsidRPr="000D005F" w:rsidRDefault="00092E73" w:rsidP="007D52DB">
            <w:pPr>
              <w:spacing w:before="240" w:after="240"/>
              <w:ind w:left="993" w:hanging="851"/>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 и фамилия лица, представляющего декларацию</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1487"/>
        </w:trPr>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Должность лица, представляющего декларацию</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hanging="79"/>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подписания декларации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hanging="79"/>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Количество страниц декларации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hanging="79"/>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Подпись лица, представляющего декларацию</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rPr>
          <w:rFonts w:ascii="Arial Unicode" w:eastAsia="GHEA Grapalat" w:hAnsi="Arial Unicode" w:cs="GHEA Grapalat"/>
          <w:sz w:val="20"/>
          <w:szCs w:val="20"/>
        </w:rPr>
      </w:pPr>
    </w:p>
    <w:p w:rsidR="00092E73" w:rsidRPr="000D005F" w:rsidRDefault="00092E73" w:rsidP="00092E73">
      <w:pPr>
        <w:rPr>
          <w:rFonts w:ascii="Arial Unicode" w:eastAsia="GHEA Grapalat" w:hAnsi="Arial Unicode" w:cs="GHEA Grapalat"/>
          <w:sz w:val="20"/>
          <w:szCs w:val="20"/>
        </w:rPr>
      </w:pPr>
      <w:r w:rsidRPr="000D005F">
        <w:rPr>
          <w:rFonts w:ascii="Arial Unicode" w:hAnsi="Arial Unicode"/>
          <w:sz w:val="20"/>
          <w:szCs w:val="20"/>
        </w:rPr>
        <w:lastRenderedPageBreak/>
        <w:br w:type="page"/>
      </w:r>
    </w:p>
    <w:p w:rsidR="00092E73" w:rsidRPr="000D005F" w:rsidRDefault="00092E73" w:rsidP="00092E73">
      <w:pPr>
        <w:numPr>
          <w:ilvl w:val="0"/>
          <w:numId w:val="28"/>
        </w:numPr>
        <w:pBdr>
          <w:top w:val="nil"/>
          <w:left w:val="nil"/>
          <w:bottom w:val="nil"/>
          <w:right w:val="nil"/>
          <w:between w:val="nil"/>
        </w:pBdr>
        <w:spacing w:after="160" w:line="259" w:lineRule="auto"/>
        <w:rPr>
          <w:rFonts w:ascii="Arial Unicode" w:eastAsia="GHEA Grapalat" w:hAnsi="Arial Unicode" w:cs="GHEA Grapalat"/>
          <w:color w:val="000000"/>
          <w:sz w:val="20"/>
          <w:szCs w:val="20"/>
        </w:rPr>
      </w:pPr>
      <w:r w:rsidRPr="000D005F">
        <w:rPr>
          <w:rFonts w:ascii="Arial Unicode" w:eastAsia="GHEA Grapalat" w:hAnsi="Arial Unicode" w:cs="GHEA Grapalat"/>
          <w:b/>
          <w:color w:val="000000"/>
          <w:sz w:val="20"/>
          <w:szCs w:val="20"/>
        </w:rPr>
        <w:lastRenderedPageBreak/>
        <w:t>Данные листинга  акций</w:t>
      </w:r>
    </w:p>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284" w:hanging="284"/>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 фондовой биржи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 xml:space="preserve">Ссылка на документы, наличествующие на бирже </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 латинскими буквами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Номер государственной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Адрес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1361"/>
        </w:trPr>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Государтво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 и фамилия руководителя исполнительного органа</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iCs/>
          <w:sz w:val="20"/>
          <w:szCs w:val="20"/>
        </w:rPr>
      </w:pPr>
      <w:r w:rsidRPr="000D005F">
        <w:rPr>
          <w:rFonts w:ascii="Arial Unicode" w:eastAsia="GHEA Grapalat" w:hAnsi="Arial Unicode"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hanging="93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Размер участия (%)</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hanging="93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Вид участия</w:t>
            </w:r>
          </w:p>
        </w:tc>
        <w:tc>
          <w:tcPr>
            <w:tcW w:w="6178" w:type="dxa"/>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81660743"/>
              </w:sdtPr>
              <w:sdtContent>
                <w:r w:rsidR="00092E73" w:rsidRPr="000D005F">
                  <w:rPr>
                    <w:rFonts w:ascii="Arial Unicode" w:eastAsia="MS Gothic" w:hAnsi="MS Gothic" w:cs="GHEA Grapalat"/>
                    <w:sz w:val="20"/>
                    <w:szCs w:val="20"/>
                  </w:rPr>
                  <w:t>☐</w:t>
                </w:r>
              </w:sdtContent>
            </w:sdt>
            <w:r w:rsidR="00092E73" w:rsidRPr="000D005F">
              <w:rPr>
                <w:rFonts w:ascii="Arial Unicode" w:eastAsia="GHEA Grapalat" w:hAnsi="Arial Unicode" w:cs="GHEA Grapalat"/>
                <w:sz w:val="20"/>
                <w:szCs w:val="20"/>
              </w:rPr>
              <w:tab/>
              <w:t>Прямое участие</w:t>
            </w:r>
          </w:p>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534419621"/>
              </w:sdtPr>
              <w:sdtContent>
                <w:r w:rsidR="00092E73" w:rsidRPr="000D005F">
                  <w:rPr>
                    <w:rFonts w:ascii="Arial Unicode" w:eastAsia="MS Gothic" w:hAnsi="MS Gothic" w:cs="GHEA Grapalat"/>
                    <w:sz w:val="20"/>
                    <w:szCs w:val="20"/>
                  </w:rPr>
                  <w:t>☐</w:t>
                </w:r>
              </w:sdtContent>
            </w:sdt>
            <w:r w:rsidR="00092E73" w:rsidRPr="000D005F">
              <w:rPr>
                <w:rFonts w:ascii="Arial Unicode" w:eastAsia="GHEA Grapalat" w:hAnsi="Arial Unicode" w:cs="GHEA Grapalat"/>
                <w:sz w:val="20"/>
                <w:szCs w:val="20"/>
              </w:rPr>
              <w:tab/>
              <w:t>Косвенное участие</w:t>
            </w:r>
          </w:p>
        </w:tc>
      </w:tr>
    </w:tbl>
    <w:p w:rsidR="00092E73" w:rsidRPr="000D005F" w:rsidRDefault="00092E73" w:rsidP="00092E73">
      <w:pPr>
        <w:pBdr>
          <w:top w:val="nil"/>
          <w:left w:val="nil"/>
          <w:bottom w:val="nil"/>
          <w:right w:val="nil"/>
          <w:between w:val="nil"/>
        </w:pBdr>
        <w:spacing w:before="240"/>
        <w:rPr>
          <w:rFonts w:ascii="Arial Unicode" w:eastAsia="GHEA Grapalat" w:hAnsi="Arial Unicode" w:cs="GHEA Grapalat"/>
          <w:sz w:val="20"/>
          <w:szCs w:val="20"/>
        </w:rPr>
      </w:pPr>
      <w:r w:rsidRPr="000D005F">
        <w:rPr>
          <w:rFonts w:ascii="Arial Unicode" w:hAnsi="Arial Unicode"/>
          <w:sz w:val="20"/>
          <w:szCs w:val="20"/>
        </w:rPr>
        <w:br w:type="page"/>
      </w:r>
    </w:p>
    <w:p w:rsidR="00092E73" w:rsidRPr="000D005F" w:rsidRDefault="00092E73" w:rsidP="00092E73">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20"/>
          <w:szCs w:val="20"/>
        </w:rPr>
      </w:pPr>
      <w:r w:rsidRPr="000D005F">
        <w:rPr>
          <w:rFonts w:ascii="Arial Unicode" w:eastAsia="GHEA Grapalat" w:hAnsi="Arial Unicode" w:cs="GHEA Grapalat"/>
          <w:b/>
          <w:color w:val="000000"/>
          <w:sz w:val="20"/>
          <w:szCs w:val="20"/>
        </w:rPr>
        <w:lastRenderedPageBreak/>
        <w:t>Участие государства, муниципалитета или международной организации</w:t>
      </w:r>
    </w:p>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государства</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муниципалитета</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Размер участия (%)</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Вид участия</w:t>
            </w:r>
          </w:p>
        </w:tc>
        <w:tc>
          <w:tcPr>
            <w:tcW w:w="6180" w:type="dxa"/>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36730621"/>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Прямое участие</w:t>
            </w:r>
          </w:p>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895968346"/>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Косвенное участие</w:t>
            </w: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международной организации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международной организации латинскими буквами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Размер участия(%)</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Вид участия</w:t>
            </w:r>
          </w:p>
        </w:tc>
        <w:tc>
          <w:tcPr>
            <w:tcW w:w="6180" w:type="dxa"/>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326794313"/>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Прямое участие</w:t>
            </w:r>
          </w:p>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179617233"/>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Косвенное участие</w:t>
            </w:r>
          </w:p>
        </w:tc>
      </w:tr>
    </w:tbl>
    <w:p w:rsidR="00092E73" w:rsidRPr="000D005F" w:rsidRDefault="00092E73" w:rsidP="00092E73">
      <w:pPr>
        <w:rPr>
          <w:rFonts w:ascii="Arial Unicode" w:eastAsia="GHEA Grapalat" w:hAnsi="Arial Unicode" w:cs="GHEA Grapalat"/>
          <w:b/>
          <w:sz w:val="20"/>
          <w:szCs w:val="20"/>
        </w:rPr>
      </w:pPr>
      <w:r w:rsidRPr="000D005F">
        <w:rPr>
          <w:rFonts w:ascii="Arial Unicode" w:hAnsi="Arial Unicode"/>
          <w:sz w:val="20"/>
          <w:szCs w:val="20"/>
        </w:rPr>
        <w:br w:type="page"/>
      </w:r>
    </w:p>
    <w:p w:rsidR="00092E73" w:rsidRPr="000D005F" w:rsidRDefault="00092E73" w:rsidP="00092E73">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20"/>
          <w:szCs w:val="20"/>
        </w:rPr>
      </w:pPr>
      <w:r w:rsidRPr="000D005F">
        <w:rPr>
          <w:rFonts w:ascii="Arial Unicode" w:eastAsia="GHEA Grapalat" w:hAnsi="Arial Unicode" w:cs="GHEA Grapalat"/>
          <w:b/>
          <w:color w:val="000000"/>
          <w:sz w:val="20"/>
          <w:szCs w:val="20"/>
        </w:rPr>
        <w:lastRenderedPageBreak/>
        <w:t>Данные реального бенефициара</w:t>
      </w:r>
    </w:p>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Фамилия</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Имя(латинскими буквами)</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Фамилия (латинскими буквами)</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Гражданство</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6"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рождения</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464"/>
      </w:tblGrid>
      <w:tr w:rsidR="00092E73" w:rsidRPr="000D005F" w:rsidTr="007D52DB">
        <w:tc>
          <w:tcPr>
            <w:tcW w:w="297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Тип документа</w:t>
            </w:r>
          </w:p>
        </w:tc>
        <w:tc>
          <w:tcPr>
            <w:tcW w:w="6464"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7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Номер документа</w:t>
            </w:r>
          </w:p>
        </w:tc>
        <w:tc>
          <w:tcPr>
            <w:tcW w:w="6464"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7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317" w:hanging="283"/>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предоставления</w:t>
            </w:r>
          </w:p>
        </w:tc>
        <w:tc>
          <w:tcPr>
            <w:tcW w:w="6464"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7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34"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Предоставляющий орган</w:t>
            </w:r>
          </w:p>
        </w:tc>
        <w:tc>
          <w:tcPr>
            <w:tcW w:w="6464"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7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НЗОУ или эквивалентный номер</w:t>
            </w:r>
          </w:p>
        </w:tc>
        <w:tc>
          <w:tcPr>
            <w:tcW w:w="6464"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92E73" w:rsidRPr="000D005F" w:rsidTr="007D52DB">
        <w:tc>
          <w:tcPr>
            <w:tcW w:w="2943"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Государство</w:t>
            </w:r>
          </w:p>
        </w:tc>
        <w:tc>
          <w:tcPr>
            <w:tcW w:w="6072"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43"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Муниципалитет</w:t>
            </w:r>
          </w:p>
        </w:tc>
        <w:tc>
          <w:tcPr>
            <w:tcW w:w="6072"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43"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284" w:hanging="284"/>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Административно-территориальная единица</w:t>
            </w:r>
          </w:p>
        </w:tc>
        <w:tc>
          <w:tcPr>
            <w:tcW w:w="6072"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943"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426" w:hanging="426"/>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улицы, здание (дом), квартира</w:t>
            </w:r>
          </w:p>
        </w:tc>
        <w:tc>
          <w:tcPr>
            <w:tcW w:w="6072"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lastRenderedPageBreak/>
              <w:t>Государство</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Муниципалитет</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Административно-территориальная единица</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Название улицы, здание (дом), квартира</w:t>
            </w:r>
          </w:p>
        </w:tc>
        <w:tc>
          <w:tcPr>
            <w:tcW w:w="6178"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92E73" w:rsidRPr="000D005F" w:rsidTr="007D52DB">
        <w:trPr>
          <w:trHeight w:val="924"/>
        </w:trPr>
        <w:tc>
          <w:tcPr>
            <w:tcW w:w="9016" w:type="dxa"/>
            <w:gridSpan w:val="2"/>
            <w:vAlign w:val="center"/>
          </w:tcPr>
          <w:p w:rsidR="00092E73" w:rsidRPr="000D005F" w:rsidRDefault="003D4CD0" w:rsidP="007D52DB">
            <w:pPr>
              <w:spacing w:before="240" w:after="240"/>
              <w:jc w:val="both"/>
              <w:rPr>
                <w:rFonts w:ascii="Arial Unicode" w:eastAsia="GHEA Grapalat" w:hAnsi="Arial Unicode" w:cs="GHEA Grapalat"/>
                <w:sz w:val="20"/>
                <w:szCs w:val="20"/>
              </w:rPr>
            </w:pPr>
            <w:sdt>
              <w:sdtPr>
                <w:rPr>
                  <w:rFonts w:ascii="Arial Unicode" w:eastAsia="GHEA Grapalat" w:hAnsi="Arial Unicode" w:cs="GHEA Grapalat"/>
                  <w:sz w:val="20"/>
                  <w:szCs w:val="20"/>
                </w:rPr>
                <w:id w:val="-842393443"/>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а</w:t>
            </w:r>
            <w:r w:rsidR="00092E73" w:rsidRPr="000D005F">
              <w:rPr>
                <w:rFonts w:ascii="Arial Unicode" w:eastAsia="GHEA Grapalat" w:hAnsi="Arial Unicode"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0D005F" w:rsidTr="007D52DB">
        <w:trPr>
          <w:trHeight w:val="684"/>
        </w:trPr>
        <w:tc>
          <w:tcPr>
            <w:tcW w:w="4508"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Размер участия(%)</w:t>
            </w:r>
          </w:p>
        </w:tc>
        <w:tc>
          <w:tcPr>
            <w:tcW w:w="4508" w:type="dxa"/>
            <w:shd w:val="clear" w:color="auto" w:fill="FFFFFF"/>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1282"/>
        </w:trPr>
        <w:tc>
          <w:tcPr>
            <w:tcW w:w="4508"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Вид участия</w:t>
            </w:r>
          </w:p>
        </w:tc>
        <w:tc>
          <w:tcPr>
            <w:tcW w:w="4508" w:type="dxa"/>
            <w:vAlign w:val="center"/>
          </w:tcPr>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868681999"/>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Прямое участие</w:t>
            </w:r>
          </w:p>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1440572912"/>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Косвенное участие</w:t>
            </w:r>
          </w:p>
        </w:tc>
      </w:tr>
      <w:tr w:rsidR="00092E73" w:rsidRPr="000D005F" w:rsidTr="007D52DB">
        <w:tc>
          <w:tcPr>
            <w:tcW w:w="9016" w:type="dxa"/>
            <w:gridSpan w:val="2"/>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70491207"/>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б</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 xml:space="preserve"> осуществляет реальный (фактический) контроль за данным юридическим лицом иными средствами</w:t>
            </w:r>
          </w:p>
        </w:tc>
      </w:tr>
      <w:tr w:rsidR="00092E73" w:rsidRPr="000D005F" w:rsidTr="007D52DB">
        <w:tc>
          <w:tcPr>
            <w:tcW w:w="9016" w:type="dxa"/>
            <w:gridSpan w:val="2"/>
            <w:vAlign w:val="center"/>
          </w:tcPr>
          <w:p w:rsidR="00092E73" w:rsidRPr="000D005F" w:rsidRDefault="003D4CD0" w:rsidP="007D52DB">
            <w:pPr>
              <w:spacing w:before="240" w:after="240"/>
              <w:jc w:val="both"/>
              <w:rPr>
                <w:rFonts w:ascii="Arial Unicode" w:eastAsia="GHEA Grapalat" w:hAnsi="Arial Unicode" w:cs="GHEA Grapalat"/>
                <w:sz w:val="20"/>
                <w:szCs w:val="20"/>
              </w:rPr>
            </w:pPr>
            <w:sdt>
              <w:sdtPr>
                <w:rPr>
                  <w:rFonts w:ascii="Arial Unicode" w:eastAsia="GHEA Grapalat" w:hAnsi="Arial Unicode" w:cs="GHEA Grapalat"/>
                  <w:sz w:val="20"/>
                  <w:szCs w:val="20"/>
                </w:rPr>
                <w:id w:val="-181971841"/>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в</w:t>
            </w:r>
            <w:r w:rsidR="00092E73" w:rsidRPr="000D005F">
              <w:rPr>
                <w:rFonts w:ascii="Arial Unicode" w:eastAsia="GHEA Grapalat" w:hAnsi="Arial Unicode"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0D005F">
              <w:rPr>
                <w:rFonts w:ascii="Arial Unicode" w:eastAsia="GHEA Grapalat" w:hAnsi="Arial Unicode" w:cs="GHEA Grapalat"/>
                <w:sz w:val="20"/>
                <w:szCs w:val="20"/>
                <w:lang w:val="hy-AM"/>
              </w:rPr>
              <w:t>б</w:t>
            </w:r>
            <w:r w:rsidR="00092E73" w:rsidRPr="000D005F">
              <w:rPr>
                <w:rFonts w:ascii="Arial Unicode" w:eastAsia="GHEA Grapalat" w:hAnsi="Arial Unicode" w:cs="GHEA Grapalat"/>
                <w:sz w:val="20"/>
                <w:szCs w:val="20"/>
              </w:rPr>
              <w:t>"</w:t>
            </w: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92E73" w:rsidRPr="000D005F" w:rsidTr="007D52DB">
        <w:trPr>
          <w:trHeight w:val="924"/>
        </w:trPr>
        <w:tc>
          <w:tcPr>
            <w:tcW w:w="9016" w:type="dxa"/>
            <w:gridSpan w:val="2"/>
            <w:vAlign w:val="center"/>
          </w:tcPr>
          <w:p w:rsidR="00092E73" w:rsidRPr="000D005F" w:rsidRDefault="003D4CD0" w:rsidP="007D52DB">
            <w:pPr>
              <w:spacing w:before="240" w:after="240"/>
              <w:jc w:val="both"/>
              <w:rPr>
                <w:rFonts w:ascii="Arial Unicode" w:eastAsia="GHEA Grapalat" w:hAnsi="Arial Unicode" w:cs="GHEA Grapalat"/>
                <w:sz w:val="20"/>
                <w:szCs w:val="20"/>
              </w:rPr>
            </w:pPr>
            <w:sdt>
              <w:sdtPr>
                <w:rPr>
                  <w:rFonts w:ascii="Arial Unicode" w:eastAsia="GHEA Grapalat" w:hAnsi="Arial Unicode" w:cs="GHEA Grapalat"/>
                  <w:sz w:val="20"/>
                  <w:szCs w:val="20"/>
                </w:rPr>
                <w:id w:val="1897461338"/>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а</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92E73" w:rsidRPr="000D005F" w:rsidTr="007D52DB">
        <w:trPr>
          <w:trHeight w:val="684"/>
        </w:trPr>
        <w:tc>
          <w:tcPr>
            <w:tcW w:w="4508"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Размер участия (%)</w:t>
            </w:r>
          </w:p>
        </w:tc>
        <w:tc>
          <w:tcPr>
            <w:tcW w:w="4508" w:type="dxa"/>
            <w:shd w:val="clear" w:color="auto" w:fill="auto"/>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1282"/>
        </w:trPr>
        <w:tc>
          <w:tcPr>
            <w:tcW w:w="4508"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Вид участия</w:t>
            </w:r>
          </w:p>
        </w:tc>
        <w:tc>
          <w:tcPr>
            <w:tcW w:w="4508" w:type="dxa"/>
            <w:vAlign w:val="center"/>
          </w:tcPr>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370194158"/>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Прямое участие</w:t>
            </w:r>
          </w:p>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1358386919"/>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Косвенное участие</w:t>
            </w:r>
          </w:p>
        </w:tc>
      </w:tr>
      <w:tr w:rsidR="00092E73" w:rsidRPr="000D005F" w:rsidTr="007D52DB">
        <w:tc>
          <w:tcPr>
            <w:tcW w:w="9016" w:type="dxa"/>
            <w:gridSpan w:val="2"/>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350172285"/>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б</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 xml:space="preserve">имеет право назначать или </w:t>
            </w:r>
            <w:r w:rsidR="00092E73" w:rsidRPr="000D005F">
              <w:rPr>
                <w:rFonts w:ascii="Arial Unicode" w:eastAsia="GHEA Grapalat" w:hAnsi="Arial Unicode" w:cs="GHEA Grapalat"/>
                <w:sz w:val="20"/>
                <w:szCs w:val="20"/>
                <w:lang w:eastAsia="hy-AM"/>
              </w:rPr>
              <w:t>освобождать</w:t>
            </w:r>
            <w:r w:rsidR="00092E73" w:rsidRPr="000D005F">
              <w:rPr>
                <w:rFonts w:ascii="Arial Unicode" w:eastAsia="GHEA Grapalat" w:hAnsi="Arial Unicode" w:cs="GHEA Grapalat"/>
                <w:sz w:val="20"/>
                <w:szCs w:val="20"/>
              </w:rPr>
              <w:t xml:space="preserve"> большинство членов органов управления юридического лица</w:t>
            </w:r>
          </w:p>
        </w:tc>
      </w:tr>
      <w:tr w:rsidR="00092E73" w:rsidRPr="000D005F" w:rsidTr="007D52DB">
        <w:tc>
          <w:tcPr>
            <w:tcW w:w="9016" w:type="dxa"/>
            <w:gridSpan w:val="2"/>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722589211"/>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в</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0D005F" w:rsidTr="007D52DB">
        <w:tc>
          <w:tcPr>
            <w:tcW w:w="9016" w:type="dxa"/>
            <w:gridSpan w:val="2"/>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583753897"/>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г</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осуществляет реальный (фактический) контроль за юридическим лицом иными средствами</w:t>
            </w:r>
          </w:p>
        </w:tc>
      </w:tr>
      <w:tr w:rsidR="00092E73" w:rsidRPr="000D005F" w:rsidTr="007D52DB">
        <w:tc>
          <w:tcPr>
            <w:tcW w:w="9016" w:type="dxa"/>
            <w:gridSpan w:val="2"/>
            <w:vAlign w:val="center"/>
          </w:tcPr>
          <w:p w:rsidR="00092E73" w:rsidRPr="000D005F" w:rsidRDefault="003D4CD0" w:rsidP="007D52DB">
            <w:pPr>
              <w:spacing w:before="240" w:after="240"/>
              <w:rPr>
                <w:rFonts w:ascii="Arial Unicode" w:eastAsia="GHEA Grapalat" w:hAnsi="Arial Unicode" w:cs="GHEA Grapalat"/>
                <w:sz w:val="20"/>
                <w:szCs w:val="20"/>
              </w:rPr>
            </w:pPr>
            <w:sdt>
              <w:sdtPr>
                <w:rPr>
                  <w:rFonts w:ascii="Arial Unicode" w:eastAsia="GHEA Grapalat" w:hAnsi="Arial Unicode" w:cs="GHEA Grapalat"/>
                  <w:sz w:val="20"/>
                  <w:szCs w:val="20"/>
                </w:rPr>
                <w:id w:val="-1042667163"/>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r>
            <w:r w:rsidR="00092E73" w:rsidRPr="000D005F">
              <w:rPr>
                <w:rFonts w:ascii="Arial Unicode" w:eastAsia="GHEA Grapalat" w:hAnsi="Arial Unicode" w:cs="GHEA Grapalat"/>
                <w:sz w:val="20"/>
                <w:szCs w:val="20"/>
                <w:lang w:val="hy-AM"/>
              </w:rPr>
              <w:t>д</w:t>
            </w:r>
            <w:r w:rsidR="00092E73" w:rsidRPr="000D005F">
              <w:rPr>
                <w:rFonts w:ascii="Arial Unicode" w:eastAsia="Cambria Math"/>
                <w:sz w:val="20"/>
                <w:szCs w:val="20"/>
              </w:rPr>
              <w:t>․</w:t>
            </w:r>
            <w:r w:rsidR="00092E73" w:rsidRPr="000D005F">
              <w:rPr>
                <w:rFonts w:ascii="Arial Unicode" w:eastAsia="GHEA Grapalat" w:hAnsi="Arial Unicode"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284" w:hanging="284"/>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становления реальным бенефициаром</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142" w:hanging="142"/>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Осуществление контроля за организацией</w:t>
            </w:r>
          </w:p>
        </w:tc>
        <w:tc>
          <w:tcPr>
            <w:tcW w:w="6180" w:type="dxa"/>
            <w:vAlign w:val="center"/>
          </w:tcPr>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1769041764"/>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Отдельно</w:t>
            </w:r>
          </w:p>
          <w:p w:rsidR="00092E73" w:rsidRPr="000D005F" w:rsidRDefault="003D4CD0" w:rsidP="007D52DB">
            <w:pPr>
              <w:rPr>
                <w:rFonts w:ascii="Arial Unicode" w:eastAsia="GHEA Grapalat" w:hAnsi="Arial Unicode" w:cs="GHEA Grapalat"/>
                <w:sz w:val="20"/>
                <w:szCs w:val="20"/>
              </w:rPr>
            </w:pPr>
            <w:sdt>
              <w:sdtPr>
                <w:rPr>
                  <w:rFonts w:ascii="Arial Unicode" w:eastAsia="GHEA Grapalat" w:hAnsi="Arial Unicode" w:cs="GHEA Grapalat"/>
                  <w:sz w:val="20"/>
                  <w:szCs w:val="20"/>
                </w:rPr>
                <w:id w:val="454287896"/>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Совместно с аффилированными лицами</w:t>
            </w: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142" w:hanging="142"/>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447587436"/>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Да</w:t>
            </w:r>
          </w:p>
          <w:p w:rsidR="00092E73" w:rsidRPr="000D005F" w:rsidRDefault="003D4CD0" w:rsidP="007D52DB">
            <w:pPr>
              <w:spacing w:before="240" w:after="240" w:line="259" w:lineRule="auto"/>
              <w:rPr>
                <w:rFonts w:ascii="Arial Unicode" w:eastAsia="GHEA Grapalat" w:hAnsi="Arial Unicode" w:cs="GHEA Grapalat"/>
                <w:sz w:val="20"/>
                <w:szCs w:val="20"/>
              </w:rPr>
            </w:pPr>
            <w:sdt>
              <w:sdtPr>
                <w:rPr>
                  <w:rFonts w:ascii="Arial Unicode" w:eastAsia="GHEA Grapalat" w:hAnsi="Arial Unicode" w:cs="GHEA Grapalat"/>
                  <w:sz w:val="20"/>
                  <w:szCs w:val="20"/>
                </w:rPr>
                <w:id w:val="-1236392488"/>
              </w:sdtPr>
              <w:sdtContent>
                <w:r w:rsidR="00092E73" w:rsidRPr="000D005F">
                  <w:rPr>
                    <w:rFonts w:ascii="Arial Unicode" w:eastAsia="MS Gothic" w:hAnsi="Segoe UI Symbol" w:cs="Segoe UI Symbol"/>
                    <w:sz w:val="20"/>
                    <w:szCs w:val="20"/>
                  </w:rPr>
                  <w:t>☐</w:t>
                </w:r>
              </w:sdtContent>
            </w:sdt>
            <w:r w:rsidR="00092E73" w:rsidRPr="000D005F">
              <w:rPr>
                <w:rFonts w:ascii="Arial Unicode" w:eastAsia="GHEA Grapalat" w:hAnsi="Arial Unicode" w:cs="GHEA Grapalat"/>
                <w:sz w:val="20"/>
                <w:szCs w:val="20"/>
              </w:rPr>
              <w:tab/>
              <w:t>Нет</w:t>
            </w: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 xml:space="preserve">Адрес </w:t>
            </w:r>
            <w:r w:rsidRPr="000D005F">
              <w:rPr>
                <w:rFonts w:ascii="GHEA Grapalat" w:eastAsia="GHEA Grapalat" w:hAnsi="GHEA Grapalat" w:cs="GHEA Grapalat"/>
                <w:color w:val="000000"/>
                <w:sz w:val="20"/>
                <w:szCs w:val="20"/>
              </w:rPr>
              <w:t> </w:t>
            </w:r>
            <w:r w:rsidRPr="000D005F">
              <w:rPr>
                <w:rFonts w:ascii="Arial Unicode" w:eastAsia="GHEA Grapalat" w:hAnsi="Arial Unicode" w:cs="GHEA Grapalat"/>
                <w:color w:val="000000"/>
                <w:sz w:val="20"/>
                <w:szCs w:val="20"/>
              </w:rPr>
              <w:t>электронной почты</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7"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Номер телефона</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pBdr>
          <w:top w:val="nil"/>
          <w:left w:val="nil"/>
          <w:bottom w:val="nil"/>
          <w:right w:val="nil"/>
          <w:between w:val="nil"/>
        </w:pBdr>
        <w:ind w:left="792"/>
        <w:rPr>
          <w:rFonts w:ascii="Arial Unicode" w:eastAsia="GHEA Grapalat" w:hAnsi="Arial Unicode" w:cs="GHEA Grapalat"/>
          <w:i/>
          <w:color w:val="000000"/>
          <w:sz w:val="20"/>
          <w:szCs w:val="20"/>
        </w:rPr>
      </w:pPr>
      <w:r w:rsidRPr="000D005F">
        <w:rPr>
          <w:rFonts w:ascii="Arial Unicode" w:hAnsi="Arial Unicode"/>
          <w:sz w:val="20"/>
          <w:szCs w:val="20"/>
        </w:rPr>
        <w:br w:type="page"/>
      </w:r>
    </w:p>
    <w:p w:rsidR="00092E73" w:rsidRPr="000D005F" w:rsidRDefault="00092E73" w:rsidP="00092E73">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sz w:val="20"/>
          <w:szCs w:val="20"/>
        </w:rPr>
      </w:pPr>
      <w:r w:rsidRPr="000D005F">
        <w:rPr>
          <w:rFonts w:ascii="Arial Unicode" w:eastAsia="GHEA Grapalat" w:hAnsi="Arial Unicode" w:cs="GHEA Grapalat"/>
          <w:b/>
          <w:color w:val="000000"/>
          <w:sz w:val="20"/>
          <w:szCs w:val="20"/>
        </w:rPr>
        <w:lastRenderedPageBreak/>
        <w:t>Промежуточные юридические лица</w:t>
      </w:r>
    </w:p>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 латинскими буквами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Номер государственной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День, месяц, год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Адрес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Государство регистрации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 и фамилия руководителя исполнительного органа</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rPr>
          <w:trHeight w:val="853"/>
        </w:trPr>
        <w:tc>
          <w:tcPr>
            <w:tcW w:w="2835" w:type="dxa"/>
            <w:vMerge w:val="restart"/>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142" w:hanging="142"/>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850"/>
        </w:trPr>
        <w:tc>
          <w:tcPr>
            <w:tcW w:w="2835" w:type="dxa"/>
            <w:vMerge/>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p>
        </w:tc>
        <w:tc>
          <w:tcPr>
            <w:tcW w:w="6180" w:type="dxa"/>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850"/>
        </w:trPr>
        <w:tc>
          <w:tcPr>
            <w:tcW w:w="2835" w:type="dxa"/>
            <w:vMerge/>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p>
        </w:tc>
        <w:tc>
          <w:tcPr>
            <w:tcW w:w="6180" w:type="dxa"/>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850"/>
        </w:trPr>
        <w:tc>
          <w:tcPr>
            <w:tcW w:w="2835" w:type="dxa"/>
            <w:vMerge/>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p>
        </w:tc>
        <w:tc>
          <w:tcPr>
            <w:tcW w:w="6180" w:type="dxa"/>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rPr>
          <w:trHeight w:val="850"/>
        </w:trPr>
        <w:tc>
          <w:tcPr>
            <w:tcW w:w="2835" w:type="dxa"/>
            <w:vMerge/>
            <w:shd w:val="clear" w:color="auto" w:fill="D9E2F3"/>
            <w:vAlign w:val="center"/>
          </w:tcPr>
          <w:p w:rsidR="00092E73" w:rsidRPr="000D005F" w:rsidRDefault="00092E73" w:rsidP="00092E73">
            <w:pPr>
              <w:numPr>
                <w:ilvl w:val="2"/>
                <w:numId w:val="28"/>
              </w:numPr>
              <w:pBdr>
                <w:top w:val="nil"/>
                <w:left w:val="nil"/>
                <w:bottom w:val="nil"/>
                <w:right w:val="nil"/>
                <w:between w:val="nil"/>
              </w:pBdr>
              <w:ind w:left="0" w:firstLine="0"/>
              <w:rPr>
                <w:rFonts w:ascii="Arial Unicode" w:eastAsia="GHEA Grapalat" w:hAnsi="Arial Unicode" w:cs="GHEA Grapalat"/>
                <w:color w:val="000000"/>
                <w:sz w:val="20"/>
                <w:szCs w:val="20"/>
              </w:rPr>
            </w:pPr>
          </w:p>
        </w:tc>
        <w:tc>
          <w:tcPr>
            <w:tcW w:w="6180" w:type="dxa"/>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sz w:val="20"/>
          <w:szCs w:val="20"/>
        </w:rPr>
      </w:pPr>
      <w:r w:rsidRPr="000D005F">
        <w:rPr>
          <w:rFonts w:ascii="Arial Unicode" w:eastAsia="GHEA Grapalat" w:hAnsi="Arial Unicode"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Наименование фондовой биржи</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r w:rsidR="00092E73" w:rsidRPr="000D005F" w:rsidTr="007D52DB">
        <w:tc>
          <w:tcPr>
            <w:tcW w:w="2835" w:type="dxa"/>
            <w:shd w:val="clear" w:color="auto" w:fill="D9E2F3"/>
            <w:vAlign w:val="center"/>
          </w:tcPr>
          <w:p w:rsidR="00092E73" w:rsidRPr="000D005F" w:rsidRDefault="00092E73" w:rsidP="00092E73">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sz w:val="20"/>
                <w:szCs w:val="20"/>
              </w:rPr>
            </w:pPr>
            <w:r w:rsidRPr="000D005F">
              <w:rPr>
                <w:rFonts w:ascii="Arial Unicode" w:eastAsia="GHEA Grapalat" w:hAnsi="Arial Unicode" w:cs="GHEA Grapalat"/>
                <w:color w:val="000000"/>
                <w:sz w:val="20"/>
                <w:szCs w:val="20"/>
              </w:rPr>
              <w:t>Ссылка на документы, наличествующие на бирже</w:t>
            </w:r>
          </w:p>
        </w:tc>
        <w:tc>
          <w:tcPr>
            <w:tcW w:w="6180" w:type="dxa"/>
            <w:vAlign w:val="center"/>
          </w:tcPr>
          <w:p w:rsidR="00092E73" w:rsidRPr="000D005F" w:rsidRDefault="00092E73" w:rsidP="007D52DB">
            <w:pPr>
              <w:spacing w:before="240" w:after="240"/>
              <w:rPr>
                <w:rFonts w:ascii="Arial Unicode" w:eastAsia="GHEA Grapalat" w:hAnsi="Arial Unicode" w:cs="GHEA Grapalat"/>
                <w:sz w:val="20"/>
                <w:szCs w:val="20"/>
              </w:rPr>
            </w:pPr>
          </w:p>
        </w:tc>
      </w:tr>
    </w:tbl>
    <w:p w:rsidR="00092E73" w:rsidRPr="000D005F" w:rsidRDefault="00092E73" w:rsidP="00092E73">
      <w:pPr>
        <w:pBdr>
          <w:top w:val="nil"/>
          <w:left w:val="nil"/>
          <w:bottom w:val="nil"/>
          <w:right w:val="nil"/>
          <w:between w:val="nil"/>
        </w:pBdr>
        <w:spacing w:before="240"/>
        <w:rPr>
          <w:rFonts w:ascii="Arial Unicode" w:eastAsia="GHEA Grapalat" w:hAnsi="Arial Unicode" w:cs="GHEA Grapalat"/>
          <w:i/>
          <w:sz w:val="20"/>
          <w:szCs w:val="20"/>
        </w:rPr>
      </w:pPr>
      <w:r w:rsidRPr="000D005F">
        <w:rPr>
          <w:rFonts w:ascii="Arial Unicode" w:eastAsia="GHEA Grapalat" w:hAnsi="Arial Unicode" w:cs="GHEA Grapalat"/>
          <w:i/>
          <w:sz w:val="20"/>
          <w:szCs w:val="20"/>
        </w:rPr>
        <w:br w:type="page"/>
      </w:r>
    </w:p>
    <w:p w:rsidR="00092E73" w:rsidRPr="000D005F" w:rsidRDefault="00092E73" w:rsidP="005A6587">
      <w:pPr>
        <w:pStyle w:val="aff3"/>
        <w:numPr>
          <w:ilvl w:val="0"/>
          <w:numId w:val="28"/>
        </w:numPr>
        <w:pBdr>
          <w:top w:val="nil"/>
          <w:left w:val="nil"/>
          <w:bottom w:val="nil"/>
          <w:right w:val="nil"/>
          <w:between w:val="nil"/>
        </w:pBdr>
        <w:rPr>
          <w:rFonts w:ascii="Arial Unicode" w:eastAsia="GHEA Grapalat" w:hAnsi="Arial Unicode" w:cs="GHEA Grapalat"/>
          <w:b/>
          <w:color w:val="000000"/>
          <w:sz w:val="20"/>
          <w:szCs w:val="20"/>
        </w:rPr>
      </w:pPr>
      <w:r w:rsidRPr="000D005F">
        <w:rPr>
          <w:rFonts w:ascii="Arial Unicode" w:eastAsia="GHEA Grapalat" w:hAnsi="Arial Unicode" w:cs="GHEA Grapalat"/>
          <w:b/>
          <w:color w:val="000000"/>
          <w:sz w:val="20"/>
          <w:szCs w:val="20"/>
        </w:rPr>
        <w:lastRenderedPageBreak/>
        <w:t>Дополнительные примечания</w:t>
      </w:r>
    </w:p>
    <w:tbl>
      <w:tblPr>
        <w:tblStyle w:val="aff2"/>
        <w:tblW w:w="0" w:type="auto"/>
        <w:tblLayout w:type="fixed"/>
        <w:tblLook w:val="04A0"/>
      </w:tblPr>
      <w:tblGrid>
        <w:gridCol w:w="9016"/>
      </w:tblGrid>
      <w:tr w:rsidR="00092E73" w:rsidRPr="000D005F" w:rsidTr="007D52DB">
        <w:tc>
          <w:tcPr>
            <w:tcW w:w="9016" w:type="dxa"/>
            <w:shd w:val="clear" w:color="auto" w:fill="DBE5F1" w:themeFill="accent1" w:themeFillTint="33"/>
          </w:tcPr>
          <w:p w:rsidR="00092E73" w:rsidRPr="000D005F" w:rsidRDefault="00092E73" w:rsidP="007D52DB">
            <w:pPr>
              <w:spacing w:before="240" w:after="160" w:line="259" w:lineRule="auto"/>
              <w:rPr>
                <w:rFonts w:ascii="Arial Unicode" w:eastAsia="GHEA Grapalat" w:hAnsi="Arial Unicode" w:cs="GHEA Grapalat"/>
                <w:i/>
                <w:color w:val="000000"/>
                <w:sz w:val="20"/>
                <w:szCs w:val="20"/>
              </w:rPr>
            </w:pPr>
            <w:r w:rsidRPr="000D005F">
              <w:rPr>
                <w:rFonts w:ascii="Arial Unicode" w:eastAsia="GHEA Grapalat" w:hAnsi="Arial Unicode"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0D005F" w:rsidTr="007D52DB">
        <w:trPr>
          <w:trHeight w:val="10187"/>
        </w:trPr>
        <w:tc>
          <w:tcPr>
            <w:tcW w:w="9016" w:type="dxa"/>
          </w:tcPr>
          <w:p w:rsidR="00092E73" w:rsidRPr="000D005F" w:rsidRDefault="00092E73" w:rsidP="007D52DB">
            <w:pPr>
              <w:rPr>
                <w:rFonts w:ascii="Arial Unicode" w:eastAsia="GHEA Grapalat" w:hAnsi="Arial Unicode" w:cs="GHEA Grapalat"/>
                <w:b/>
                <w:color w:val="000000"/>
                <w:sz w:val="20"/>
                <w:szCs w:val="20"/>
              </w:rPr>
            </w:pPr>
          </w:p>
        </w:tc>
      </w:tr>
    </w:tbl>
    <w:p w:rsidR="00092E73" w:rsidRPr="000D005F" w:rsidRDefault="00092E73" w:rsidP="00092E73">
      <w:pPr>
        <w:pBdr>
          <w:top w:val="nil"/>
          <w:left w:val="nil"/>
          <w:bottom w:val="nil"/>
          <w:right w:val="nil"/>
          <w:between w:val="nil"/>
        </w:pBdr>
        <w:rPr>
          <w:rFonts w:ascii="Arial Unicode" w:eastAsia="GHEA Grapalat" w:hAnsi="Arial Unicode" w:cs="GHEA Grapalat"/>
          <w:b/>
          <w:color w:val="000000"/>
          <w:sz w:val="20"/>
          <w:szCs w:val="20"/>
        </w:rPr>
      </w:pPr>
    </w:p>
    <w:p w:rsidR="00092E73" w:rsidRPr="000D005F" w:rsidRDefault="00092E73" w:rsidP="00092E73">
      <w:pPr>
        <w:rPr>
          <w:rFonts w:ascii="Arial Unicode" w:hAnsi="Arial Unicode"/>
          <w:b/>
          <w:sz w:val="20"/>
          <w:szCs w:val="20"/>
        </w:rPr>
      </w:pPr>
    </w:p>
    <w:p w:rsidR="00092E73" w:rsidRPr="000D005F" w:rsidRDefault="00092E73" w:rsidP="00092E73">
      <w:pPr>
        <w:rPr>
          <w:rFonts w:ascii="Arial Unicode" w:hAnsi="Arial Unicode"/>
          <w:b/>
          <w:sz w:val="20"/>
          <w:szCs w:val="20"/>
        </w:rPr>
      </w:pPr>
      <w:r w:rsidRPr="000D005F">
        <w:rPr>
          <w:rFonts w:ascii="Arial Unicode" w:hAnsi="Arial Unicode"/>
          <w:b/>
          <w:sz w:val="20"/>
          <w:szCs w:val="20"/>
        </w:rPr>
        <w:br w:type="page"/>
      </w:r>
    </w:p>
    <w:p w:rsidR="00092E73" w:rsidRPr="000D005F" w:rsidRDefault="00092E73" w:rsidP="00092E73">
      <w:pPr>
        <w:spacing w:line="360" w:lineRule="auto"/>
        <w:jc w:val="center"/>
        <w:rPr>
          <w:rFonts w:ascii="Arial Unicode" w:hAnsi="Arial Unicode"/>
          <w:b/>
          <w:sz w:val="20"/>
          <w:szCs w:val="20"/>
          <w:lang w:val="hy-AM"/>
        </w:rPr>
      </w:pPr>
      <w:r w:rsidRPr="000D005F">
        <w:rPr>
          <w:rFonts w:ascii="Arial Unicode" w:hAnsi="Arial Unicode"/>
          <w:b/>
          <w:sz w:val="20"/>
          <w:szCs w:val="20"/>
        </w:rPr>
        <w:lastRenderedPageBreak/>
        <w:t>Порядок заполнения декларации</w:t>
      </w:r>
    </w:p>
    <w:p w:rsidR="00092E73" w:rsidRPr="000D005F" w:rsidRDefault="00092E73" w:rsidP="00092E73">
      <w:pPr>
        <w:spacing w:line="360" w:lineRule="auto"/>
        <w:jc w:val="center"/>
        <w:rPr>
          <w:rFonts w:ascii="Arial Unicode" w:hAnsi="Arial Unicode"/>
          <w:b/>
          <w:sz w:val="20"/>
          <w:szCs w:val="20"/>
          <w:lang w:val="hy-AM"/>
        </w:rPr>
      </w:pPr>
    </w:p>
    <w:p w:rsidR="00092E73" w:rsidRPr="000D005F" w:rsidRDefault="00092E73" w:rsidP="00092E73">
      <w:pPr>
        <w:pStyle w:val="aff3"/>
        <w:numPr>
          <w:ilvl w:val="0"/>
          <w:numId w:val="29"/>
        </w:numPr>
        <w:spacing w:after="200" w:line="360" w:lineRule="auto"/>
        <w:ind w:left="0"/>
        <w:contextualSpacing/>
        <w:jc w:val="both"/>
        <w:rPr>
          <w:rFonts w:ascii="Arial Unicode" w:hAnsi="Arial Unicode"/>
          <w:sz w:val="20"/>
          <w:szCs w:val="20"/>
        </w:rPr>
      </w:pPr>
      <w:r w:rsidRPr="000D005F">
        <w:rPr>
          <w:rFonts w:ascii="Arial Unicode" w:hAnsi="Arial Unicode"/>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D005F" w:rsidRDefault="00092E73" w:rsidP="00092E73">
      <w:pPr>
        <w:pStyle w:val="aff3"/>
        <w:numPr>
          <w:ilvl w:val="0"/>
          <w:numId w:val="30"/>
        </w:numPr>
        <w:spacing w:after="200" w:line="360" w:lineRule="auto"/>
        <w:ind w:left="0" w:firstLine="142"/>
        <w:contextualSpacing/>
        <w:jc w:val="both"/>
        <w:rPr>
          <w:rFonts w:ascii="Arial Unicode" w:hAnsi="Arial Unicode"/>
          <w:sz w:val="20"/>
          <w:szCs w:val="20"/>
        </w:rPr>
      </w:pPr>
      <w:r w:rsidRPr="000D005F">
        <w:rPr>
          <w:rFonts w:ascii="Arial Unicode" w:hAnsi="Arial Unicode"/>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D005F" w:rsidRDefault="00092E73" w:rsidP="00092E73">
      <w:pPr>
        <w:pStyle w:val="aff3"/>
        <w:numPr>
          <w:ilvl w:val="0"/>
          <w:numId w:val="30"/>
        </w:numPr>
        <w:spacing w:after="200" w:line="360" w:lineRule="auto"/>
        <w:contextualSpacing/>
        <w:jc w:val="both"/>
        <w:rPr>
          <w:rFonts w:ascii="Arial Unicode" w:hAnsi="Arial Unicode"/>
          <w:sz w:val="20"/>
          <w:szCs w:val="20"/>
        </w:rPr>
      </w:pPr>
      <w:r w:rsidRPr="000D005F">
        <w:rPr>
          <w:rFonts w:ascii="Arial Unicode" w:hAnsi="Arial Unicode"/>
          <w:sz w:val="20"/>
          <w:szCs w:val="20"/>
        </w:rPr>
        <w:t>в подразделе  "Лицо,представляющее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D005F" w:rsidRDefault="00092E73" w:rsidP="00092E73">
      <w:pPr>
        <w:pStyle w:val="aff3"/>
        <w:numPr>
          <w:ilvl w:val="0"/>
          <w:numId w:val="30"/>
        </w:numPr>
        <w:spacing w:after="200" w:line="360" w:lineRule="auto"/>
        <w:ind w:left="0" w:firstLine="0"/>
        <w:contextualSpacing/>
        <w:jc w:val="both"/>
        <w:rPr>
          <w:rFonts w:ascii="Arial Unicode" w:hAnsi="Arial Unicode"/>
          <w:sz w:val="20"/>
          <w:szCs w:val="20"/>
        </w:rPr>
      </w:pPr>
      <w:r w:rsidRPr="000D005F">
        <w:rPr>
          <w:rFonts w:ascii="Arial Unicode" w:hAnsi="Arial Unicode"/>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D005F" w:rsidRDefault="00092E73" w:rsidP="00092E73">
      <w:pPr>
        <w:pStyle w:val="aff3"/>
        <w:numPr>
          <w:ilvl w:val="0"/>
          <w:numId w:val="29"/>
        </w:numPr>
        <w:spacing w:after="200" w:line="360" w:lineRule="auto"/>
        <w:ind w:left="142" w:hanging="284"/>
        <w:contextualSpacing/>
        <w:jc w:val="both"/>
        <w:rPr>
          <w:rFonts w:ascii="Arial Unicode" w:hAnsi="Arial Unicode"/>
          <w:sz w:val="20"/>
          <w:szCs w:val="20"/>
        </w:rPr>
      </w:pPr>
      <w:r w:rsidRPr="000D005F">
        <w:rPr>
          <w:rFonts w:ascii="Arial Unicode" w:hAnsi="Arial Unicode"/>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D005F" w:rsidRDefault="00092E73" w:rsidP="00092E73">
      <w:pPr>
        <w:pStyle w:val="aff3"/>
        <w:numPr>
          <w:ilvl w:val="0"/>
          <w:numId w:val="31"/>
        </w:numPr>
        <w:spacing w:after="200" w:line="360" w:lineRule="auto"/>
        <w:contextualSpacing/>
        <w:jc w:val="both"/>
        <w:rPr>
          <w:rFonts w:ascii="Arial Unicode" w:hAnsi="Arial Unicode"/>
          <w:sz w:val="20"/>
          <w:szCs w:val="20"/>
        </w:rPr>
      </w:pPr>
      <w:r w:rsidRPr="000D005F">
        <w:rPr>
          <w:rFonts w:ascii="Arial Unicode" w:hAnsi="Arial Unicode"/>
          <w:sz w:val="20"/>
          <w:szCs w:val="20"/>
        </w:rPr>
        <w:t>в подразделе "Данные листинга акций" заполняется наименование фондовой биржи, указывая в скобках код биржи (MarketIdentifierCode),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92E73" w:rsidRPr="000D005F" w:rsidRDefault="00092E73" w:rsidP="00092E73">
      <w:pPr>
        <w:pStyle w:val="aff3"/>
        <w:numPr>
          <w:ilvl w:val="0"/>
          <w:numId w:val="31"/>
        </w:numPr>
        <w:spacing w:after="200" w:line="360" w:lineRule="auto"/>
        <w:contextualSpacing/>
        <w:jc w:val="both"/>
        <w:rPr>
          <w:rFonts w:ascii="Arial Unicode" w:hAnsi="Arial Unicode"/>
          <w:sz w:val="20"/>
          <w:szCs w:val="20"/>
        </w:rPr>
      </w:pPr>
      <w:r w:rsidRPr="000D005F">
        <w:rPr>
          <w:rFonts w:ascii="Arial Unicode" w:hAnsi="Arial Unicode"/>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D005F" w:rsidRDefault="00092E73" w:rsidP="00092E73">
      <w:pPr>
        <w:pStyle w:val="aff3"/>
        <w:numPr>
          <w:ilvl w:val="0"/>
          <w:numId w:val="31"/>
        </w:numPr>
        <w:spacing w:after="200" w:line="360" w:lineRule="auto"/>
        <w:contextualSpacing/>
        <w:jc w:val="both"/>
        <w:rPr>
          <w:rFonts w:ascii="Arial Unicode" w:hAnsi="Arial Unicode"/>
          <w:sz w:val="20"/>
          <w:szCs w:val="20"/>
        </w:rPr>
      </w:pPr>
      <w:r w:rsidRPr="000D005F">
        <w:rPr>
          <w:rFonts w:ascii="Arial Unicode" w:hAnsi="Arial Unicode"/>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D005F" w:rsidRDefault="00092E73" w:rsidP="00092E73">
      <w:pPr>
        <w:pStyle w:val="aff3"/>
        <w:numPr>
          <w:ilvl w:val="0"/>
          <w:numId w:val="29"/>
        </w:numPr>
        <w:spacing w:after="200" w:line="360" w:lineRule="auto"/>
        <w:ind w:left="0"/>
        <w:contextualSpacing/>
        <w:jc w:val="both"/>
        <w:rPr>
          <w:rFonts w:ascii="Arial Unicode" w:hAnsi="Arial Unicode"/>
          <w:sz w:val="20"/>
          <w:szCs w:val="20"/>
        </w:rPr>
      </w:pPr>
      <w:r w:rsidRPr="000D005F">
        <w:rPr>
          <w:rFonts w:ascii="Arial Unicode" w:hAnsi="Arial Unicode"/>
          <w:sz w:val="20"/>
          <w:szCs w:val="20"/>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D005F">
        <w:rPr>
          <w:rFonts w:ascii="Arial Unicode" w:eastAsia="MS Mincho" w:hAnsi="Cambria Math" w:cs="Cambria Math"/>
          <w:sz w:val="20"/>
          <w:szCs w:val="20"/>
        </w:rPr>
        <w:t>․</w:t>
      </w:r>
    </w:p>
    <w:p w:rsidR="00092E73" w:rsidRPr="000D005F" w:rsidRDefault="00092E73" w:rsidP="00092E73">
      <w:pPr>
        <w:pStyle w:val="aff3"/>
        <w:numPr>
          <w:ilvl w:val="0"/>
          <w:numId w:val="32"/>
        </w:numPr>
        <w:spacing w:after="200" w:line="360" w:lineRule="auto"/>
        <w:ind w:left="0" w:hanging="426"/>
        <w:contextualSpacing/>
        <w:jc w:val="both"/>
        <w:rPr>
          <w:rFonts w:ascii="Arial Unicode" w:hAnsi="Arial Unicode"/>
          <w:sz w:val="20"/>
          <w:szCs w:val="20"/>
        </w:rPr>
      </w:pPr>
      <w:r w:rsidRPr="000D005F">
        <w:rPr>
          <w:rFonts w:ascii="Arial Unicode" w:hAnsi="Arial Unicode"/>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D005F" w:rsidRDefault="00092E73" w:rsidP="00092E73">
      <w:pPr>
        <w:spacing w:line="360" w:lineRule="auto"/>
        <w:ind w:left="-360"/>
        <w:jc w:val="both"/>
        <w:rPr>
          <w:rFonts w:ascii="Arial Unicode" w:hAnsi="Arial Unicode"/>
          <w:sz w:val="20"/>
          <w:szCs w:val="20"/>
        </w:rPr>
      </w:pPr>
      <w:r w:rsidRPr="000D005F">
        <w:rPr>
          <w:rFonts w:ascii="Arial Unicode" w:hAnsi="Arial Unicode"/>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D005F" w:rsidRDefault="00092E73" w:rsidP="00092E73">
      <w:pPr>
        <w:pStyle w:val="aff3"/>
        <w:numPr>
          <w:ilvl w:val="0"/>
          <w:numId w:val="29"/>
        </w:numPr>
        <w:spacing w:after="200" w:line="360" w:lineRule="auto"/>
        <w:ind w:left="0"/>
        <w:contextualSpacing/>
        <w:jc w:val="both"/>
        <w:rPr>
          <w:rFonts w:ascii="Arial Unicode" w:hAnsi="Arial Unicode"/>
          <w:sz w:val="20"/>
          <w:szCs w:val="20"/>
        </w:rPr>
      </w:pPr>
      <w:r w:rsidRPr="000D005F">
        <w:rPr>
          <w:rFonts w:ascii="Arial Unicode" w:hAnsi="Arial Unicode"/>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D005F">
        <w:rPr>
          <w:rFonts w:ascii="Arial Unicode" w:eastAsia="MS Mincho" w:hAnsi="Cambria Math" w:cs="Cambria Math"/>
          <w:sz w:val="20"/>
          <w:szCs w:val="20"/>
        </w:rPr>
        <w:t>․</w:t>
      </w:r>
    </w:p>
    <w:p w:rsidR="00092E73" w:rsidRPr="000D005F" w:rsidRDefault="00092E73" w:rsidP="00092E73">
      <w:pPr>
        <w:pStyle w:val="aff3"/>
        <w:numPr>
          <w:ilvl w:val="0"/>
          <w:numId w:val="33"/>
        </w:numPr>
        <w:spacing w:after="200" w:line="360" w:lineRule="auto"/>
        <w:ind w:left="0"/>
        <w:contextualSpacing/>
        <w:jc w:val="both"/>
        <w:rPr>
          <w:rFonts w:ascii="Arial Unicode" w:hAnsi="Arial Unicode"/>
          <w:sz w:val="20"/>
          <w:szCs w:val="20"/>
        </w:rPr>
      </w:pPr>
      <w:r w:rsidRPr="000D005F">
        <w:rPr>
          <w:rFonts w:ascii="Arial Unicode" w:hAnsi="Arial Unicode"/>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D005F" w:rsidRDefault="00092E73" w:rsidP="00092E73">
      <w:pPr>
        <w:spacing w:line="360" w:lineRule="auto"/>
        <w:ind w:left="-375"/>
        <w:jc w:val="both"/>
        <w:rPr>
          <w:rFonts w:ascii="Arial Unicode" w:hAnsi="Arial Unicode"/>
          <w:sz w:val="20"/>
          <w:szCs w:val="20"/>
          <w:highlight w:val="yellow"/>
        </w:rPr>
      </w:pPr>
      <w:r w:rsidRPr="000D005F">
        <w:rPr>
          <w:rFonts w:ascii="Arial Unicode" w:hAnsi="Arial Unicode"/>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092E73" w:rsidRPr="000D005F" w:rsidRDefault="00092E73" w:rsidP="00092E73">
      <w:pPr>
        <w:spacing w:line="360" w:lineRule="auto"/>
        <w:ind w:left="-375"/>
        <w:jc w:val="both"/>
        <w:rPr>
          <w:rFonts w:ascii="Arial Unicode" w:hAnsi="Arial Unicode"/>
          <w:sz w:val="20"/>
          <w:szCs w:val="20"/>
          <w:highlight w:val="yellow"/>
        </w:rPr>
      </w:pPr>
      <w:r w:rsidRPr="000D005F">
        <w:rPr>
          <w:rFonts w:ascii="Arial Unicode" w:hAnsi="Arial Unicode"/>
          <w:sz w:val="20"/>
          <w:szCs w:val="20"/>
        </w:rPr>
        <w:t>3) в подразделе "Адрес учета лица" заполняется адрес места учета реального бенефициара;</w:t>
      </w:r>
    </w:p>
    <w:p w:rsidR="00092E73" w:rsidRPr="000D005F" w:rsidRDefault="00092E73" w:rsidP="00092E73">
      <w:pPr>
        <w:spacing w:line="360" w:lineRule="auto"/>
        <w:ind w:left="-375"/>
        <w:jc w:val="both"/>
        <w:rPr>
          <w:rFonts w:ascii="Arial Unicode" w:hAnsi="Arial Unicode"/>
          <w:sz w:val="20"/>
          <w:szCs w:val="20"/>
          <w:highlight w:val="yellow"/>
        </w:rPr>
      </w:pPr>
      <w:r w:rsidRPr="000D005F">
        <w:rPr>
          <w:rFonts w:ascii="Arial Unicode" w:hAnsi="Arial Unicode"/>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D005F" w:rsidRDefault="00092E73" w:rsidP="00092E73">
      <w:pPr>
        <w:spacing w:line="360" w:lineRule="auto"/>
        <w:ind w:left="-375"/>
        <w:jc w:val="both"/>
        <w:rPr>
          <w:rFonts w:ascii="Arial Unicode" w:hAnsi="Arial Unicode"/>
          <w:sz w:val="20"/>
          <w:szCs w:val="20"/>
        </w:rPr>
      </w:pPr>
      <w:r w:rsidRPr="000D005F">
        <w:rPr>
          <w:rFonts w:ascii="Arial Unicode" w:hAnsi="Arial Unicode"/>
          <w:sz w:val="20"/>
          <w:szCs w:val="20"/>
        </w:rPr>
        <w:t xml:space="preserve">5) подраздел "Основания </w:t>
      </w:r>
      <w:r w:rsidRPr="000D005F">
        <w:rPr>
          <w:rFonts w:ascii="Arial Unicode" w:eastAsiaTheme="minorHAnsi" w:hAnsi="Arial Unicode" w:cstheme="minorBidi"/>
          <w:sz w:val="20"/>
          <w:szCs w:val="20"/>
        </w:rPr>
        <w:t>являться</w:t>
      </w:r>
      <w:r w:rsidRPr="000D005F">
        <w:rPr>
          <w:rFonts w:ascii="Arial Unicode" w:hAnsi="Arial Unicode"/>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w:t>
      </w:r>
      <w:r w:rsidRPr="000D005F">
        <w:rPr>
          <w:rFonts w:ascii="Arial Unicode" w:hAnsi="Arial Unicode"/>
          <w:sz w:val="20"/>
          <w:szCs w:val="20"/>
        </w:rPr>
        <w:lastRenderedPageBreak/>
        <w:t>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D005F" w:rsidRDefault="00092E73" w:rsidP="00092E73">
      <w:pPr>
        <w:spacing w:line="360" w:lineRule="auto"/>
        <w:jc w:val="both"/>
        <w:rPr>
          <w:rFonts w:ascii="Arial Unicode" w:eastAsia="GHEA Grapalat" w:hAnsi="Arial Unicode" w:cs="GHEA Grapalat"/>
          <w:sz w:val="20"/>
          <w:szCs w:val="20"/>
        </w:rPr>
      </w:pPr>
      <w:r w:rsidRPr="000D005F">
        <w:rPr>
          <w:rFonts w:ascii="Arial Unicode" w:hAnsi="Arial Unicode"/>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D005F">
        <w:rPr>
          <w:rFonts w:ascii="Arial Unicode" w:hAnsi="Arial Unicode"/>
          <w:sz w:val="20"/>
          <w:szCs w:val="20"/>
          <w:lang w:val="hy-AM"/>
        </w:rPr>
        <w:t>Օ</w:t>
      </w:r>
      <w:r w:rsidRPr="000D005F">
        <w:rPr>
          <w:rFonts w:ascii="Arial Unicode" w:hAnsi="Arial Unicode"/>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D005F">
        <w:rPr>
          <w:rFonts w:ascii="Arial Unicode" w:hAnsi="Arial Unicode"/>
          <w:sz w:val="20"/>
          <w:szCs w:val="20"/>
          <w:lang w:val="hy-AM"/>
        </w:rPr>
        <w:t>Օ</w:t>
      </w:r>
      <w:r w:rsidRPr="000D005F">
        <w:rPr>
          <w:rFonts w:ascii="Arial Unicode" w:hAnsi="Arial Unicode"/>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D005F">
        <w:rPr>
          <w:rFonts w:ascii="Arial Unicode" w:hAnsi="Arial Unicode"/>
          <w:sz w:val="20"/>
          <w:szCs w:val="20"/>
          <w:lang w:val="hy-AM"/>
        </w:rPr>
        <w:t>Օ</w:t>
      </w:r>
      <w:r w:rsidRPr="000D005F">
        <w:rPr>
          <w:rFonts w:ascii="Arial Unicode" w:hAnsi="Arial Unicode"/>
          <w:sz w:val="20"/>
          <w:szCs w:val="20"/>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r w:rsidRPr="000D005F">
        <w:rPr>
          <w:rFonts w:ascii="Arial Unicode" w:eastAsia="GHEA Grapalat" w:hAnsi="Arial Unicode"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D005F" w:rsidRDefault="00092E73" w:rsidP="00092E73">
      <w:pPr>
        <w:spacing w:line="360" w:lineRule="auto"/>
        <w:jc w:val="both"/>
        <w:rPr>
          <w:rFonts w:ascii="Arial Unicode" w:hAnsi="Arial Unicode"/>
          <w:sz w:val="20"/>
          <w:szCs w:val="20"/>
          <w:lang w:val="hy-AM"/>
        </w:rPr>
      </w:pPr>
      <w:r w:rsidRPr="000D005F">
        <w:rPr>
          <w:rFonts w:ascii="Arial Unicode" w:hAnsi="Arial Unicode"/>
          <w:sz w:val="20"/>
          <w:szCs w:val="20"/>
        </w:rPr>
        <w:t xml:space="preserve">б. в пункте </w:t>
      </w:r>
      <w:r w:rsidRPr="000D005F">
        <w:rPr>
          <w:rFonts w:ascii="Arial Unicode" w:eastAsia="GHEA Grapalat" w:hAnsi="Arial Unicode" w:cs="GHEA Grapalat"/>
          <w:sz w:val="20"/>
          <w:szCs w:val="20"/>
        </w:rPr>
        <w:t>"</w:t>
      </w:r>
      <w:r w:rsidRPr="000D005F">
        <w:rPr>
          <w:rFonts w:ascii="Arial Unicode" w:hAnsi="Arial Unicode"/>
          <w:sz w:val="20"/>
          <w:szCs w:val="20"/>
        </w:rPr>
        <w:t>б</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 делается отметка, если лицо по смыслу пункта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w:t>
      </w:r>
      <w:r w:rsidRPr="000D005F">
        <w:rPr>
          <w:rFonts w:ascii="Arial Unicode" w:hAnsi="Arial Unicode"/>
          <w:sz w:val="20"/>
          <w:szCs w:val="20"/>
        </w:rPr>
        <w:t xml:space="preserve"> не является реальным бенефициаром Организации, но контролирует </w:t>
      </w:r>
      <w:r w:rsidRPr="000D005F">
        <w:rPr>
          <w:rFonts w:ascii="Arial Unicode" w:hAnsi="Arial Unicode"/>
          <w:sz w:val="20"/>
          <w:szCs w:val="20"/>
          <w:lang w:val="hy-AM"/>
        </w:rPr>
        <w:t>Օ</w:t>
      </w:r>
      <w:r w:rsidRPr="000D005F">
        <w:rPr>
          <w:rFonts w:ascii="Arial Unicode" w:hAnsi="Arial Unicode"/>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в</w:t>
      </w:r>
      <w:r w:rsidRPr="000D005F">
        <w:rPr>
          <w:rFonts w:ascii="Arial Unicode" w:hAnsi="Arial Unicode"/>
          <w:sz w:val="20"/>
          <w:szCs w:val="20"/>
          <w:lang w:val="hy-AM"/>
        </w:rPr>
        <w:t xml:space="preserve">. </w:t>
      </w:r>
      <w:r w:rsidRPr="000D005F">
        <w:rPr>
          <w:rFonts w:ascii="Arial Unicode" w:hAnsi="Arial Unicode"/>
          <w:sz w:val="20"/>
          <w:szCs w:val="20"/>
        </w:rPr>
        <w:t>в</w:t>
      </w:r>
      <w:r w:rsidRPr="000D005F">
        <w:rPr>
          <w:rFonts w:ascii="Arial Unicode" w:hAnsi="Arial Unicode"/>
          <w:sz w:val="20"/>
          <w:szCs w:val="20"/>
          <w:lang w:val="hy-AM"/>
        </w:rPr>
        <w:t xml:space="preserve"> пункте </w:t>
      </w:r>
      <w:r w:rsidRPr="000D005F">
        <w:rPr>
          <w:rFonts w:ascii="Arial Unicode" w:eastAsia="GHEA Grapalat" w:hAnsi="Arial Unicode" w:cs="GHEA Grapalat"/>
          <w:sz w:val="20"/>
          <w:szCs w:val="20"/>
        </w:rPr>
        <w:t>"</w:t>
      </w:r>
      <w:r w:rsidRPr="000D005F">
        <w:rPr>
          <w:rFonts w:ascii="Arial Unicode" w:hAnsi="Arial Unicode"/>
          <w:sz w:val="20"/>
          <w:szCs w:val="20"/>
        </w:rPr>
        <w:t>в</w:t>
      </w:r>
      <w:r w:rsidRPr="000D005F">
        <w:rPr>
          <w:rFonts w:ascii="Arial Unicode" w:eastAsia="GHEA Grapalat" w:hAnsi="Arial Unicode" w:cs="GHEA Grapalat"/>
          <w:sz w:val="20"/>
          <w:szCs w:val="20"/>
        </w:rPr>
        <w:t>"</w:t>
      </w:r>
      <w:r w:rsidRPr="000D005F">
        <w:rPr>
          <w:rFonts w:ascii="Arial Unicode" w:hAnsi="Arial Unicode"/>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D005F">
        <w:rPr>
          <w:rFonts w:ascii="Arial Unicode" w:hAnsi="Arial Unicode"/>
          <w:sz w:val="20"/>
          <w:szCs w:val="20"/>
        </w:rPr>
        <w:t>О</w:t>
      </w:r>
      <w:r w:rsidRPr="000D005F">
        <w:rPr>
          <w:rFonts w:ascii="Arial Unicode" w:hAnsi="Arial Unicode"/>
          <w:sz w:val="20"/>
          <w:szCs w:val="20"/>
          <w:lang w:val="hy-AM"/>
        </w:rPr>
        <w:t xml:space="preserve">рганизации, в случае если не имеется физическое лицо, соответствующее требованиям пунктов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w:t>
      </w:r>
      <w:r w:rsidRPr="000D005F">
        <w:rPr>
          <w:rFonts w:ascii="Arial Unicode" w:hAnsi="Arial Unicode"/>
          <w:sz w:val="20"/>
          <w:szCs w:val="20"/>
          <w:lang w:val="hy-AM"/>
        </w:rPr>
        <w:t xml:space="preserve">и </w:t>
      </w:r>
      <w:r w:rsidRPr="000D005F">
        <w:rPr>
          <w:rFonts w:ascii="Arial Unicode" w:eastAsia="GHEA Grapalat" w:hAnsi="Arial Unicode" w:cs="GHEA Grapalat"/>
          <w:sz w:val="20"/>
          <w:szCs w:val="20"/>
        </w:rPr>
        <w:t>"</w:t>
      </w:r>
      <w:r w:rsidRPr="000D005F">
        <w:rPr>
          <w:rFonts w:ascii="Arial Unicode" w:hAnsi="Arial Unicode"/>
          <w:sz w:val="20"/>
          <w:szCs w:val="20"/>
        </w:rPr>
        <w:t>б</w:t>
      </w:r>
      <w:r w:rsidRPr="000D005F">
        <w:rPr>
          <w:rFonts w:ascii="Arial Unicode" w:eastAsia="GHEA Grapalat" w:hAnsi="Arial Unicode" w:cs="GHEA Grapalat"/>
          <w:sz w:val="20"/>
          <w:szCs w:val="20"/>
        </w:rPr>
        <w:t>"</w:t>
      </w:r>
      <w:r w:rsidRPr="000D005F">
        <w:rPr>
          <w:rFonts w:ascii="Arial Unicode" w:hAnsi="Arial Unicode"/>
          <w:sz w:val="20"/>
          <w:szCs w:val="20"/>
          <w:lang w:val="hy-AM"/>
        </w:rPr>
        <w:t>этого подраздела</w:t>
      </w:r>
      <w:r w:rsidRPr="000D005F">
        <w:rPr>
          <w:rFonts w:ascii="Arial Unicode" w:hAnsi="Arial Unicode"/>
          <w:sz w:val="20"/>
          <w:szCs w:val="20"/>
        </w:rPr>
        <w:t>.</w:t>
      </w:r>
    </w:p>
    <w:p w:rsidR="00092E73" w:rsidRPr="000D005F" w:rsidRDefault="00092E73" w:rsidP="00092E73">
      <w:pPr>
        <w:spacing w:line="360" w:lineRule="auto"/>
        <w:jc w:val="both"/>
        <w:rPr>
          <w:rFonts w:ascii="Arial Unicode" w:hAnsi="Arial Unicode" w:cs="Cambria Math"/>
          <w:sz w:val="20"/>
          <w:szCs w:val="20"/>
        </w:rPr>
      </w:pPr>
      <w:r w:rsidRPr="000D005F">
        <w:rPr>
          <w:rFonts w:ascii="Arial Unicode" w:hAnsi="Arial Unicode"/>
          <w:sz w:val="20"/>
          <w:szCs w:val="20"/>
          <w:lang w:val="hy-AM"/>
        </w:rPr>
        <w:t xml:space="preserve">6) </w:t>
      </w:r>
      <w:r w:rsidRPr="000D005F">
        <w:rPr>
          <w:rFonts w:ascii="Arial Unicode" w:hAnsi="Arial Unicode"/>
          <w:sz w:val="20"/>
          <w:szCs w:val="20"/>
        </w:rPr>
        <w:t>П</w:t>
      </w:r>
      <w:r w:rsidRPr="000D005F">
        <w:rPr>
          <w:rFonts w:ascii="Arial Unicode" w:hAnsi="Arial Unicode"/>
          <w:sz w:val="20"/>
          <w:szCs w:val="20"/>
          <w:lang w:val="hy-AM"/>
        </w:rPr>
        <w:t xml:space="preserve">одраздел </w:t>
      </w:r>
      <w:r w:rsidRPr="000D005F">
        <w:rPr>
          <w:rFonts w:ascii="Arial Unicode" w:eastAsia="GHEA Grapalat" w:hAnsi="Arial Unicode" w:cs="GHEA Grapalat"/>
          <w:sz w:val="20"/>
          <w:szCs w:val="20"/>
        </w:rPr>
        <w:t>"</w:t>
      </w:r>
      <w:r w:rsidRPr="000D005F">
        <w:rPr>
          <w:rFonts w:ascii="Arial Unicode" w:hAnsi="Arial Unicode"/>
          <w:sz w:val="20"/>
          <w:szCs w:val="20"/>
        </w:rPr>
        <w:t>О</w:t>
      </w:r>
      <w:r w:rsidRPr="000D005F">
        <w:rPr>
          <w:rFonts w:ascii="Arial Unicode" w:hAnsi="Arial Unicode"/>
          <w:sz w:val="20"/>
          <w:szCs w:val="20"/>
          <w:lang w:val="hy-AM"/>
        </w:rPr>
        <w:t xml:space="preserve">снования </w:t>
      </w:r>
      <w:r w:rsidRPr="000D005F">
        <w:rPr>
          <w:rFonts w:ascii="Arial Unicode" w:hAnsi="Arial Unicode"/>
          <w:sz w:val="20"/>
          <w:szCs w:val="20"/>
        </w:rPr>
        <w:t>являться</w:t>
      </w:r>
      <w:r w:rsidRPr="000D005F">
        <w:rPr>
          <w:rFonts w:ascii="Arial Unicode" w:hAnsi="Arial Unicode"/>
          <w:sz w:val="20"/>
          <w:szCs w:val="20"/>
          <w:lang w:val="hy-AM"/>
        </w:rPr>
        <w:t xml:space="preserve"> реальн</w:t>
      </w:r>
      <w:r w:rsidRPr="000D005F">
        <w:rPr>
          <w:rFonts w:ascii="Arial Unicode" w:hAnsi="Arial Unicode"/>
          <w:sz w:val="20"/>
          <w:szCs w:val="20"/>
        </w:rPr>
        <w:t>ымбенефициаром</w:t>
      </w:r>
      <w:r w:rsidRPr="000D005F">
        <w:rPr>
          <w:rFonts w:ascii="Arial Unicode" w:hAnsi="Arial Unicode"/>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D005F">
        <w:rPr>
          <w:rFonts w:ascii="Arial Unicode" w:hAnsi="Arial Unicode"/>
          <w:sz w:val="20"/>
          <w:szCs w:val="20"/>
        </w:rPr>
        <w:t>бенефициаров</w:t>
      </w:r>
      <w:r w:rsidRPr="000D005F">
        <w:rPr>
          <w:rFonts w:ascii="Arial Unicode" w:hAnsi="Arial Unicode"/>
          <w:sz w:val="20"/>
          <w:szCs w:val="20"/>
          <w:lang w:val="hy-AM"/>
        </w:rPr>
        <w:t xml:space="preserve"> осуществляется по критериям, установленным Кодексом О недрах</w:t>
      </w:r>
      <w:r w:rsidRPr="000D005F">
        <w:rPr>
          <w:rFonts w:ascii="Arial Unicode" w:hAnsi="Arial Unicode"/>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D005F">
        <w:rPr>
          <w:rFonts w:ascii="Arial Unicode" w:hAnsi="Arial Unicode" w:cs="Cambria Math"/>
          <w:sz w:val="20"/>
          <w:szCs w:val="20"/>
        </w:rPr>
        <w:t>:</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а. в пункте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D005F">
        <w:rPr>
          <w:rFonts w:ascii="Arial Unicode" w:hAnsi="Arial Unicode"/>
          <w:sz w:val="20"/>
          <w:szCs w:val="20"/>
        </w:rPr>
        <w:lastRenderedPageBreak/>
        <w:t xml:space="preserve">юридического лица в размере 10 и более процентов. Этот подраздел заполняется с учетом правил, установленных абзацем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w:t>
      </w:r>
      <w:r w:rsidRPr="000D005F">
        <w:rPr>
          <w:rFonts w:ascii="Arial Unicode" w:hAnsi="Arial Unicode"/>
          <w:sz w:val="20"/>
          <w:szCs w:val="20"/>
        </w:rPr>
        <w:t xml:space="preserve"> подпункта 5 пункта 4 настоящего Порядка;</w:t>
      </w:r>
    </w:p>
    <w:p w:rsidR="00092E73" w:rsidRPr="000D005F" w:rsidRDefault="00092E73" w:rsidP="00092E73">
      <w:pPr>
        <w:spacing w:line="360" w:lineRule="auto"/>
        <w:jc w:val="both"/>
        <w:rPr>
          <w:rFonts w:ascii="Arial Unicode" w:hAnsi="Arial Unicode"/>
          <w:sz w:val="20"/>
          <w:szCs w:val="20"/>
          <w:lang w:val="hy-AM"/>
        </w:rPr>
      </w:pPr>
      <w:r w:rsidRPr="000D005F">
        <w:rPr>
          <w:rFonts w:ascii="Arial Unicode" w:hAnsi="Arial Unicode"/>
          <w:sz w:val="20"/>
          <w:szCs w:val="20"/>
          <w:lang w:val="hy-AM"/>
        </w:rPr>
        <w:t xml:space="preserve">б.в пункте </w:t>
      </w:r>
      <w:r w:rsidRPr="000D005F">
        <w:rPr>
          <w:rFonts w:ascii="Arial Unicode" w:eastAsia="GHEA Grapalat" w:hAnsi="Arial Unicode" w:cs="GHEA Grapalat"/>
          <w:sz w:val="20"/>
          <w:szCs w:val="20"/>
        </w:rPr>
        <w:t>"</w:t>
      </w:r>
      <w:r w:rsidRPr="000D005F">
        <w:rPr>
          <w:rFonts w:ascii="Arial Unicode" w:hAnsi="Arial Unicode"/>
          <w:sz w:val="20"/>
          <w:szCs w:val="20"/>
        </w:rPr>
        <w:t>б</w:t>
      </w:r>
      <w:r w:rsidRPr="000D005F">
        <w:rPr>
          <w:rFonts w:ascii="Arial Unicode" w:eastAsia="GHEA Grapalat" w:hAnsi="Arial Unicode" w:cs="GHEA Grapalat"/>
          <w:sz w:val="20"/>
          <w:szCs w:val="20"/>
        </w:rPr>
        <w:t>"</w:t>
      </w:r>
      <w:r w:rsidRPr="000D005F">
        <w:rPr>
          <w:rFonts w:ascii="Arial Unicode" w:hAnsi="Arial Unicode"/>
          <w:sz w:val="20"/>
          <w:szCs w:val="20"/>
          <w:lang w:val="hy-AM"/>
        </w:rPr>
        <w:t xml:space="preserve">этого подраздела производится отметка, если лицо имеет право назначать или </w:t>
      </w:r>
      <w:r w:rsidRPr="000D005F">
        <w:rPr>
          <w:rFonts w:ascii="Arial Unicode" w:hAnsi="Arial Unicode"/>
          <w:sz w:val="20"/>
          <w:szCs w:val="20"/>
        </w:rPr>
        <w:t>отстраня</w:t>
      </w:r>
      <w:r w:rsidRPr="000D005F">
        <w:rPr>
          <w:rFonts w:ascii="Arial Unicode" w:hAnsi="Arial Unicode"/>
          <w:sz w:val="20"/>
          <w:szCs w:val="20"/>
          <w:lang w:val="hy-AM"/>
        </w:rPr>
        <w:t>ть большинство членов органов управления юридического лица;</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в. В пункте </w:t>
      </w:r>
      <w:r w:rsidRPr="000D005F">
        <w:rPr>
          <w:rFonts w:ascii="Arial Unicode" w:eastAsia="GHEA Grapalat" w:hAnsi="Arial Unicode" w:cs="GHEA Grapalat"/>
          <w:sz w:val="20"/>
          <w:szCs w:val="20"/>
        </w:rPr>
        <w:t>"</w:t>
      </w:r>
      <w:r w:rsidRPr="000D005F">
        <w:rPr>
          <w:rFonts w:ascii="Arial Unicode" w:hAnsi="Arial Unicode"/>
          <w:sz w:val="20"/>
          <w:szCs w:val="20"/>
        </w:rPr>
        <w:t>в</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г. в пункте </w:t>
      </w:r>
      <w:r w:rsidRPr="000D005F">
        <w:rPr>
          <w:rFonts w:ascii="Arial Unicode" w:eastAsia="GHEA Grapalat" w:hAnsi="Arial Unicode" w:cs="GHEA Grapalat"/>
          <w:sz w:val="20"/>
          <w:szCs w:val="20"/>
        </w:rPr>
        <w:t>"</w:t>
      </w:r>
      <w:r w:rsidRPr="000D005F">
        <w:rPr>
          <w:rFonts w:ascii="Arial Unicode" w:hAnsi="Arial Unicode"/>
          <w:sz w:val="20"/>
          <w:szCs w:val="20"/>
        </w:rPr>
        <w:t>г</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 производится отметка, если лицо по смыслу пунктов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w:t>
      </w:r>
      <w:r w:rsidRPr="000D005F">
        <w:rPr>
          <w:rFonts w:ascii="Arial Unicode" w:hAnsi="Arial Unicode"/>
          <w:sz w:val="20"/>
          <w:szCs w:val="20"/>
        </w:rPr>
        <w:t>-</w:t>
      </w:r>
      <w:r w:rsidRPr="000D005F">
        <w:rPr>
          <w:rFonts w:ascii="Arial Unicode" w:eastAsia="GHEA Grapalat" w:hAnsi="Arial Unicode" w:cs="GHEA Grapalat"/>
          <w:sz w:val="20"/>
          <w:szCs w:val="20"/>
        </w:rPr>
        <w:t>"</w:t>
      </w:r>
      <w:r w:rsidRPr="000D005F">
        <w:rPr>
          <w:rFonts w:ascii="Arial Unicode" w:hAnsi="Arial Unicode"/>
          <w:sz w:val="20"/>
          <w:szCs w:val="20"/>
        </w:rPr>
        <w:t>в</w:t>
      </w:r>
      <w:r w:rsidRPr="000D005F">
        <w:rPr>
          <w:rFonts w:ascii="Arial Unicode" w:eastAsia="GHEA Grapalat" w:hAnsi="Arial Unicode" w:cs="GHEA Grapalat"/>
          <w:sz w:val="20"/>
          <w:szCs w:val="20"/>
        </w:rPr>
        <w:t>"</w:t>
      </w:r>
      <w:r w:rsidRPr="000D005F">
        <w:rPr>
          <w:rFonts w:ascii="Arial Unicode" w:hAnsi="Arial Unicode"/>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д. в пункте </w:t>
      </w:r>
      <w:r w:rsidRPr="000D005F">
        <w:rPr>
          <w:rFonts w:ascii="Arial Unicode" w:eastAsia="GHEA Grapalat" w:hAnsi="Arial Unicode" w:cs="GHEA Grapalat"/>
          <w:sz w:val="20"/>
          <w:szCs w:val="20"/>
        </w:rPr>
        <w:t>"</w:t>
      </w:r>
      <w:r w:rsidRPr="000D005F">
        <w:rPr>
          <w:rFonts w:ascii="Arial Unicode" w:hAnsi="Arial Unicode"/>
          <w:sz w:val="20"/>
          <w:szCs w:val="20"/>
        </w:rPr>
        <w:t>д</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D005F">
        <w:rPr>
          <w:rFonts w:ascii="Arial Unicode" w:eastAsia="GHEA Grapalat" w:hAnsi="Arial Unicode" w:cs="GHEA Grapalat"/>
          <w:sz w:val="20"/>
          <w:szCs w:val="20"/>
        </w:rPr>
        <w:t>"</w:t>
      </w:r>
      <w:r w:rsidRPr="000D005F">
        <w:rPr>
          <w:rFonts w:ascii="Arial Unicode" w:hAnsi="Arial Unicode"/>
          <w:sz w:val="20"/>
          <w:szCs w:val="20"/>
        </w:rPr>
        <w:t>а</w:t>
      </w:r>
      <w:r w:rsidRPr="000D005F">
        <w:rPr>
          <w:rFonts w:ascii="Arial Unicode" w:eastAsia="GHEA Grapalat" w:hAnsi="Arial Unicode" w:cs="GHEA Grapalat"/>
          <w:sz w:val="20"/>
          <w:szCs w:val="20"/>
        </w:rPr>
        <w:t xml:space="preserve">" </w:t>
      </w:r>
      <w:r w:rsidRPr="000D005F">
        <w:rPr>
          <w:rFonts w:ascii="Arial Unicode" w:hAnsi="Arial Unicode"/>
          <w:sz w:val="20"/>
          <w:szCs w:val="20"/>
        </w:rPr>
        <w:t xml:space="preserve">- </w:t>
      </w:r>
      <w:r w:rsidRPr="000D005F">
        <w:rPr>
          <w:rFonts w:ascii="Arial Unicode" w:eastAsia="GHEA Grapalat" w:hAnsi="Arial Unicode" w:cs="GHEA Grapalat"/>
          <w:sz w:val="20"/>
          <w:szCs w:val="20"/>
        </w:rPr>
        <w:t>"</w:t>
      </w:r>
      <w:r w:rsidRPr="000D005F">
        <w:rPr>
          <w:rFonts w:ascii="Arial Unicode" w:hAnsi="Arial Unicode"/>
          <w:sz w:val="20"/>
          <w:szCs w:val="20"/>
        </w:rPr>
        <w:t>г</w:t>
      </w:r>
      <w:r w:rsidRPr="000D005F">
        <w:rPr>
          <w:rFonts w:ascii="Arial Unicode" w:eastAsia="GHEA Grapalat" w:hAnsi="Arial Unicode" w:cs="GHEA Grapalat"/>
          <w:sz w:val="20"/>
          <w:szCs w:val="20"/>
        </w:rPr>
        <w:t>"</w:t>
      </w:r>
      <w:r w:rsidRPr="000D005F">
        <w:rPr>
          <w:rFonts w:ascii="Arial Unicode" w:hAnsi="Arial Unicode"/>
          <w:sz w:val="20"/>
          <w:szCs w:val="20"/>
        </w:rPr>
        <w:t xml:space="preserve"> этого подраздела.</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D005F">
        <w:rPr>
          <w:rFonts w:ascii="Arial Unicode" w:hAnsi="Arial Unicode"/>
          <w:sz w:val="20"/>
          <w:szCs w:val="20"/>
          <w:lang w:val="hy-AM"/>
        </w:rPr>
        <w:t>Օ</w:t>
      </w:r>
      <w:r w:rsidRPr="000D005F">
        <w:rPr>
          <w:rFonts w:ascii="Arial Unicode" w:hAnsi="Arial Unicode"/>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92E73" w:rsidRPr="000D005F" w:rsidRDefault="00092E73" w:rsidP="00092E73">
      <w:pPr>
        <w:spacing w:line="360" w:lineRule="auto"/>
        <w:jc w:val="both"/>
        <w:rPr>
          <w:rFonts w:ascii="Arial Unicode" w:eastAsia="GHEA Grapalat" w:hAnsi="Arial Unicode" w:cs="GHEA Grapalat"/>
          <w:sz w:val="20"/>
          <w:szCs w:val="20"/>
        </w:rPr>
      </w:pPr>
      <w:r w:rsidRPr="000D005F">
        <w:rPr>
          <w:rFonts w:ascii="Arial Unicode" w:eastAsia="GHEA Grapalat" w:hAnsi="Arial Unicode" w:cs="GHEA Grapalat"/>
          <w:sz w:val="20"/>
          <w:szCs w:val="20"/>
        </w:rPr>
        <w:t xml:space="preserve">8) в подразделе"Контактные данные реального </w:t>
      </w:r>
      <w:r w:rsidRPr="000D005F">
        <w:rPr>
          <w:rFonts w:ascii="Arial Unicode" w:hAnsi="Arial Unicode"/>
          <w:sz w:val="20"/>
          <w:szCs w:val="20"/>
        </w:rPr>
        <w:t>бенефициара</w:t>
      </w:r>
      <w:r w:rsidRPr="000D005F">
        <w:rPr>
          <w:rFonts w:ascii="Arial Unicode" w:eastAsia="GHEA Grapalat" w:hAnsi="Arial Unicode" w:cs="GHEA Grapalat"/>
          <w:sz w:val="20"/>
          <w:szCs w:val="20"/>
        </w:rPr>
        <w:t xml:space="preserve">" заполняются адрес электронной почты и номер телефона реального </w:t>
      </w:r>
      <w:r w:rsidRPr="000D005F">
        <w:rPr>
          <w:rFonts w:ascii="Arial Unicode" w:hAnsi="Arial Unicode"/>
          <w:sz w:val="20"/>
          <w:szCs w:val="20"/>
        </w:rPr>
        <w:t>бенефициара</w:t>
      </w:r>
      <w:r w:rsidRPr="000D005F">
        <w:rPr>
          <w:rFonts w:ascii="Arial Unicode" w:eastAsia="GHEA Grapalat" w:hAnsi="Arial Unicode" w:cs="GHEA Grapalat"/>
          <w:sz w:val="20"/>
          <w:szCs w:val="20"/>
        </w:rPr>
        <w:t>.</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5. Раздел 5 декларации (Промежуточные юридические лица) заполняется, </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D005F">
        <w:rPr>
          <w:rFonts w:ascii="Arial Unicode" w:eastAsia="MS Mincho" w:hAnsi="Cambria Math" w:cs="Cambria Math"/>
          <w:sz w:val="20"/>
          <w:szCs w:val="20"/>
        </w:rPr>
        <w:t>․</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1) в подразделе</w:t>
      </w:r>
      <w:r w:rsidRPr="000D005F">
        <w:rPr>
          <w:rFonts w:ascii="Arial Unicode" w:eastAsia="GHEA Grapalat" w:hAnsi="Arial Unicode" w:cs="GHEA Grapalat"/>
          <w:sz w:val="20"/>
          <w:szCs w:val="20"/>
        </w:rPr>
        <w:t>"</w:t>
      </w:r>
      <w:r w:rsidRPr="000D005F">
        <w:rPr>
          <w:rFonts w:ascii="Arial Unicode" w:hAnsi="Arial Unicode"/>
          <w:sz w:val="20"/>
          <w:szCs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lastRenderedPageBreak/>
        <w:t>3) Подраздел</w:t>
      </w:r>
      <w:r w:rsidRPr="000D005F">
        <w:rPr>
          <w:rFonts w:ascii="Arial Unicode" w:eastAsia="GHEA Grapalat" w:hAnsi="Arial Unicode" w:cs="GHEA Grapalat"/>
          <w:sz w:val="20"/>
          <w:szCs w:val="20"/>
        </w:rPr>
        <w:t>"</w:t>
      </w:r>
      <w:r w:rsidRPr="000D005F">
        <w:rPr>
          <w:rFonts w:ascii="Arial Unicode" w:hAnsi="Arial Unicode"/>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(MarketIdentifierCode), где листингуются акции юридического лица, а также ссылается на имеющиеся на бирже документы.</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 xml:space="preserve">6. Раздел 6 декларации (Дополнительные </w:t>
      </w:r>
      <w:r w:rsidR="004A7C2E" w:rsidRPr="000D005F">
        <w:rPr>
          <w:rFonts w:ascii="Arial Unicode" w:hAnsi="Arial Unicode"/>
          <w:sz w:val="20"/>
          <w:szCs w:val="20"/>
        </w:rPr>
        <w:t>примечания</w:t>
      </w:r>
      <w:r w:rsidRPr="000D005F">
        <w:rPr>
          <w:rFonts w:ascii="Arial Unicode" w:hAnsi="Arial Unicode"/>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D005F" w:rsidRDefault="00092E73" w:rsidP="00092E73">
      <w:pPr>
        <w:spacing w:line="360" w:lineRule="auto"/>
        <w:jc w:val="both"/>
        <w:rPr>
          <w:rFonts w:ascii="Arial Unicode" w:hAnsi="Arial Unicode"/>
          <w:sz w:val="20"/>
          <w:szCs w:val="20"/>
        </w:rPr>
      </w:pPr>
      <w:r w:rsidRPr="000D005F">
        <w:rPr>
          <w:rFonts w:ascii="Arial Unicode" w:hAnsi="Arial Unicode"/>
          <w:sz w:val="20"/>
          <w:szCs w:val="20"/>
        </w:rPr>
        <w:t>7. Декларация заполняется и подписывается лицом, подающим заявку.</w:t>
      </w:r>
      <w:r w:rsidRPr="000D005F">
        <w:rPr>
          <w:rFonts w:ascii="Arial Unicode" w:hAnsi="Arial Unicode"/>
          <w:sz w:val="20"/>
          <w:szCs w:val="20"/>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Pr="000D005F" w:rsidRDefault="00092E73" w:rsidP="00092E73">
      <w:pPr>
        <w:contextualSpacing/>
        <w:jc w:val="both"/>
        <w:rPr>
          <w:rFonts w:ascii="Arial Unicode" w:hAnsi="Arial Unicode"/>
          <w:sz w:val="20"/>
          <w:szCs w:val="20"/>
        </w:rPr>
      </w:pPr>
    </w:p>
    <w:p w:rsidR="00092E73" w:rsidRPr="000D005F" w:rsidRDefault="00092E73" w:rsidP="00092E73">
      <w:pPr>
        <w:contextualSpacing/>
        <w:jc w:val="both"/>
        <w:rPr>
          <w:rFonts w:ascii="Arial Unicode" w:hAnsi="Arial Unicode"/>
          <w:sz w:val="20"/>
          <w:szCs w:val="20"/>
        </w:rPr>
      </w:pPr>
    </w:p>
    <w:p w:rsidR="00092E73" w:rsidRPr="000D005F" w:rsidRDefault="00092E73" w:rsidP="00092E73">
      <w:pPr>
        <w:contextualSpacing/>
        <w:jc w:val="both"/>
        <w:rPr>
          <w:rFonts w:ascii="Arial Unicode" w:hAnsi="Arial Unicode"/>
          <w:i/>
          <w:sz w:val="20"/>
          <w:szCs w:val="20"/>
        </w:rPr>
      </w:pPr>
      <w:r w:rsidRPr="000D005F">
        <w:rPr>
          <w:rFonts w:ascii="Arial Unicode" w:hAnsi="Arial Unicode"/>
          <w:sz w:val="20"/>
          <w:szCs w:val="20"/>
        </w:rPr>
        <w:t xml:space="preserve">* </w:t>
      </w:r>
      <w:r w:rsidRPr="000D005F">
        <w:rPr>
          <w:rFonts w:ascii="Arial Unicode" w:hAnsi="Arial Unicode"/>
          <w:i/>
          <w:sz w:val="20"/>
          <w:szCs w:val="20"/>
        </w:rPr>
        <w:t>заполняется секретарем комиссии до публикации приглашения в бюллетене:</w:t>
      </w:r>
    </w:p>
    <w:p w:rsidR="00092E73" w:rsidRPr="000D005F" w:rsidRDefault="00092E73" w:rsidP="00092E73">
      <w:pPr>
        <w:contextualSpacing/>
        <w:jc w:val="both"/>
        <w:rPr>
          <w:rFonts w:ascii="Arial Unicode" w:hAnsi="Arial Unicode"/>
          <w:i/>
          <w:sz w:val="20"/>
          <w:szCs w:val="20"/>
        </w:rPr>
      </w:pPr>
      <w:r w:rsidRPr="000D005F">
        <w:rPr>
          <w:rFonts w:ascii="Arial Unicode" w:hAnsi="Arial Unicode"/>
          <w:i/>
          <w:sz w:val="20"/>
          <w:szCs w:val="20"/>
        </w:rPr>
        <w:t>** Приложение 1.3 не представляется участником</w:t>
      </w:r>
      <w:r w:rsidR="00AD30D3" w:rsidRPr="000D005F">
        <w:rPr>
          <w:rFonts w:ascii="Arial Unicode" w:hAnsi="Arial Unicode"/>
          <w:i/>
          <w:sz w:val="20"/>
          <w:szCs w:val="20"/>
        </w:rPr>
        <w:t xml:space="preserve"> еслион является резидентом РА, </w:t>
      </w:r>
      <w:r w:rsidRPr="000D005F">
        <w:rPr>
          <w:rFonts w:ascii="Arial Unicode" w:hAnsi="Arial Unicode"/>
          <w:i/>
          <w:sz w:val="20"/>
          <w:szCs w:val="20"/>
        </w:rPr>
        <w:t>а также в случае, если участник является индивидуальным предпринимателем или физическим лицом.</w:t>
      </w:r>
    </w:p>
    <w:p w:rsidR="00092E73" w:rsidRPr="000D005F" w:rsidRDefault="00092E73" w:rsidP="00092E73">
      <w:pPr>
        <w:rPr>
          <w:rFonts w:ascii="Arial Unicode" w:hAnsi="Arial Unicode"/>
          <w:b/>
          <w:sz w:val="20"/>
          <w:szCs w:val="20"/>
        </w:rPr>
      </w:pPr>
    </w:p>
    <w:p w:rsidR="00092E73" w:rsidRPr="000D005F" w:rsidRDefault="00092E73" w:rsidP="00092E73">
      <w:pPr>
        <w:rPr>
          <w:rFonts w:ascii="Arial Unicode" w:hAnsi="Arial Unicode"/>
          <w:b/>
          <w:sz w:val="20"/>
          <w:szCs w:val="20"/>
        </w:rPr>
      </w:pPr>
      <w:r w:rsidRPr="000D005F">
        <w:rPr>
          <w:rFonts w:ascii="Arial Unicode" w:hAnsi="Arial Unicode"/>
          <w:b/>
          <w:sz w:val="20"/>
          <w:szCs w:val="20"/>
        </w:rPr>
        <w:br w:type="page"/>
      </w:r>
    </w:p>
    <w:p w:rsidR="00B2572B" w:rsidRPr="000D005F" w:rsidRDefault="00B2572B" w:rsidP="00B46D58">
      <w:pPr>
        <w:pStyle w:val="31"/>
        <w:widowControl w:val="0"/>
        <w:spacing w:after="160" w:line="240" w:lineRule="auto"/>
        <w:ind w:firstLine="0"/>
        <w:jc w:val="right"/>
        <w:rPr>
          <w:rFonts w:ascii="Arial Unicode" w:hAnsi="Arial Unicode" w:cs="Arial"/>
          <w:b/>
        </w:rPr>
      </w:pPr>
      <w:r w:rsidRPr="000D005F">
        <w:rPr>
          <w:rFonts w:ascii="Arial Unicode" w:hAnsi="Arial Unicode"/>
          <w:b/>
        </w:rPr>
        <w:lastRenderedPageBreak/>
        <w:t xml:space="preserve">Приложение № </w:t>
      </w:r>
      <w:r w:rsidR="00B048B2" w:rsidRPr="000D005F">
        <w:rPr>
          <w:rFonts w:ascii="Arial Unicode" w:hAnsi="Arial Unicode"/>
          <w:b/>
        </w:rPr>
        <w:t>2</w:t>
      </w:r>
    </w:p>
    <w:p w:rsidR="00C057BC" w:rsidRPr="000D005F" w:rsidRDefault="00C057BC" w:rsidP="00C057BC">
      <w:pPr>
        <w:pStyle w:val="31"/>
        <w:widowControl w:val="0"/>
        <w:spacing w:after="160" w:line="240" w:lineRule="auto"/>
        <w:jc w:val="right"/>
        <w:rPr>
          <w:rFonts w:ascii="Arial Unicode" w:hAnsi="Arial Unicode" w:cs="Arial"/>
          <w:b/>
        </w:rPr>
      </w:pPr>
      <w:r w:rsidRPr="000D005F">
        <w:rPr>
          <w:rFonts w:ascii="Arial Unicode" w:hAnsi="Arial Unicode"/>
          <w:b/>
        </w:rPr>
        <w:t xml:space="preserve">к Приглашению на </w:t>
      </w:r>
      <w:r w:rsidRPr="000D005F">
        <w:rPr>
          <w:rStyle w:val="y2iqfc"/>
          <w:rFonts w:ascii="Arial Unicode" w:hAnsi="Arial Unicode"/>
          <w:b/>
          <w:color w:val="202124"/>
        </w:rPr>
        <w:t>рейтинг</w:t>
      </w:r>
      <w:r w:rsidRPr="000D005F">
        <w:rPr>
          <w:rFonts w:ascii="Arial Unicode" w:hAnsi="Arial Unicode"/>
          <w:b/>
        </w:rPr>
        <w:t xml:space="preserve"> конкурс</w:t>
      </w:r>
      <w:r w:rsidRPr="000D005F">
        <w:rPr>
          <w:rFonts w:ascii="Arial Unicode" w:hAnsi="Arial Unicode" w:cs="Arial"/>
          <w:b/>
        </w:rPr>
        <w:br/>
      </w:r>
      <w:r w:rsidRPr="000D005F">
        <w:rPr>
          <w:rFonts w:ascii="Arial Unicode" w:hAnsi="Arial Unicode"/>
          <w:b/>
        </w:rPr>
        <w:t xml:space="preserve">под кодом </w:t>
      </w:r>
      <w:r w:rsidRPr="000D005F">
        <w:rPr>
          <w:rFonts w:ascii="Arial Unicode" w:hAnsi="Arial Unicode"/>
          <w:b/>
          <w:lang w:val="es-ES"/>
        </w:rPr>
        <w:t>«</w:t>
      </w:r>
      <w:r w:rsidR="00417ABB" w:rsidRPr="00417ABB">
        <w:rPr>
          <w:rFonts w:ascii="Arial Unicode" w:eastAsia="Calibri" w:hAnsi="Arial Unicode"/>
          <w:b/>
          <w:lang w:val="af-ZA"/>
        </w:rPr>
        <w:t xml:space="preserve"> </w:t>
      </w:r>
      <w:r w:rsidR="004B1D72">
        <w:rPr>
          <w:rFonts w:ascii="Arial Unicode" w:eastAsia="Calibri" w:hAnsi="Arial Unicode"/>
          <w:b/>
          <w:lang w:val="af-ZA"/>
        </w:rPr>
        <w:t>ՇՄԱՀ</w:t>
      </w:r>
      <w:r w:rsidR="00417ABB" w:rsidRPr="000C033D">
        <w:rPr>
          <w:rFonts w:ascii="Arial Unicode" w:eastAsia="Calibri" w:hAnsi="Arial Unicode"/>
          <w:b/>
          <w:lang w:val="af-ZA"/>
        </w:rPr>
        <w:t>1ՀԴ-</w:t>
      </w:r>
      <w:r w:rsidR="00417ABB" w:rsidRPr="000C033D">
        <w:rPr>
          <w:rFonts w:ascii="Arial Unicode" w:hAnsi="Arial Unicode"/>
          <w:b/>
          <w:lang w:val="hy-AM"/>
        </w:rPr>
        <w:t>ԳՀ</w:t>
      </w:r>
      <w:r w:rsidR="00417ABB" w:rsidRPr="000C033D">
        <w:rPr>
          <w:rFonts w:ascii="Arial Unicode" w:hAnsi="Arial Unicode"/>
          <w:b/>
          <w:lang w:val="af-ZA"/>
        </w:rPr>
        <w:t>ԱՇՁԲ</w:t>
      </w:r>
      <w:r w:rsidR="00417ABB" w:rsidRPr="000C033D">
        <w:rPr>
          <w:rFonts w:ascii="Arial Unicode" w:hAnsi="Arial Unicode"/>
          <w:b/>
          <w:i/>
          <w:lang w:val="hy-AM"/>
        </w:rPr>
        <w:t>-2</w:t>
      </w:r>
      <w:r w:rsidR="00417ABB" w:rsidRPr="000C033D">
        <w:rPr>
          <w:rFonts w:ascii="Arial Unicode" w:hAnsi="Arial Unicode"/>
          <w:b/>
          <w:i/>
          <w:lang w:val="es-ES"/>
        </w:rPr>
        <w:t>6</w:t>
      </w:r>
      <w:r w:rsidR="00417ABB" w:rsidRPr="000C033D">
        <w:rPr>
          <w:rFonts w:ascii="Arial Unicode" w:hAnsi="Arial Unicode"/>
          <w:b/>
          <w:lang w:val="af-ZA"/>
        </w:rPr>
        <w:t>/</w:t>
      </w:r>
      <w:r w:rsidR="00417ABB" w:rsidRPr="000C033D">
        <w:rPr>
          <w:rFonts w:ascii="Arial Unicode" w:hAnsi="Arial Unicode"/>
          <w:b/>
          <w:lang w:val="hy-AM"/>
        </w:rPr>
        <w:t>1</w:t>
      </w:r>
      <w:r w:rsidRPr="000D005F">
        <w:rPr>
          <w:rFonts w:ascii="Arial Unicode" w:hAnsi="Arial Unicode"/>
          <w:b/>
          <w:lang w:val="es-ES"/>
        </w:rPr>
        <w:t>»</w:t>
      </w:r>
    </w:p>
    <w:p w:rsidR="00B2572B" w:rsidRPr="000D005F" w:rsidRDefault="00B2572B" w:rsidP="00B46D58">
      <w:pPr>
        <w:widowControl w:val="0"/>
        <w:spacing w:after="120"/>
        <w:ind w:firstLine="567"/>
        <w:jc w:val="center"/>
        <w:rPr>
          <w:rFonts w:ascii="Arial Unicode" w:hAnsi="Arial Unicode"/>
          <w:sz w:val="20"/>
          <w:szCs w:val="20"/>
        </w:rPr>
      </w:pPr>
    </w:p>
    <w:p w:rsidR="00B2572B" w:rsidRPr="000D005F" w:rsidRDefault="00B2572B" w:rsidP="00B46D58">
      <w:pPr>
        <w:widowControl w:val="0"/>
        <w:spacing w:after="120"/>
        <w:ind w:left="-66"/>
        <w:jc w:val="center"/>
        <w:rPr>
          <w:rFonts w:ascii="Arial Unicode" w:hAnsi="Arial Unicode"/>
          <w:b/>
          <w:sz w:val="20"/>
          <w:szCs w:val="20"/>
        </w:rPr>
      </w:pPr>
      <w:r w:rsidRPr="000D005F">
        <w:rPr>
          <w:rFonts w:ascii="Arial Unicode" w:hAnsi="Arial Unicode"/>
          <w:b/>
          <w:sz w:val="20"/>
          <w:szCs w:val="20"/>
        </w:rPr>
        <w:t>ЦЕНОВОЕ ПРЕДЛОЖЕНИЕ</w:t>
      </w:r>
    </w:p>
    <w:p w:rsidR="00B2572B" w:rsidRPr="000D005F" w:rsidRDefault="00B2572B" w:rsidP="00B46D58">
      <w:pPr>
        <w:widowControl w:val="0"/>
        <w:spacing w:after="120"/>
        <w:ind w:firstLine="567"/>
        <w:jc w:val="center"/>
        <w:rPr>
          <w:rFonts w:ascii="Arial Unicode" w:hAnsi="Arial Unicode"/>
          <w:sz w:val="20"/>
          <w:szCs w:val="20"/>
        </w:rPr>
      </w:pPr>
    </w:p>
    <w:p w:rsidR="005744FC" w:rsidRPr="000D005F" w:rsidRDefault="00B2572B" w:rsidP="00B46D58">
      <w:pPr>
        <w:widowControl w:val="0"/>
        <w:spacing w:after="160"/>
        <w:ind w:firstLine="567"/>
        <w:jc w:val="both"/>
        <w:rPr>
          <w:rFonts w:ascii="Arial Unicode" w:hAnsi="Arial Unicode"/>
          <w:sz w:val="20"/>
          <w:szCs w:val="20"/>
        </w:rPr>
      </w:pPr>
      <w:r w:rsidRPr="000D005F">
        <w:rPr>
          <w:rFonts w:ascii="Arial Unicode" w:hAnsi="Arial Unicode"/>
          <w:spacing w:val="-6"/>
          <w:sz w:val="20"/>
          <w:szCs w:val="20"/>
        </w:rPr>
        <w:t xml:space="preserve">Рассмотрев приглашение на </w:t>
      </w:r>
      <w:r w:rsidR="00C057BC" w:rsidRPr="000D005F">
        <w:rPr>
          <w:rStyle w:val="y2iqfc"/>
          <w:rFonts w:ascii="Arial Unicode" w:hAnsi="Arial Unicode"/>
          <w:color w:val="202124"/>
          <w:sz w:val="20"/>
          <w:szCs w:val="20"/>
        </w:rPr>
        <w:t>рейтинг</w:t>
      </w:r>
      <w:r w:rsidRPr="000D005F">
        <w:rPr>
          <w:rFonts w:ascii="Arial Unicode" w:hAnsi="Arial Unicode"/>
          <w:spacing w:val="-6"/>
          <w:sz w:val="20"/>
          <w:szCs w:val="20"/>
        </w:rPr>
        <w:t xml:space="preserve"> конкурс под кодом </w:t>
      </w:r>
      <w:r w:rsidR="00C057BC" w:rsidRPr="000D005F">
        <w:rPr>
          <w:rFonts w:ascii="Arial Unicode" w:hAnsi="Arial Unicode"/>
          <w:b/>
          <w:sz w:val="20"/>
          <w:szCs w:val="20"/>
          <w:lang w:val="es-ES"/>
        </w:rPr>
        <w:t>«</w:t>
      </w:r>
      <w:r w:rsidR="00B55FCE" w:rsidRPr="00B55FCE">
        <w:rPr>
          <w:rFonts w:ascii="Arial Unicode" w:eastAsia="Calibri" w:hAnsi="Arial Unicode"/>
          <w:b/>
          <w:sz w:val="20"/>
          <w:szCs w:val="20"/>
          <w:lang w:val="af-ZA"/>
        </w:rPr>
        <w:t xml:space="preserve"> </w:t>
      </w:r>
      <w:r w:rsidR="004B1D72">
        <w:rPr>
          <w:rFonts w:ascii="Arial Unicode" w:eastAsia="Calibri" w:hAnsi="Arial Unicode"/>
          <w:b/>
          <w:sz w:val="20"/>
          <w:szCs w:val="20"/>
          <w:lang w:val="af-ZA"/>
        </w:rPr>
        <w:t>ՇՄԱՀ</w:t>
      </w:r>
      <w:r w:rsidR="00B55FCE" w:rsidRPr="000C033D">
        <w:rPr>
          <w:rFonts w:ascii="Arial Unicode" w:eastAsia="Calibri" w:hAnsi="Arial Unicode"/>
          <w:b/>
          <w:sz w:val="20"/>
          <w:szCs w:val="20"/>
          <w:lang w:val="af-ZA"/>
        </w:rPr>
        <w:t>1ՀԴ-</w:t>
      </w:r>
      <w:r w:rsidR="00B55FCE" w:rsidRPr="000C033D">
        <w:rPr>
          <w:rFonts w:ascii="Arial Unicode" w:hAnsi="Arial Unicode"/>
          <w:b/>
          <w:sz w:val="20"/>
          <w:szCs w:val="20"/>
          <w:lang w:val="hy-AM"/>
        </w:rPr>
        <w:t>ԳՀ</w:t>
      </w:r>
      <w:r w:rsidR="00B55FCE" w:rsidRPr="000C033D">
        <w:rPr>
          <w:rFonts w:ascii="Arial Unicode" w:hAnsi="Arial Unicode"/>
          <w:b/>
          <w:sz w:val="20"/>
          <w:szCs w:val="20"/>
          <w:lang w:val="af-ZA"/>
        </w:rPr>
        <w:t>ԱՇՁԲ</w:t>
      </w:r>
      <w:r w:rsidR="00B55FCE" w:rsidRPr="000C033D">
        <w:rPr>
          <w:rFonts w:ascii="Arial Unicode" w:hAnsi="Arial Unicode"/>
          <w:b/>
          <w:i/>
          <w:sz w:val="20"/>
          <w:szCs w:val="20"/>
          <w:lang w:val="hy-AM"/>
        </w:rPr>
        <w:t>-2</w:t>
      </w:r>
      <w:r w:rsidR="00B55FCE" w:rsidRPr="000C033D">
        <w:rPr>
          <w:rFonts w:ascii="Arial Unicode" w:hAnsi="Arial Unicode"/>
          <w:b/>
          <w:i/>
          <w:sz w:val="20"/>
          <w:szCs w:val="20"/>
          <w:lang w:val="es-ES"/>
        </w:rPr>
        <w:t>6</w:t>
      </w:r>
      <w:r w:rsidR="00B55FCE" w:rsidRPr="000C033D">
        <w:rPr>
          <w:rFonts w:ascii="Arial Unicode" w:hAnsi="Arial Unicode"/>
          <w:b/>
          <w:sz w:val="20"/>
          <w:szCs w:val="20"/>
          <w:lang w:val="af-ZA"/>
        </w:rPr>
        <w:t>/</w:t>
      </w:r>
      <w:r w:rsidR="00B55FCE" w:rsidRPr="000C033D">
        <w:rPr>
          <w:rFonts w:ascii="Arial Unicode" w:hAnsi="Arial Unicode"/>
          <w:b/>
          <w:sz w:val="20"/>
          <w:szCs w:val="20"/>
          <w:lang w:val="hy-AM"/>
        </w:rPr>
        <w:t>1</w:t>
      </w:r>
      <w:r w:rsidR="00C057BC" w:rsidRPr="000D005F">
        <w:rPr>
          <w:rFonts w:ascii="Arial Unicode" w:hAnsi="Arial Unicode"/>
          <w:b/>
          <w:sz w:val="20"/>
          <w:szCs w:val="20"/>
          <w:lang w:val="es-ES"/>
        </w:rPr>
        <w:t>»</w:t>
      </w:r>
    </w:p>
    <w:p w:rsidR="005646FC" w:rsidRPr="000D005F" w:rsidRDefault="005744FC" w:rsidP="00B46D58">
      <w:pPr>
        <w:widowControl w:val="0"/>
        <w:jc w:val="both"/>
        <w:rPr>
          <w:rFonts w:ascii="Arial Unicode" w:hAnsi="Arial Unicode"/>
          <w:sz w:val="20"/>
          <w:szCs w:val="20"/>
        </w:rPr>
      </w:pPr>
      <w:r w:rsidRPr="000D005F">
        <w:rPr>
          <w:rFonts w:ascii="Arial Unicode" w:hAnsi="Arial Unicode"/>
          <w:sz w:val="20"/>
          <w:szCs w:val="20"/>
        </w:rPr>
        <w:t xml:space="preserve">в </w:t>
      </w:r>
      <w:r w:rsidR="00B2572B" w:rsidRPr="000D005F">
        <w:rPr>
          <w:rFonts w:ascii="Arial Unicode" w:hAnsi="Arial Unicode"/>
          <w:sz w:val="20"/>
          <w:szCs w:val="20"/>
        </w:rPr>
        <w:t>том числе проект заключаемого договора___</w:t>
      </w:r>
      <w:r w:rsidRPr="000D005F">
        <w:rPr>
          <w:rFonts w:ascii="Arial Unicode" w:hAnsi="Arial Unicode"/>
          <w:sz w:val="20"/>
          <w:szCs w:val="20"/>
        </w:rPr>
        <w:t>________________________</w:t>
      </w:r>
      <w:r w:rsidR="00B2572B" w:rsidRPr="000D005F">
        <w:rPr>
          <w:rFonts w:ascii="Arial Unicode" w:hAnsi="Arial Unicode"/>
          <w:sz w:val="20"/>
          <w:szCs w:val="20"/>
        </w:rPr>
        <w:t>____</w:t>
      </w:r>
      <w:r w:rsidR="00191D27" w:rsidRPr="000D005F">
        <w:rPr>
          <w:rFonts w:ascii="Arial Unicode" w:hAnsi="Arial Unicode"/>
          <w:sz w:val="20"/>
          <w:szCs w:val="20"/>
        </w:rPr>
        <w:t>___</w:t>
      </w:r>
    </w:p>
    <w:p w:rsidR="005646FC" w:rsidRPr="000D005F" w:rsidRDefault="005646FC" w:rsidP="00B46D58">
      <w:pPr>
        <w:widowControl w:val="0"/>
        <w:spacing w:after="160"/>
        <w:ind w:left="6237"/>
        <w:jc w:val="both"/>
        <w:rPr>
          <w:rFonts w:ascii="Arial Unicode" w:hAnsi="Arial Unicode"/>
          <w:sz w:val="20"/>
          <w:szCs w:val="20"/>
          <w:vertAlign w:val="superscript"/>
        </w:rPr>
      </w:pPr>
      <w:r w:rsidRPr="000D005F">
        <w:rPr>
          <w:rFonts w:ascii="Arial Unicode" w:hAnsi="Arial Unicode"/>
          <w:sz w:val="20"/>
          <w:szCs w:val="20"/>
          <w:vertAlign w:val="superscript"/>
        </w:rPr>
        <w:t>наименование участника</w:t>
      </w:r>
    </w:p>
    <w:p w:rsidR="00B2572B" w:rsidRPr="000D005F" w:rsidRDefault="00B2572B" w:rsidP="00B46D58">
      <w:pPr>
        <w:widowControl w:val="0"/>
        <w:spacing w:after="160"/>
        <w:jc w:val="both"/>
        <w:rPr>
          <w:rFonts w:ascii="Arial Unicode" w:hAnsi="Arial Unicode"/>
          <w:sz w:val="20"/>
          <w:szCs w:val="20"/>
        </w:rPr>
      </w:pPr>
      <w:r w:rsidRPr="000D005F">
        <w:rPr>
          <w:rFonts w:ascii="Arial Unicode" w:hAnsi="Arial Unicode"/>
          <w:sz w:val="20"/>
          <w:szCs w:val="20"/>
        </w:rPr>
        <w:t>предлагаетвыполнить договор по нижеуказанным общим ценам:</w:t>
      </w:r>
    </w:p>
    <w:p w:rsidR="00B2572B" w:rsidRPr="000D005F" w:rsidRDefault="005646FC" w:rsidP="00B46D58">
      <w:pPr>
        <w:widowControl w:val="0"/>
        <w:spacing w:after="160"/>
        <w:jc w:val="right"/>
        <w:rPr>
          <w:rFonts w:ascii="Arial Unicode" w:hAnsi="Arial Unicode"/>
          <w:sz w:val="20"/>
          <w:szCs w:val="20"/>
        </w:rPr>
      </w:pPr>
      <w:r w:rsidRPr="000D005F">
        <w:rPr>
          <w:rFonts w:ascii="Arial Unicode" w:hAnsi="Arial Unicode"/>
          <w:sz w:val="20"/>
          <w:szCs w:val="20"/>
        </w:rPr>
        <w:t>д</w:t>
      </w:r>
      <w:r w:rsidR="00B2572B" w:rsidRPr="000D005F">
        <w:rPr>
          <w:rFonts w:ascii="Arial Unicode" w:hAnsi="Arial Unicode"/>
          <w:sz w:val="20"/>
          <w:szCs w:val="20"/>
        </w:rPr>
        <w:t>рамов РА</w:t>
      </w:r>
    </w:p>
    <w:tbl>
      <w:tblPr>
        <w:tblW w:w="8879" w:type="dxa"/>
        <w:jc w:val="center"/>
        <w:tblInd w:w="-1044" w:type="dxa"/>
        <w:tblBorders>
          <w:top w:val="single" w:sz="4" w:space="0" w:color="auto"/>
          <w:left w:val="single" w:sz="4" w:space="0" w:color="auto"/>
          <w:bottom w:val="single" w:sz="4" w:space="0" w:color="auto"/>
          <w:right w:val="single" w:sz="4" w:space="0" w:color="auto"/>
        </w:tblBorders>
        <w:tblLayout w:type="fixed"/>
        <w:tblLook w:val="0000"/>
      </w:tblPr>
      <w:tblGrid>
        <w:gridCol w:w="1464"/>
        <w:gridCol w:w="2835"/>
        <w:gridCol w:w="1515"/>
        <w:gridCol w:w="1617"/>
        <w:gridCol w:w="1448"/>
      </w:tblGrid>
      <w:tr w:rsidR="00202EB4" w:rsidRPr="000D005F" w:rsidTr="00F1080B">
        <w:trPr>
          <w:trHeight w:val="916"/>
          <w:jc w:val="center"/>
        </w:trPr>
        <w:tc>
          <w:tcPr>
            <w:tcW w:w="1464" w:type="dxa"/>
            <w:tcBorders>
              <w:top w:val="single" w:sz="4" w:space="0" w:color="auto"/>
              <w:left w:val="single" w:sz="4" w:space="0" w:color="auto"/>
              <w:right w:val="single" w:sz="4" w:space="0" w:color="auto"/>
            </w:tcBorders>
            <w:vAlign w:val="center"/>
          </w:tcPr>
          <w:p w:rsidR="00202EB4" w:rsidRPr="000D005F" w:rsidRDefault="00202EB4" w:rsidP="00B46D58">
            <w:pPr>
              <w:widowControl w:val="0"/>
              <w:jc w:val="center"/>
              <w:rPr>
                <w:rFonts w:ascii="Arial Unicode" w:hAnsi="Arial Unicode"/>
                <w:b/>
                <w:bCs/>
                <w:sz w:val="20"/>
                <w:szCs w:val="20"/>
                <w:lang w:val="en-US"/>
              </w:rPr>
            </w:pPr>
            <w:r w:rsidRPr="000D005F">
              <w:rPr>
                <w:rFonts w:ascii="Arial Unicode" w:hAnsi="Arial Unicode"/>
                <w:b/>
                <w:sz w:val="20"/>
                <w:szCs w:val="20"/>
              </w:rPr>
              <w:t>Номера лотов</w:t>
            </w:r>
          </w:p>
        </w:tc>
        <w:tc>
          <w:tcPr>
            <w:tcW w:w="2835" w:type="dxa"/>
            <w:tcBorders>
              <w:top w:val="single" w:sz="4" w:space="0" w:color="auto"/>
              <w:left w:val="single" w:sz="4" w:space="0" w:color="auto"/>
              <w:right w:val="single" w:sz="4" w:space="0" w:color="auto"/>
            </w:tcBorders>
            <w:vAlign w:val="center"/>
          </w:tcPr>
          <w:p w:rsidR="00202EB4" w:rsidRPr="000D005F" w:rsidRDefault="00202EB4" w:rsidP="00B46D58">
            <w:pPr>
              <w:widowControl w:val="0"/>
              <w:jc w:val="center"/>
              <w:rPr>
                <w:rFonts w:ascii="Arial Unicode" w:hAnsi="Arial Unicode"/>
                <w:b/>
                <w:bCs/>
                <w:sz w:val="20"/>
                <w:szCs w:val="20"/>
              </w:rPr>
            </w:pPr>
            <w:r w:rsidRPr="000D005F">
              <w:rPr>
                <w:rFonts w:ascii="Arial Unicode" w:hAnsi="Arial Unicode"/>
                <w:b/>
                <w:sz w:val="20"/>
                <w:szCs w:val="20"/>
              </w:rPr>
              <w:t>Наименование</w:t>
            </w:r>
            <w:r w:rsidRPr="000D005F">
              <w:rPr>
                <w:rFonts w:ascii="GHEA Grapalat" w:hAnsi="GHEA Grapalat"/>
                <w:b/>
                <w:sz w:val="20"/>
                <w:szCs w:val="20"/>
              </w:rPr>
              <w:t> </w:t>
            </w:r>
            <w:r w:rsidRPr="000D005F">
              <w:rPr>
                <w:rFonts w:ascii="Arial Unicode" w:hAnsi="Arial Unicode"/>
                <w:b/>
                <w:sz w:val="20"/>
                <w:szCs w:val="20"/>
              </w:rPr>
              <w:t>товара</w:t>
            </w:r>
          </w:p>
        </w:tc>
        <w:tc>
          <w:tcPr>
            <w:tcW w:w="1515" w:type="dxa"/>
            <w:tcBorders>
              <w:top w:val="single" w:sz="4" w:space="0" w:color="auto"/>
              <w:left w:val="single" w:sz="4" w:space="0" w:color="auto"/>
              <w:right w:val="single" w:sz="4" w:space="0" w:color="auto"/>
            </w:tcBorders>
            <w:vAlign w:val="center"/>
          </w:tcPr>
          <w:p w:rsidR="003172A5" w:rsidRPr="000D005F" w:rsidRDefault="00202EB4" w:rsidP="00B46D58">
            <w:pPr>
              <w:widowControl w:val="0"/>
              <w:jc w:val="center"/>
              <w:rPr>
                <w:rFonts w:ascii="Arial Unicode" w:hAnsi="Arial Unicode"/>
                <w:b/>
                <w:sz w:val="20"/>
                <w:szCs w:val="20"/>
              </w:rPr>
            </w:pPr>
            <w:r w:rsidRPr="000D005F">
              <w:rPr>
                <w:rFonts w:ascii="Arial Unicode" w:hAnsi="Arial Unicode"/>
                <w:b/>
                <w:sz w:val="20"/>
                <w:szCs w:val="20"/>
              </w:rPr>
              <w:t>Стоимость</w:t>
            </w:r>
          </w:p>
          <w:p w:rsidR="00202EB4" w:rsidRPr="000D005F" w:rsidRDefault="003172A5" w:rsidP="00B46D58">
            <w:pPr>
              <w:widowControl w:val="0"/>
              <w:jc w:val="center"/>
              <w:rPr>
                <w:rFonts w:ascii="Arial Unicode" w:hAnsi="Arial Unicode"/>
                <w:b/>
                <w:bCs/>
                <w:sz w:val="20"/>
                <w:szCs w:val="20"/>
              </w:rPr>
            </w:pPr>
            <w:r w:rsidRPr="000D005F">
              <w:rPr>
                <w:rFonts w:ascii="Arial Unicode" w:hAnsi="Arial Unicode"/>
                <w:sz w:val="20"/>
                <w:szCs w:val="20"/>
              </w:rPr>
              <w:t>(совокупность себестоимости и прогнозируемой прибыли)</w:t>
            </w:r>
            <w:r w:rsidR="00202EB4" w:rsidRPr="000D005F">
              <w:rPr>
                <w:rFonts w:ascii="Arial Unicode" w:hAnsi="Arial Unicode"/>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0D005F" w:rsidRDefault="00202EB4" w:rsidP="00B46D58">
            <w:pPr>
              <w:widowControl w:val="0"/>
              <w:jc w:val="center"/>
              <w:rPr>
                <w:rFonts w:ascii="Arial Unicode" w:hAnsi="Arial Unicode"/>
                <w:b/>
                <w:bCs/>
                <w:sz w:val="20"/>
                <w:szCs w:val="20"/>
              </w:rPr>
            </w:pPr>
            <w:r w:rsidRPr="000D005F">
              <w:rPr>
                <w:rFonts w:ascii="Arial Unicode" w:hAnsi="Arial Unicode"/>
                <w:b/>
                <w:sz w:val="20"/>
                <w:szCs w:val="20"/>
              </w:rPr>
              <w:t>НДС</w:t>
            </w:r>
            <w:r w:rsidRPr="000D005F">
              <w:rPr>
                <w:rStyle w:val="af6"/>
                <w:rFonts w:ascii="Arial Unicode" w:hAnsi="Arial Unicode"/>
                <w:b/>
                <w:sz w:val="20"/>
                <w:szCs w:val="20"/>
              </w:rPr>
              <w:footnoteReference w:customMarkFollows="1" w:id="19"/>
              <w:t>**</w:t>
            </w:r>
            <w:r w:rsidRPr="000D005F">
              <w:rPr>
                <w:rFonts w:ascii="Arial Unicode" w:hAnsi="Arial Unicode"/>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0D005F" w:rsidRDefault="00202EB4" w:rsidP="00B46D58">
            <w:pPr>
              <w:widowControl w:val="0"/>
              <w:jc w:val="center"/>
              <w:rPr>
                <w:rFonts w:ascii="Arial Unicode" w:hAnsi="Arial Unicode"/>
                <w:b/>
                <w:bCs/>
                <w:sz w:val="20"/>
                <w:szCs w:val="20"/>
              </w:rPr>
            </w:pPr>
            <w:r w:rsidRPr="000D005F">
              <w:rPr>
                <w:rFonts w:ascii="Arial Unicode" w:hAnsi="Arial Unicode"/>
                <w:b/>
                <w:sz w:val="20"/>
                <w:szCs w:val="20"/>
              </w:rPr>
              <w:t>Общая цена</w:t>
            </w:r>
          </w:p>
          <w:p w:rsidR="00202EB4" w:rsidRPr="000D005F" w:rsidRDefault="00202EB4" w:rsidP="00B46D58">
            <w:pPr>
              <w:widowControl w:val="0"/>
              <w:jc w:val="center"/>
              <w:rPr>
                <w:rFonts w:ascii="Arial Unicode" w:hAnsi="Arial Unicode"/>
                <w:b/>
                <w:bCs/>
                <w:sz w:val="20"/>
                <w:szCs w:val="20"/>
              </w:rPr>
            </w:pPr>
            <w:r w:rsidRPr="000D005F">
              <w:rPr>
                <w:rFonts w:ascii="Arial Unicode" w:hAnsi="Arial Unicode"/>
                <w:b/>
                <w:sz w:val="20"/>
                <w:szCs w:val="20"/>
              </w:rPr>
              <w:t>/прописью и цифрами/</w:t>
            </w:r>
          </w:p>
        </w:tc>
      </w:tr>
      <w:tr w:rsidR="00202EB4" w:rsidRPr="000D005F" w:rsidTr="00F1080B">
        <w:trPr>
          <w:jc w:val="center"/>
        </w:trPr>
        <w:tc>
          <w:tcPr>
            <w:tcW w:w="1464"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0D005F" w:rsidRDefault="00202EB4" w:rsidP="00B46D58">
            <w:pPr>
              <w:widowControl w:val="0"/>
              <w:jc w:val="center"/>
              <w:rPr>
                <w:rFonts w:ascii="Arial Unicode" w:hAnsi="Arial Unicode"/>
                <w:b/>
                <w:i/>
                <w:sz w:val="20"/>
                <w:szCs w:val="20"/>
              </w:rPr>
            </w:pPr>
            <w:r w:rsidRPr="000D005F">
              <w:rPr>
                <w:rFonts w:ascii="Arial Unicode" w:hAnsi="Arial Unicode"/>
                <w:b/>
                <w:i/>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202EB4" w:rsidRPr="000D005F" w:rsidRDefault="00202EB4" w:rsidP="00B46D58">
            <w:pPr>
              <w:widowControl w:val="0"/>
              <w:jc w:val="center"/>
              <w:rPr>
                <w:rFonts w:ascii="Arial Unicode" w:hAnsi="Arial Unicode"/>
                <w:b/>
                <w:i/>
                <w:sz w:val="20"/>
                <w:szCs w:val="20"/>
              </w:rPr>
            </w:pPr>
            <w:r w:rsidRPr="000D005F">
              <w:rPr>
                <w:rFonts w:ascii="Arial Unicode" w:hAnsi="Arial Unicode"/>
                <w:b/>
                <w:i/>
                <w:sz w:val="20"/>
                <w:szCs w:val="20"/>
              </w:rPr>
              <w:t>2</w:t>
            </w:r>
          </w:p>
        </w:tc>
        <w:tc>
          <w:tcPr>
            <w:tcW w:w="1515" w:type="dxa"/>
            <w:tcBorders>
              <w:top w:val="single" w:sz="4" w:space="0" w:color="auto"/>
              <w:left w:val="single" w:sz="4" w:space="0" w:color="auto"/>
              <w:bottom w:val="single" w:sz="4" w:space="0" w:color="auto"/>
              <w:right w:val="single" w:sz="4" w:space="0" w:color="auto"/>
            </w:tcBorders>
            <w:shd w:val="clear" w:color="auto" w:fill="99CCFF"/>
          </w:tcPr>
          <w:p w:rsidR="00202EB4" w:rsidRPr="000D005F" w:rsidRDefault="00202EB4" w:rsidP="00B46D58">
            <w:pPr>
              <w:widowControl w:val="0"/>
              <w:autoSpaceDE w:val="0"/>
              <w:autoSpaceDN w:val="0"/>
              <w:adjustRightInd w:val="0"/>
              <w:jc w:val="center"/>
              <w:rPr>
                <w:rFonts w:ascii="Arial Unicode" w:hAnsi="Arial Unicode"/>
                <w:i/>
                <w:sz w:val="20"/>
                <w:szCs w:val="20"/>
                <w:lang w:val="en-US"/>
              </w:rPr>
            </w:pPr>
            <w:r w:rsidRPr="000D005F">
              <w:rPr>
                <w:rFonts w:ascii="Arial Unicode" w:hAnsi="Arial Unicode"/>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0D005F" w:rsidRDefault="00202EB4" w:rsidP="00B46D58">
            <w:pPr>
              <w:widowControl w:val="0"/>
              <w:autoSpaceDE w:val="0"/>
              <w:autoSpaceDN w:val="0"/>
              <w:adjustRightInd w:val="0"/>
              <w:jc w:val="center"/>
              <w:rPr>
                <w:rFonts w:ascii="Arial Unicode" w:hAnsi="Arial Unicode"/>
                <w:i/>
                <w:sz w:val="20"/>
                <w:szCs w:val="20"/>
                <w:lang w:val="en-US"/>
              </w:rPr>
            </w:pPr>
            <w:r w:rsidRPr="000D005F">
              <w:rPr>
                <w:rFonts w:ascii="Arial Unicode" w:hAnsi="Arial Unicode"/>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0D005F" w:rsidRDefault="00202EB4" w:rsidP="00202EB4">
            <w:pPr>
              <w:widowControl w:val="0"/>
              <w:jc w:val="center"/>
              <w:rPr>
                <w:rFonts w:ascii="Arial Unicode" w:hAnsi="Arial Unicode"/>
                <w:i/>
                <w:sz w:val="20"/>
                <w:szCs w:val="20"/>
              </w:rPr>
            </w:pPr>
            <w:r w:rsidRPr="000D005F">
              <w:rPr>
                <w:rFonts w:ascii="Arial Unicode" w:hAnsi="Arial Unicode"/>
                <w:b/>
                <w:i/>
                <w:sz w:val="20"/>
                <w:szCs w:val="20"/>
                <w:lang w:val="en-US"/>
              </w:rPr>
              <w:t>5</w:t>
            </w:r>
            <w:r w:rsidRPr="000D005F">
              <w:rPr>
                <w:rFonts w:ascii="Arial Unicode" w:hAnsi="Arial Unicode"/>
                <w:b/>
                <w:i/>
                <w:sz w:val="20"/>
                <w:szCs w:val="20"/>
              </w:rPr>
              <w:t>=3+4</w:t>
            </w:r>
          </w:p>
        </w:tc>
      </w:tr>
      <w:tr w:rsidR="00C057BC" w:rsidRPr="000D005F" w:rsidTr="00C057BC">
        <w:trPr>
          <w:trHeight w:val="20"/>
          <w:jc w:val="center"/>
        </w:trPr>
        <w:tc>
          <w:tcPr>
            <w:tcW w:w="1464" w:type="dxa"/>
            <w:tcBorders>
              <w:top w:val="single" w:sz="4" w:space="0" w:color="auto"/>
              <w:left w:val="single" w:sz="4" w:space="0" w:color="auto"/>
              <w:bottom w:val="single" w:sz="4" w:space="0" w:color="auto"/>
              <w:right w:val="single" w:sz="4" w:space="0" w:color="auto"/>
            </w:tcBorders>
            <w:vAlign w:val="center"/>
          </w:tcPr>
          <w:p w:rsidR="00C057BC" w:rsidRPr="000D005F" w:rsidRDefault="00C057BC" w:rsidP="00B46D58">
            <w:pPr>
              <w:widowControl w:val="0"/>
              <w:jc w:val="center"/>
              <w:rPr>
                <w:rFonts w:ascii="Arial Unicode" w:hAnsi="Arial Unicode"/>
                <w:b/>
                <w:bCs/>
                <w:sz w:val="20"/>
                <w:szCs w:val="20"/>
              </w:rPr>
            </w:pPr>
            <w:r w:rsidRPr="000D005F">
              <w:rPr>
                <w:rFonts w:ascii="Arial Unicode" w:hAnsi="Arial Unicode"/>
                <w:b/>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1722C9" w:rsidRPr="00F1080B" w:rsidRDefault="00C057BC" w:rsidP="00F1080B">
            <w:pPr>
              <w:widowControl w:val="0"/>
              <w:spacing w:after="160" w:line="360" w:lineRule="auto"/>
              <w:rPr>
                <w:rFonts w:ascii="Arial Unicode" w:hAnsi="Arial Unicode"/>
                <w:sz w:val="18"/>
                <w:szCs w:val="18"/>
              </w:rPr>
            </w:pPr>
            <w:r w:rsidRPr="00F1080B">
              <w:rPr>
                <w:rFonts w:ascii="Arial Unicode" w:hAnsi="Arial Unicode"/>
                <w:sz w:val="18"/>
                <w:szCs w:val="18"/>
              </w:rPr>
              <w:t xml:space="preserve">Для нужд </w:t>
            </w:r>
            <w:r w:rsidR="00E40DCA" w:rsidRPr="00F1080B">
              <w:rPr>
                <w:rFonts w:ascii="Sylfaen" w:hAnsi="Sylfaen"/>
                <w:sz w:val="18"/>
                <w:szCs w:val="18"/>
              </w:rPr>
              <w:t>«</w:t>
            </w:r>
            <w:r w:rsidR="00E40DCA" w:rsidRPr="00F1080B">
              <w:rPr>
                <w:rFonts w:ascii="Arial Unicode" w:hAnsi="Arial Unicode"/>
                <w:sz w:val="18"/>
                <w:szCs w:val="18"/>
              </w:rPr>
              <w:t>Основная школа Артика  №1</w:t>
            </w:r>
            <w:r w:rsidR="00E40DCA" w:rsidRPr="00F1080B">
              <w:rPr>
                <w:rFonts w:ascii="Sylfaen" w:hAnsi="Sylfaen"/>
                <w:sz w:val="18"/>
                <w:szCs w:val="18"/>
              </w:rPr>
              <w:t>»ГНКО</w:t>
            </w:r>
            <w:r w:rsidR="00E40DCA" w:rsidRPr="00F1080B">
              <w:rPr>
                <w:rFonts w:ascii="Arial Unicode" w:hAnsi="Arial Unicode" w:cs="Courier New"/>
                <w:color w:val="1F1F1F"/>
                <w:sz w:val="18"/>
                <w:szCs w:val="18"/>
                <w:lang w:bidi="ar-SA"/>
              </w:rPr>
              <w:t>»</w:t>
            </w:r>
            <w:r w:rsidR="00E40DCA" w:rsidRPr="00F1080B">
              <w:rPr>
                <w:rFonts w:ascii="Arial Unicode" w:hAnsi="Arial Unicode"/>
                <w:sz w:val="18"/>
                <w:szCs w:val="18"/>
              </w:rPr>
              <w:t xml:space="preserve">проводятся </w:t>
            </w:r>
            <w:r w:rsidRPr="00F1080B">
              <w:rPr>
                <w:rFonts w:ascii="Arial Unicode" w:hAnsi="Arial Unicode"/>
                <w:sz w:val="18"/>
                <w:szCs w:val="18"/>
              </w:rPr>
              <w:t xml:space="preserve"> работы </w:t>
            </w:r>
            <w:r w:rsidR="001722C9" w:rsidRPr="00F1080B">
              <w:rPr>
                <w:rFonts w:ascii="Arial Unicode" w:hAnsi="Arial Unicode" w:cs="Courier New"/>
                <w:color w:val="1F1F1F"/>
                <w:sz w:val="18"/>
                <w:szCs w:val="18"/>
                <w:lang w:bidi="ar-SA"/>
              </w:rPr>
              <w:t xml:space="preserve">по частичной реновации спортивного зала для нужд </w:t>
            </w:r>
            <w:r w:rsidR="001722C9" w:rsidRPr="00F1080B">
              <w:rPr>
                <w:rFonts w:ascii="Sylfaen" w:hAnsi="Sylfaen"/>
                <w:sz w:val="18"/>
                <w:szCs w:val="18"/>
              </w:rPr>
              <w:t>«</w:t>
            </w:r>
            <w:r w:rsidR="001722C9" w:rsidRPr="00F1080B">
              <w:rPr>
                <w:rFonts w:ascii="Arial Unicode" w:hAnsi="Arial Unicode"/>
                <w:sz w:val="18"/>
                <w:szCs w:val="18"/>
              </w:rPr>
              <w:t>Основная  школа Артика  №1</w:t>
            </w:r>
            <w:r w:rsidR="001722C9" w:rsidRPr="00F1080B">
              <w:rPr>
                <w:rFonts w:ascii="Sylfaen" w:hAnsi="Sylfaen"/>
                <w:sz w:val="18"/>
                <w:szCs w:val="18"/>
              </w:rPr>
              <w:t>»ГНКО</w:t>
            </w:r>
            <w:r w:rsidR="001722C9" w:rsidRPr="00F1080B">
              <w:rPr>
                <w:rFonts w:ascii="Arial Unicode" w:hAnsi="Arial Unicode" w:cs="Courier New"/>
                <w:color w:val="1F1F1F"/>
                <w:sz w:val="18"/>
                <w:szCs w:val="18"/>
                <w:lang w:bidi="ar-SA"/>
              </w:rPr>
              <w:t>» г. Артик Туманяна 34</w:t>
            </w:r>
            <w:r w:rsidR="001722C9" w:rsidRPr="00F1080B">
              <w:rPr>
                <w:rFonts w:ascii="Arial Unicode" w:hAnsi="Arial Unicode"/>
                <w:sz w:val="18"/>
                <w:szCs w:val="18"/>
              </w:rPr>
              <w:t xml:space="preserve">№ </w:t>
            </w:r>
          </w:p>
          <w:p w:rsidR="00C057BC" w:rsidRPr="00F1080B" w:rsidRDefault="00C057BC" w:rsidP="00C057BC">
            <w:pPr>
              <w:pStyle w:val="23"/>
              <w:widowControl w:val="0"/>
              <w:spacing w:after="120" w:line="240" w:lineRule="auto"/>
              <w:ind w:firstLine="0"/>
              <w:jc w:val="center"/>
              <w:rPr>
                <w:rFonts w:ascii="Arial Unicode" w:hAnsi="Arial Unicode"/>
                <w:sz w:val="18"/>
                <w:szCs w:val="18"/>
                <w:vertAlign w:val="subscript"/>
              </w:rPr>
            </w:pPr>
            <w:r w:rsidRPr="00F1080B">
              <w:rPr>
                <w:rFonts w:ascii="Arial Unicode" w:hAnsi="Arial Unicode"/>
                <w:sz w:val="18"/>
                <w:szCs w:val="18"/>
              </w:rPr>
              <w:t>.</w:t>
            </w:r>
          </w:p>
        </w:tc>
        <w:tc>
          <w:tcPr>
            <w:tcW w:w="1515" w:type="dxa"/>
            <w:tcBorders>
              <w:top w:val="single" w:sz="4" w:space="0" w:color="auto"/>
              <w:left w:val="single" w:sz="4" w:space="0" w:color="auto"/>
              <w:bottom w:val="single" w:sz="4" w:space="0" w:color="auto"/>
              <w:right w:val="single" w:sz="4" w:space="0" w:color="auto"/>
            </w:tcBorders>
            <w:shd w:val="clear" w:color="auto" w:fill="auto"/>
          </w:tcPr>
          <w:p w:rsidR="00C057BC" w:rsidRPr="000D005F" w:rsidRDefault="00C057BC" w:rsidP="00B46D58">
            <w:pPr>
              <w:widowControl w:val="0"/>
              <w:jc w:val="center"/>
              <w:rPr>
                <w:rFonts w:ascii="Arial Unicode" w:hAnsi="Arial Unicode"/>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C057BC" w:rsidRPr="000D005F" w:rsidRDefault="00C057BC" w:rsidP="00B46D58">
            <w:pPr>
              <w:widowControl w:val="0"/>
              <w:jc w:val="center"/>
              <w:rPr>
                <w:rFonts w:ascii="Arial Unicode" w:hAnsi="Arial Unicode"/>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C057BC" w:rsidRPr="000D005F" w:rsidRDefault="00C057BC" w:rsidP="00B46D58">
            <w:pPr>
              <w:widowControl w:val="0"/>
              <w:jc w:val="center"/>
              <w:rPr>
                <w:rFonts w:ascii="Arial Unicode" w:hAnsi="Arial Unicode"/>
                <w:sz w:val="20"/>
                <w:szCs w:val="20"/>
              </w:rPr>
            </w:pPr>
          </w:p>
        </w:tc>
      </w:tr>
    </w:tbl>
    <w:p w:rsidR="00374F4A" w:rsidRPr="000D005F" w:rsidRDefault="00374F4A" w:rsidP="00B46D58">
      <w:pPr>
        <w:widowControl w:val="0"/>
        <w:tabs>
          <w:tab w:val="left" w:pos="6804"/>
        </w:tabs>
        <w:jc w:val="center"/>
        <w:rPr>
          <w:rFonts w:ascii="Arial Unicode" w:hAnsi="Arial Unicode"/>
          <w:sz w:val="20"/>
          <w:szCs w:val="20"/>
        </w:rPr>
      </w:pPr>
      <w:r w:rsidRPr="000D005F">
        <w:rPr>
          <w:rFonts w:ascii="Arial Unicode" w:hAnsi="Arial Unicode"/>
          <w:sz w:val="20"/>
          <w:szCs w:val="20"/>
        </w:rPr>
        <w:t>_________________________________________________</w:t>
      </w:r>
      <w:r w:rsidRPr="000D005F">
        <w:rPr>
          <w:rFonts w:ascii="Arial Unicode" w:hAnsi="Arial Unicode"/>
          <w:sz w:val="20"/>
          <w:szCs w:val="20"/>
        </w:rPr>
        <w:tab/>
        <w:t>_________________</w:t>
      </w:r>
    </w:p>
    <w:p w:rsidR="00374F4A" w:rsidRPr="000D005F" w:rsidRDefault="00374F4A" w:rsidP="00B46D58">
      <w:pPr>
        <w:widowControl w:val="0"/>
        <w:tabs>
          <w:tab w:val="left" w:pos="7513"/>
        </w:tabs>
        <w:spacing w:after="160"/>
        <w:ind w:left="709"/>
        <w:jc w:val="both"/>
        <w:rPr>
          <w:rFonts w:ascii="Arial Unicode" w:hAnsi="Arial Unicode" w:cs="Arial"/>
          <w:sz w:val="20"/>
          <w:szCs w:val="20"/>
        </w:rPr>
      </w:pPr>
      <w:r w:rsidRPr="000D005F">
        <w:rPr>
          <w:rFonts w:ascii="Arial Unicode" w:hAnsi="Arial Unicode"/>
          <w:sz w:val="20"/>
          <w:szCs w:val="20"/>
        </w:rPr>
        <w:t>наименование участника (должность, имя, фамилия руководителя</w:t>
      </w:r>
      <w:r w:rsidR="00335DAA" w:rsidRPr="000D005F">
        <w:rPr>
          <w:rFonts w:ascii="Arial Unicode" w:hAnsi="Arial Unicode"/>
          <w:sz w:val="20"/>
          <w:szCs w:val="20"/>
        </w:rPr>
        <w:t>)</w:t>
      </w:r>
      <w:r w:rsidRPr="000D005F">
        <w:rPr>
          <w:rFonts w:ascii="Arial Unicode" w:hAnsi="Arial Unicode"/>
          <w:sz w:val="20"/>
          <w:szCs w:val="20"/>
        </w:rPr>
        <w:tab/>
        <w:t>подпись</w:t>
      </w:r>
    </w:p>
    <w:p w:rsidR="00DC619D" w:rsidRPr="000D005F" w:rsidRDefault="00DC619D" w:rsidP="00B46D58">
      <w:pPr>
        <w:widowControl w:val="0"/>
        <w:spacing w:after="160"/>
        <w:jc w:val="both"/>
        <w:rPr>
          <w:rFonts w:ascii="Arial Unicode" w:hAnsi="Arial Unicode"/>
          <w:sz w:val="20"/>
          <w:szCs w:val="20"/>
          <w:lang w:val="es-ES"/>
        </w:rPr>
      </w:pPr>
    </w:p>
    <w:p w:rsidR="00B2572B" w:rsidRPr="000D005F" w:rsidRDefault="00B2572B" w:rsidP="00B46D58">
      <w:pPr>
        <w:widowControl w:val="0"/>
        <w:spacing w:after="160"/>
        <w:jc w:val="right"/>
        <w:rPr>
          <w:rFonts w:ascii="Arial Unicode" w:hAnsi="Arial Unicode"/>
          <w:sz w:val="20"/>
          <w:szCs w:val="20"/>
        </w:rPr>
      </w:pPr>
      <w:r w:rsidRPr="000D005F">
        <w:rPr>
          <w:rFonts w:ascii="Arial Unicode" w:hAnsi="Arial Unicode"/>
          <w:sz w:val="20"/>
          <w:szCs w:val="20"/>
        </w:rPr>
        <w:t>М. П.</w:t>
      </w:r>
    </w:p>
    <w:p w:rsidR="00B217BB" w:rsidRPr="000D005F" w:rsidRDefault="00B217BB" w:rsidP="00B46D58">
      <w:pPr>
        <w:rPr>
          <w:rFonts w:ascii="Arial Unicode" w:hAnsi="Arial Unicode"/>
          <w:b/>
          <w:sz w:val="20"/>
          <w:szCs w:val="20"/>
        </w:rPr>
      </w:pPr>
      <w:r w:rsidRPr="000D005F">
        <w:rPr>
          <w:rFonts w:ascii="Arial Unicode" w:hAnsi="Arial Unicode"/>
          <w:b/>
          <w:sz w:val="20"/>
          <w:szCs w:val="20"/>
        </w:rPr>
        <w:br w:type="page"/>
      </w:r>
    </w:p>
    <w:p w:rsidR="00C057BC" w:rsidRPr="000D005F" w:rsidRDefault="00C057BC" w:rsidP="00B46D58">
      <w:pPr>
        <w:widowControl w:val="0"/>
        <w:spacing w:after="160"/>
        <w:ind w:firstLine="567"/>
        <w:jc w:val="right"/>
        <w:rPr>
          <w:rFonts w:ascii="Arial Unicode" w:hAnsi="Arial Unicode"/>
          <w:b/>
          <w:sz w:val="20"/>
          <w:szCs w:val="20"/>
        </w:rPr>
      </w:pPr>
    </w:p>
    <w:p w:rsidR="00B2572B" w:rsidRPr="000D005F" w:rsidRDefault="00B2572B" w:rsidP="00B46D58">
      <w:pPr>
        <w:widowControl w:val="0"/>
        <w:spacing w:after="160"/>
        <w:ind w:firstLine="567"/>
        <w:jc w:val="right"/>
        <w:rPr>
          <w:rFonts w:ascii="Arial Unicode" w:hAnsi="Arial Unicode" w:cs="Arial"/>
          <w:b/>
          <w:strike/>
          <w:sz w:val="20"/>
          <w:szCs w:val="20"/>
        </w:rPr>
      </w:pPr>
      <w:r w:rsidRPr="000D005F">
        <w:rPr>
          <w:rFonts w:ascii="Arial Unicode" w:hAnsi="Arial Unicode"/>
          <w:b/>
          <w:strike/>
          <w:sz w:val="20"/>
          <w:szCs w:val="20"/>
        </w:rPr>
        <w:t xml:space="preserve">Приложение № </w:t>
      </w:r>
      <w:r w:rsidR="001F7821" w:rsidRPr="000D005F">
        <w:rPr>
          <w:rFonts w:ascii="Arial Unicode" w:hAnsi="Arial Unicode"/>
          <w:b/>
          <w:strike/>
          <w:sz w:val="20"/>
          <w:szCs w:val="20"/>
        </w:rPr>
        <w:t>3</w:t>
      </w:r>
    </w:p>
    <w:p w:rsidR="00C057BC" w:rsidRPr="000D005F" w:rsidRDefault="00C057BC" w:rsidP="00C057BC">
      <w:pPr>
        <w:pStyle w:val="31"/>
        <w:widowControl w:val="0"/>
        <w:spacing w:after="160" w:line="240" w:lineRule="auto"/>
        <w:jc w:val="right"/>
        <w:rPr>
          <w:rFonts w:ascii="Arial Unicode" w:hAnsi="Arial Unicode" w:cs="Arial"/>
          <w:b/>
          <w:strike/>
        </w:rPr>
      </w:pPr>
      <w:r w:rsidRPr="000D005F">
        <w:rPr>
          <w:rFonts w:ascii="Arial Unicode" w:hAnsi="Arial Unicode"/>
          <w:b/>
          <w:strike/>
        </w:rPr>
        <w:t>к Приглашению на рейтинг конкурс</w:t>
      </w:r>
      <w:r w:rsidRPr="000D005F">
        <w:rPr>
          <w:rFonts w:ascii="Arial Unicode" w:hAnsi="Arial Unicode" w:cs="Arial"/>
          <w:b/>
          <w:strike/>
        </w:rPr>
        <w:br/>
      </w:r>
      <w:r w:rsidRPr="000D005F">
        <w:rPr>
          <w:rFonts w:ascii="Arial Unicode" w:hAnsi="Arial Unicode"/>
          <w:b/>
          <w:strike/>
        </w:rPr>
        <w:t xml:space="preserve">под кодом  </w:t>
      </w:r>
      <w:r w:rsidRPr="000D005F">
        <w:rPr>
          <w:rFonts w:ascii="Arial Unicode" w:hAnsi="Arial Unicode"/>
          <w:b/>
          <w:strike/>
          <w:lang w:val="es-ES"/>
        </w:rPr>
        <w:t>«»</w:t>
      </w:r>
    </w:p>
    <w:p w:rsidR="00742F7B" w:rsidRPr="000D005F" w:rsidRDefault="00742F7B" w:rsidP="00742F7B">
      <w:pPr>
        <w:pStyle w:val="31"/>
        <w:widowControl w:val="0"/>
        <w:spacing w:after="160" w:line="240" w:lineRule="auto"/>
        <w:jc w:val="center"/>
        <w:rPr>
          <w:rFonts w:ascii="Arial Unicode" w:hAnsi="Arial Unicode"/>
          <w:strike/>
        </w:rPr>
      </w:pPr>
    </w:p>
    <w:p w:rsidR="00B2572B" w:rsidRPr="000D005F" w:rsidRDefault="00742F7B" w:rsidP="00742F7B">
      <w:pPr>
        <w:pStyle w:val="31"/>
        <w:widowControl w:val="0"/>
        <w:spacing w:after="160" w:line="240" w:lineRule="auto"/>
        <w:jc w:val="center"/>
        <w:rPr>
          <w:rFonts w:ascii="Arial Unicode" w:hAnsi="Arial Unicode"/>
          <w:strike/>
          <w:lang w:val="hy-AM"/>
        </w:rPr>
      </w:pPr>
      <w:r w:rsidRPr="000D005F">
        <w:rPr>
          <w:rFonts w:ascii="Arial Unicode" w:hAnsi="Arial Unicode"/>
          <w:strike/>
        </w:rPr>
        <w:t>ГАРАНТИЯ</w:t>
      </w:r>
      <w:r w:rsidR="00AA2488" w:rsidRPr="000D005F">
        <w:rPr>
          <w:rFonts w:ascii="Arial Unicode" w:hAnsi="Arial Unicode"/>
          <w:strike/>
          <w:lang w:val="en-US"/>
        </w:rPr>
        <w:t>N</w:t>
      </w:r>
      <w:r w:rsidR="00AA2488" w:rsidRPr="000D005F">
        <w:rPr>
          <w:rFonts w:ascii="Arial Unicode" w:hAnsi="Arial Unicode"/>
          <w:strike/>
          <w:lang w:val="hy-AM"/>
        </w:rPr>
        <w:t>________</w:t>
      </w:r>
    </w:p>
    <w:p w:rsidR="000E5A91" w:rsidRPr="000D005F" w:rsidDel="00524876" w:rsidRDefault="000E5A91" w:rsidP="000E5A91">
      <w:pPr>
        <w:widowControl w:val="0"/>
        <w:spacing w:after="160"/>
        <w:ind w:left="567" w:right="565"/>
        <w:jc w:val="center"/>
        <w:rPr>
          <w:del w:id="16" w:author="Inesa Kocharyan" w:date="2023-07-07T14:22:00Z"/>
          <w:rFonts w:ascii="Arial Unicode" w:hAnsi="Arial Unicode"/>
          <w:b/>
          <w:strike/>
          <w:sz w:val="20"/>
          <w:szCs w:val="20"/>
        </w:rPr>
      </w:pPr>
    </w:p>
    <w:p w:rsidR="00C057BC" w:rsidRPr="000D005F" w:rsidRDefault="00BF7253" w:rsidP="00C057BC">
      <w:pPr>
        <w:pStyle w:val="HTML"/>
        <w:shd w:val="clear" w:color="auto" w:fill="F8F9FA"/>
        <w:spacing w:line="540" w:lineRule="atLeast"/>
        <w:rPr>
          <w:rFonts w:ascii="Arial Unicode" w:hAnsi="Arial Unicode"/>
          <w:b/>
          <w:strike/>
          <w:sz w:val="22"/>
          <w:szCs w:val="22"/>
          <w:lang w:val="ru-RU"/>
        </w:rPr>
      </w:pPr>
      <w:r w:rsidRPr="000D005F">
        <w:rPr>
          <w:rFonts w:ascii="Arial Unicode" w:eastAsiaTheme="minorHAnsi" w:hAnsi="Arial Unicode" w:cstheme="minorBidi"/>
          <w:strike/>
          <w:lang w:val="ru-RU"/>
        </w:rPr>
        <w:t>1. Настоящая гарантия</w:t>
      </w:r>
      <w:r w:rsidR="003123F6" w:rsidRPr="000D005F">
        <w:rPr>
          <w:rFonts w:ascii="Arial Unicode" w:eastAsiaTheme="minorHAnsi" w:hAnsi="Arial Unicode" w:cstheme="minorBidi"/>
          <w:strike/>
          <w:lang w:val="ru-RU"/>
        </w:rPr>
        <w:t xml:space="preserve">, а также воспроизведенный (отсканированный) с настоящего оригинала </w:t>
      </w:r>
      <w:r w:rsidR="00E34A2C" w:rsidRPr="000D005F">
        <w:rPr>
          <w:rFonts w:ascii="Arial Unicode" w:eastAsiaTheme="minorHAnsi" w:hAnsi="Arial Unicode" w:cstheme="minorBidi"/>
          <w:strike/>
          <w:lang w:val="ru-RU"/>
        </w:rPr>
        <w:t xml:space="preserve">гарантии </w:t>
      </w:r>
      <w:r w:rsidR="003123F6" w:rsidRPr="000D005F">
        <w:rPr>
          <w:rFonts w:ascii="Arial Unicode" w:eastAsiaTheme="minorHAnsi" w:hAnsi="Arial Unicode" w:cstheme="minorBidi"/>
          <w:strike/>
          <w:lang w:val="ru-RU"/>
        </w:rPr>
        <w:t xml:space="preserve">вариант </w:t>
      </w:r>
      <w:r w:rsidRPr="000D005F">
        <w:rPr>
          <w:rFonts w:ascii="Arial Unicode" w:eastAsiaTheme="minorHAnsi" w:hAnsi="Arial Unicode" w:cstheme="minorBidi"/>
          <w:strike/>
          <w:lang w:val="ru-RU"/>
        </w:rPr>
        <w:t xml:space="preserve">(далее-гарантия) </w:t>
      </w:r>
      <w:r w:rsidR="003123F6" w:rsidRPr="000D005F">
        <w:rPr>
          <w:rFonts w:ascii="Arial Unicode" w:eastAsiaTheme="minorHAnsi" w:hAnsi="Arial Unicode" w:cstheme="minorBidi"/>
          <w:strike/>
          <w:lang w:val="ru-RU"/>
        </w:rPr>
        <w:t xml:space="preserve">являются </w:t>
      </w:r>
      <w:r w:rsidRPr="000D005F">
        <w:rPr>
          <w:rFonts w:ascii="Arial Unicode" w:eastAsiaTheme="minorHAnsi" w:hAnsi="Arial Unicode" w:cstheme="minorBidi"/>
          <w:strike/>
          <w:lang w:val="ru-RU"/>
        </w:rPr>
        <w:t xml:space="preserve">обеспечением исполнения обязательств (далее - гарантийные обязательства), установленных приглашением на участие в процедуре закупок под кодом  </w:t>
      </w:r>
      <w:r w:rsidR="00C057BC" w:rsidRPr="000D005F">
        <w:rPr>
          <w:rStyle w:val="y2iqfc"/>
          <w:rFonts w:ascii="Arial Unicode" w:hAnsi="Arial Unicode"/>
          <w:b/>
          <w:strike/>
          <w:sz w:val="22"/>
          <w:szCs w:val="22"/>
          <w:lang w:val="ru-RU"/>
        </w:rPr>
        <w:t>Артикский муниципалитет</w:t>
      </w:r>
    </w:p>
    <w:p w:rsidR="00BF7253" w:rsidRPr="000D005F" w:rsidRDefault="00BF7253" w:rsidP="00BF7253">
      <w:pPr>
        <w:pStyle w:val="af4"/>
        <w:shd w:val="clear" w:color="auto" w:fill="FFFFFF"/>
        <w:spacing w:before="0" w:beforeAutospacing="0" w:after="0" w:afterAutospacing="0" w:line="276" w:lineRule="auto"/>
        <w:ind w:firstLine="567"/>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bCs/>
          <w:strike/>
          <w:sz w:val="20"/>
          <w:szCs w:val="20"/>
        </w:rPr>
        <w:t xml:space="preserve"> организованной</w:t>
      </w:r>
    </w:p>
    <w:p w:rsidR="00BF7253" w:rsidRPr="000D005F" w:rsidRDefault="00BF7253" w:rsidP="00BF7253">
      <w:pPr>
        <w:pStyle w:val="af4"/>
        <w:shd w:val="clear" w:color="auto" w:fill="FFFFFF"/>
        <w:spacing w:before="0" w:beforeAutospacing="0" w:after="0" w:afterAutospacing="0" w:line="276" w:lineRule="auto"/>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код процедуры                                           </w:t>
      </w:r>
    </w:p>
    <w:p w:rsidR="00BF7253" w:rsidRPr="000D005F" w:rsidRDefault="00BF7253" w:rsidP="00BF7253">
      <w:pPr>
        <w:pStyle w:val="af4"/>
        <w:shd w:val="clear" w:color="auto" w:fill="FFFFFF"/>
        <w:spacing w:before="0" w:beforeAutospacing="0" w:after="0" w:afterAutospacing="0"/>
        <w:contextualSpacing/>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____________________________</w:t>
      </w:r>
      <w:r w:rsidRPr="000D005F">
        <w:rPr>
          <w:rFonts w:ascii="Arial Unicode" w:eastAsiaTheme="minorHAnsi" w:hAnsi="Arial Unicode" w:cstheme="minorBidi"/>
          <w:strike/>
          <w:sz w:val="20"/>
          <w:szCs w:val="20"/>
          <w:lang w:val="hy-AM"/>
        </w:rPr>
        <w:t>(далее-бенефициар)</w:t>
      </w:r>
      <w:r w:rsidRPr="000D005F">
        <w:rPr>
          <w:rFonts w:ascii="Arial Unicode" w:eastAsiaTheme="minorHAnsi" w:hAnsi="Arial Unicode" w:cstheme="minorBidi"/>
          <w:strike/>
          <w:sz w:val="20"/>
          <w:szCs w:val="20"/>
        </w:rPr>
        <w:t xml:space="preserve">, </w:t>
      </w:r>
      <w:r w:rsidR="009F7BD5" w:rsidRPr="000D005F">
        <w:rPr>
          <w:rFonts w:ascii="Arial Unicode" w:eastAsiaTheme="minorHAnsi" w:hAnsi="Arial Unicode" w:cstheme="minorBidi"/>
          <w:strike/>
          <w:sz w:val="20"/>
          <w:szCs w:val="20"/>
        </w:rPr>
        <w:t>вытекаю</w:t>
      </w:r>
      <w:r w:rsidRPr="000D005F">
        <w:rPr>
          <w:rFonts w:ascii="Arial Unicode" w:eastAsiaTheme="minorHAnsi" w:hAnsi="Arial Unicode" w:cstheme="minorBidi"/>
          <w:strike/>
          <w:sz w:val="20"/>
          <w:szCs w:val="20"/>
        </w:rPr>
        <w:t xml:space="preserve">щих из </w:t>
      </w:r>
      <w:r w:rsidRPr="000D005F">
        <w:rPr>
          <w:rFonts w:ascii="Arial Unicode" w:hAnsi="Arial Unicode"/>
          <w:strike/>
          <w:sz w:val="20"/>
          <w:szCs w:val="20"/>
        </w:rPr>
        <w:t xml:space="preserve">участия ____________   </w:t>
      </w:r>
    </w:p>
    <w:p w:rsidR="00BF7253" w:rsidRPr="000D005F" w:rsidRDefault="00BF7253" w:rsidP="00BF7253">
      <w:pPr>
        <w:pStyle w:val="af4"/>
        <w:shd w:val="clear" w:color="auto" w:fill="FFFFFF"/>
        <w:spacing w:before="0" w:beforeAutospacing="0" w:after="0" w:afterAutospacing="0"/>
        <w:contextualSpacing/>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наименование заказчика</w:t>
      </w:r>
      <w:r w:rsidRPr="000D005F">
        <w:rPr>
          <w:rStyle w:val="af5"/>
          <w:rFonts w:ascii="Arial Unicode" w:hAnsi="Arial Unicode"/>
          <w:b w:val="0"/>
          <w:strike/>
          <w:sz w:val="20"/>
          <w:szCs w:val="20"/>
        </w:rPr>
        <w:t>наименование участника</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lang w:val="hy-AM"/>
        </w:rPr>
        <w:t xml:space="preserve"> (далее-</w:t>
      </w:r>
      <w:r w:rsidRPr="000D005F">
        <w:rPr>
          <w:rFonts w:ascii="Arial Unicode" w:eastAsiaTheme="minorHAnsi" w:hAnsi="Arial Unicode" w:cstheme="minorBidi"/>
          <w:strike/>
          <w:sz w:val="20"/>
          <w:szCs w:val="20"/>
        </w:rPr>
        <w:t>п</w:t>
      </w:r>
      <w:r w:rsidRPr="000D005F">
        <w:rPr>
          <w:rFonts w:ascii="Arial Unicode" w:eastAsiaTheme="minorHAnsi" w:hAnsi="Arial Unicode" w:cstheme="minorBidi"/>
          <w:strike/>
          <w:sz w:val="20"/>
          <w:szCs w:val="20"/>
          <w:lang w:val="hy-AM"/>
        </w:rPr>
        <w:t>ринципал)</w:t>
      </w:r>
      <w:r w:rsidRPr="000D005F">
        <w:rPr>
          <w:rFonts w:ascii="Arial Unicode" w:eastAsiaTheme="minorHAnsi" w:hAnsi="Arial Unicode" w:cstheme="minorBidi"/>
          <w:strike/>
          <w:sz w:val="20"/>
          <w:szCs w:val="20"/>
        </w:rPr>
        <w:t xml:space="preserve"> в данной процедуре закупок.</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708"/>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2.  По гарантии </w:t>
      </w:r>
      <w:r w:rsidRPr="000D005F">
        <w:rPr>
          <w:rFonts w:ascii="Arial Unicode" w:eastAsiaTheme="minorHAnsi" w:hAnsi="Arial Unicode" w:cstheme="minorBidi"/>
          <w:strike/>
          <w:sz w:val="20"/>
          <w:szCs w:val="20"/>
          <w:lang w:val="hy-AM"/>
        </w:rPr>
        <w:t xml:space="preserve">------------------------------------------------------------------------- </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наименование банка выдающего гарантию</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сумма в цифрах и прописью         </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гарантии)  в течение </w:t>
      </w:r>
      <w:r w:rsidR="0076724B" w:rsidRPr="000D005F">
        <w:rPr>
          <w:rFonts w:ascii="Arial Unicode" w:eastAsiaTheme="minorHAnsi" w:hAnsi="Arial Unicode" w:cstheme="minorBidi"/>
          <w:strike/>
          <w:sz w:val="20"/>
          <w:szCs w:val="20"/>
        </w:rPr>
        <w:t xml:space="preserve">пяти </w:t>
      </w:r>
      <w:r w:rsidRPr="000D005F">
        <w:rPr>
          <w:rFonts w:ascii="Arial Unicode" w:eastAsiaTheme="minorHAnsi" w:hAnsi="Arial Unicode" w:cstheme="minorBidi"/>
          <w:strike/>
          <w:sz w:val="20"/>
          <w:szCs w:val="20"/>
        </w:rPr>
        <w:t xml:space="preserve">рабочих дней после получения требования. </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Выплата производится посредством перечисления на расчетный    счет____________________ бенефициара.</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расчетный счет</w:t>
      </w:r>
      <w:r w:rsidR="007846D3" w:rsidRPr="000D005F">
        <w:rPr>
          <w:rFonts w:ascii="Arial Unicode" w:eastAsiaTheme="minorHAnsi" w:hAnsi="Arial Unicode" w:cstheme="minorBidi"/>
          <w:strike/>
          <w:sz w:val="20"/>
          <w:szCs w:val="20"/>
        </w:rPr>
        <w:t>*</w:t>
      </w:r>
    </w:p>
    <w:p w:rsidR="00BF7253" w:rsidRPr="000D005F" w:rsidRDefault="00BF7253" w:rsidP="00BF7253">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3. Настоящая гарантия является безотзывной.</w:t>
      </w:r>
    </w:p>
    <w:p w:rsidR="00BF7253" w:rsidRPr="000D005F" w:rsidRDefault="00BF7253" w:rsidP="00BF7253">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ins w:id="17" w:author="Vardan" w:date="2023-07-06T22:11:00Z"/>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0D005F" w:rsidRDefault="00BF7253" w:rsidP="00BF7253">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5. Гарантия действует </w:t>
      </w:r>
      <w:r w:rsidR="008E71FB" w:rsidRPr="000D005F">
        <w:rPr>
          <w:rFonts w:ascii="Arial Unicode" w:eastAsiaTheme="minorHAnsi" w:hAnsi="Arial Unicode" w:cstheme="minorBidi"/>
          <w:strike/>
          <w:sz w:val="20"/>
          <w:szCs w:val="20"/>
        </w:rPr>
        <w:t xml:space="preserve">с момента выпуска и в силе </w:t>
      </w:r>
      <w:r w:rsidRPr="000D005F">
        <w:rPr>
          <w:rFonts w:ascii="Arial Unicode" w:eastAsiaTheme="minorHAnsi" w:hAnsi="Arial Unicode" w:cstheme="minorBidi"/>
          <w:strike/>
          <w:sz w:val="20"/>
          <w:szCs w:val="20"/>
        </w:rPr>
        <w:t>девяносто рабочих дней</w:t>
      </w:r>
      <w:r w:rsidR="00416905" w:rsidRPr="000D005F">
        <w:rPr>
          <w:rFonts w:ascii="Arial Unicode" w:eastAsiaTheme="minorHAnsi" w:hAnsi="Arial Unicode" w:cstheme="minorBidi"/>
          <w:strike/>
          <w:sz w:val="20"/>
          <w:szCs w:val="20"/>
        </w:rPr>
        <w:t>**</w:t>
      </w:r>
      <w:r w:rsidRPr="000D005F">
        <w:rPr>
          <w:rFonts w:ascii="Arial Unicode" w:eastAsiaTheme="minorHAnsi" w:hAnsi="Arial Unicode" w:cstheme="minorBidi"/>
          <w:strike/>
          <w:sz w:val="20"/>
          <w:szCs w:val="20"/>
        </w:rPr>
        <w:t xml:space="preserve"> со дня </w:t>
      </w:r>
      <w:r w:rsidR="008E71FB" w:rsidRPr="000D005F">
        <w:rPr>
          <w:rFonts w:ascii="Arial Unicode" w:eastAsiaTheme="minorHAnsi" w:hAnsi="Arial Unicode" w:cstheme="minorBidi"/>
          <w:strike/>
          <w:sz w:val="20"/>
          <w:szCs w:val="20"/>
        </w:rPr>
        <w:t xml:space="preserve">истечения крайнего срока </w:t>
      </w:r>
      <w:r w:rsidRPr="000D005F">
        <w:rPr>
          <w:rFonts w:ascii="Arial Unicode" w:eastAsiaTheme="minorHAnsi" w:hAnsi="Arial Unicode" w:cstheme="minorBidi"/>
          <w:strike/>
          <w:sz w:val="20"/>
          <w:szCs w:val="20"/>
        </w:rPr>
        <w:t>подачи принципалом заяв</w:t>
      </w:r>
      <w:r w:rsidR="008E71FB" w:rsidRPr="000D005F">
        <w:rPr>
          <w:rFonts w:ascii="Arial Unicode" w:eastAsiaTheme="minorHAnsi" w:hAnsi="Arial Unicode" w:cstheme="minorBidi"/>
          <w:strike/>
          <w:sz w:val="20"/>
          <w:szCs w:val="20"/>
        </w:rPr>
        <w:t>о</w:t>
      </w:r>
      <w:r w:rsidRPr="000D005F">
        <w:rPr>
          <w:rFonts w:ascii="Arial Unicode" w:eastAsiaTheme="minorHAnsi" w:hAnsi="Arial Unicode" w:cstheme="minorBidi"/>
          <w:strike/>
          <w:sz w:val="20"/>
          <w:szCs w:val="20"/>
        </w:rPr>
        <w:t>к на участие в организованной бенефициаром процедуре закупок под кодом</w:t>
      </w:r>
      <w:r w:rsidR="00C057BC" w:rsidRPr="000D005F">
        <w:rPr>
          <w:rFonts w:ascii="Arial Unicode" w:hAnsi="Arial Unicode"/>
          <w:strike/>
          <w:sz w:val="20"/>
          <w:szCs w:val="20"/>
          <w:u w:val="single"/>
        </w:rPr>
        <w:t>900008000466</w:t>
      </w:r>
      <w:r w:rsidR="00C057BC" w:rsidRPr="000D005F">
        <w:rPr>
          <w:rFonts w:ascii="Arial Unicode" w:eastAsiaTheme="minorHAnsi" w:hAnsi="Arial Unicode" w:cstheme="minorBidi"/>
          <w:strike/>
          <w:sz w:val="20"/>
          <w:szCs w:val="20"/>
        </w:rPr>
        <w:t>.</w:t>
      </w:r>
    </w:p>
    <w:p w:rsidR="00BF7253" w:rsidRPr="000D005F" w:rsidRDefault="00BF7253" w:rsidP="00BF7253">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код процедуры</w:t>
      </w:r>
    </w:p>
    <w:p w:rsidR="00C057BC" w:rsidRPr="000D005F" w:rsidRDefault="00967680" w:rsidP="00C057BC">
      <w:pPr>
        <w:pStyle w:val="a3"/>
        <w:widowControl w:val="0"/>
        <w:spacing w:after="160" w:line="240" w:lineRule="auto"/>
        <w:rPr>
          <w:rFonts w:ascii="Arial Unicode" w:hAnsi="Arial Unicode"/>
          <w:strike/>
        </w:rPr>
      </w:pPr>
      <w:r w:rsidRPr="000D005F">
        <w:rPr>
          <w:rFonts w:ascii="Arial Unicode" w:eastAsiaTheme="minorHAnsi" w:hAnsi="Arial Unicode" w:cstheme="minorBidi"/>
          <w:strike/>
        </w:rPr>
        <w:t>Информацию о факте предоставления настоящей гарантии</w:t>
      </w:r>
      <w:r w:rsidR="004E67A9" w:rsidRPr="000D005F">
        <w:rPr>
          <w:rFonts w:ascii="Arial Unicode" w:eastAsiaTheme="minorHAnsi" w:hAnsi="Arial Unicode" w:cstheme="minorBidi"/>
          <w:strike/>
        </w:rPr>
        <w:t>-номер гарантии, наименование предоставляющего банка и код, указанный в пункте 1 настоящей гарантии,</w:t>
      </w:r>
      <w:r w:rsidRPr="000D005F">
        <w:rPr>
          <w:rFonts w:ascii="Arial Unicode" w:eastAsiaTheme="minorHAnsi" w:hAnsi="Arial Unicode" w:cstheme="minorBid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C057BC" w:rsidRPr="000D005F">
        <w:rPr>
          <w:rFonts w:ascii="Arial Unicode" w:hAnsi="Arial Unicode"/>
          <w:b/>
          <w:i w:val="0"/>
          <w:strike/>
          <w:u w:val="single"/>
          <w:lang w:val="af-ZA"/>
        </w:rPr>
        <w:t>artikgnumner@mail.ru</w:t>
      </w:r>
    </w:p>
    <w:p w:rsidR="00382E92" w:rsidRPr="000D005F" w:rsidRDefault="00382E92" w:rsidP="00967680">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382E92" w:rsidRPr="000D005F" w:rsidRDefault="00382E92" w:rsidP="00382E92">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r w:rsidRPr="000D005F">
        <w:rPr>
          <w:rStyle w:val="af5"/>
          <w:rFonts w:ascii="Arial Unicode" w:hAnsi="Arial Unicode"/>
          <w:b w:val="0"/>
          <w:bCs w:val="0"/>
          <w:strike/>
          <w:sz w:val="20"/>
          <w:szCs w:val="20"/>
        </w:rPr>
        <w:t xml:space="preserve">                                                                                                                                         адрес эл. почты секретаря </w:t>
      </w:r>
    </w:p>
    <w:p w:rsidR="00967680" w:rsidRPr="000D005F" w:rsidRDefault="00967680" w:rsidP="00967680">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который указан в упомянутом в настоящем пункте приглашении к процедуре закупок.</w:t>
      </w:r>
    </w:p>
    <w:p w:rsidR="00416905" w:rsidRPr="000D005F" w:rsidRDefault="00416905" w:rsidP="00967680">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BF7253" w:rsidRPr="000D005F" w:rsidRDefault="0017563B"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Style w:val="af5"/>
          <w:rFonts w:ascii="Arial Unicode" w:hAnsi="Arial Unicode"/>
          <w:b w:val="0"/>
          <w:bCs w:val="0"/>
          <w:strike/>
          <w:color w:val="FF0000"/>
          <w:sz w:val="20"/>
          <w:szCs w:val="20"/>
        </w:rPr>
        <w:t>.</w:t>
      </w:r>
      <w:r w:rsidR="00BF7253" w:rsidRPr="000D005F">
        <w:rPr>
          <w:rFonts w:ascii="Arial Unicode" w:eastAsiaTheme="minorHAnsi" w:hAnsi="Arial Unicode" w:cstheme="minorBidi"/>
          <w:strike/>
          <w:sz w:val="20"/>
          <w:szCs w:val="20"/>
        </w:rPr>
        <w:t xml:space="preserve">6. Бенефициар предъявляет требование лицу, выдающему гарантию, в письменной форме. К требованию </w:t>
      </w:r>
      <w:r w:rsidR="00E42668" w:rsidRPr="000D005F">
        <w:rPr>
          <w:rFonts w:ascii="Arial Unicode" w:eastAsiaTheme="minorHAnsi" w:hAnsi="Arial Unicode" w:cstheme="minorBidi"/>
          <w:strike/>
          <w:sz w:val="20"/>
          <w:szCs w:val="20"/>
        </w:rPr>
        <w:t xml:space="preserve">прилагается </w:t>
      </w:r>
      <w:r w:rsidR="00BF7253" w:rsidRPr="000D005F">
        <w:rPr>
          <w:rFonts w:ascii="Arial Unicode" w:eastAsiaTheme="minorHAnsi" w:hAnsi="Arial Unicode" w:cstheme="minorBidi"/>
          <w:strike/>
          <w:sz w:val="20"/>
          <w:szCs w:val="20"/>
        </w:rPr>
        <w:t>копия протокола заседания оценочной комиссии об отклонении заявки</w:t>
      </w:r>
      <w:r w:rsidR="00A16FE6" w:rsidRPr="000D005F">
        <w:rPr>
          <w:rFonts w:ascii="Arial Unicode" w:eastAsiaTheme="minorHAnsi" w:hAnsi="Arial Unicode" w:cstheme="minorBidi"/>
          <w:strike/>
          <w:sz w:val="20"/>
          <w:szCs w:val="20"/>
        </w:rPr>
        <w:t xml:space="preserve"> и гарантия</w:t>
      </w:r>
      <w:r w:rsidR="00E42668" w:rsidRPr="000D005F">
        <w:rPr>
          <w:rFonts w:ascii="Arial Unicode" w:eastAsiaTheme="minorHAnsi" w:hAnsi="Arial Unicode" w:cstheme="minorBidi"/>
          <w:strike/>
          <w:sz w:val="20"/>
          <w:szCs w:val="20"/>
        </w:rPr>
        <w:t>.</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8.Лицо, выдающее гарантию, отклоняет требование бенефициара, если:</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1) требование или прилагаемые документы не соответствуют условиям настоящей гарантии,</w:t>
      </w:r>
    </w:p>
    <w:p w:rsidR="00BF7253" w:rsidRPr="000D005F" w:rsidRDefault="00BF7253" w:rsidP="00BF7253">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2) требование представлено по истечении срока, установленного гарантией.</w:t>
      </w:r>
    </w:p>
    <w:p w:rsidR="00BF7253" w:rsidRPr="000D005F" w:rsidRDefault="00BF7253" w:rsidP="00BF7253">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0D005F" w:rsidRDefault="00BF7253" w:rsidP="00BF7253">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10. К настоящей гарантии применяются соответствующие положения Гражданского кодекса Республики Армения</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rFonts w:ascii="Arial Unicode" w:hAnsi="Arial Unicode"/>
          <w:strike/>
          <w:sz w:val="20"/>
          <w:szCs w:val="20"/>
        </w:rPr>
      </w:pPr>
    </w:p>
    <w:p w:rsidR="00BF7253" w:rsidRPr="000D005F" w:rsidRDefault="00BF7253" w:rsidP="00BF7253">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0D005F">
        <w:rPr>
          <w:rFonts w:ascii="Arial Unicode" w:hAnsi="Arial Unicode"/>
          <w:strike/>
          <w:sz w:val="20"/>
          <w:szCs w:val="20"/>
          <w:lang w:val="hy-AM"/>
        </w:rPr>
        <w:t>Руководитель исполнительного органа</w:t>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BF7253" w:rsidRPr="000D005F" w:rsidRDefault="00BF7253" w:rsidP="00BF7253">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F7253" w:rsidRPr="000D005F" w:rsidRDefault="00BF7253" w:rsidP="00BF7253">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BF7253" w:rsidRPr="000D005F" w:rsidRDefault="00BF7253" w:rsidP="00BF7253">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BF7253" w:rsidRPr="000D005F" w:rsidRDefault="00BF7253" w:rsidP="00BF7253">
      <w:pPr>
        <w:pStyle w:val="af4"/>
        <w:shd w:val="clear" w:color="auto" w:fill="FFFFFF"/>
        <w:spacing w:before="0" w:beforeAutospacing="0" w:after="0" w:afterAutospacing="0"/>
        <w:rPr>
          <w:rFonts w:ascii="Arial Unicode" w:hAnsi="Arial Unicode" w:cs="Sylfaen"/>
          <w:strike/>
          <w:sz w:val="20"/>
          <w:szCs w:val="20"/>
          <w:vertAlign w:val="superscript"/>
        </w:rPr>
      </w:pPr>
      <w:r w:rsidRPr="000D005F">
        <w:rPr>
          <w:rFonts w:ascii="Arial Unicode" w:hAnsi="Arial Unicode" w:cs="Sylfaen"/>
          <w:strike/>
          <w:sz w:val="20"/>
          <w:szCs w:val="20"/>
          <w:vertAlign w:val="superscript"/>
        </w:rPr>
        <w:t>число, месяц, год</w:t>
      </w: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lang w:val="hy-AM"/>
        </w:rPr>
      </w:pPr>
    </w:p>
    <w:p w:rsidR="00BF7253" w:rsidRPr="000D005F" w:rsidRDefault="00BF7253" w:rsidP="00BF7253">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0E5A91" w:rsidRPr="000D005F" w:rsidRDefault="000E5A91" w:rsidP="00BF7253">
      <w:pPr>
        <w:pStyle w:val="a3"/>
        <w:widowControl w:val="0"/>
        <w:spacing w:after="160" w:line="240" w:lineRule="auto"/>
        <w:rPr>
          <w:rFonts w:ascii="Arial Unicode" w:hAnsi="Arial Unicode" w:cs="Sylfaen"/>
          <w:i w:val="0"/>
          <w:strike/>
        </w:rPr>
      </w:pPr>
    </w:p>
    <w:p w:rsidR="00260163" w:rsidRPr="000D005F" w:rsidRDefault="00260163" w:rsidP="00B46D58">
      <w:pPr>
        <w:widowControl w:val="0"/>
        <w:spacing w:after="160"/>
        <w:ind w:left="567" w:right="565"/>
        <w:jc w:val="center"/>
        <w:rPr>
          <w:rFonts w:ascii="Arial Unicode" w:hAnsi="Arial Unicode"/>
          <w:b/>
          <w:strike/>
          <w:sz w:val="20"/>
          <w:szCs w:val="20"/>
        </w:rPr>
      </w:pPr>
    </w:p>
    <w:p w:rsidR="00CF2692" w:rsidRPr="000D005F" w:rsidRDefault="00CF2692" w:rsidP="00B46D58">
      <w:pPr>
        <w:widowControl w:val="0"/>
        <w:spacing w:after="160"/>
        <w:ind w:left="567" w:right="565"/>
        <w:jc w:val="center"/>
        <w:rPr>
          <w:rFonts w:ascii="Arial Unicode" w:hAnsi="Arial Unicode"/>
          <w:b/>
          <w:strike/>
          <w:sz w:val="20"/>
          <w:szCs w:val="20"/>
        </w:rPr>
      </w:pPr>
    </w:p>
    <w:p w:rsidR="00CF2692" w:rsidRPr="000D005F" w:rsidRDefault="00CF2692" w:rsidP="00B46D58">
      <w:pPr>
        <w:widowControl w:val="0"/>
        <w:spacing w:after="160"/>
        <w:ind w:left="567" w:right="565"/>
        <w:jc w:val="center"/>
        <w:rPr>
          <w:rFonts w:ascii="Arial Unicode" w:hAnsi="Arial Unicode"/>
          <w:b/>
          <w:strike/>
          <w:sz w:val="20"/>
          <w:szCs w:val="20"/>
        </w:rPr>
      </w:pPr>
    </w:p>
    <w:p w:rsidR="00CF2692" w:rsidRPr="000D005F" w:rsidRDefault="00CF2692" w:rsidP="00B46D58">
      <w:pPr>
        <w:widowControl w:val="0"/>
        <w:spacing w:after="160"/>
        <w:ind w:left="567" w:right="565"/>
        <w:jc w:val="center"/>
        <w:rPr>
          <w:rFonts w:ascii="Arial Unicode" w:hAnsi="Arial Unicode"/>
          <w:b/>
          <w:strike/>
          <w:sz w:val="20"/>
          <w:szCs w:val="20"/>
        </w:rPr>
      </w:pPr>
    </w:p>
    <w:p w:rsidR="00CF2692" w:rsidRPr="000D005F" w:rsidRDefault="00CF2692" w:rsidP="00B46D58">
      <w:pPr>
        <w:widowControl w:val="0"/>
        <w:spacing w:after="160"/>
        <w:ind w:left="567" w:right="565"/>
        <w:jc w:val="center"/>
        <w:rPr>
          <w:rFonts w:ascii="Arial Unicode" w:hAnsi="Arial Unicode"/>
          <w:b/>
          <w:strike/>
          <w:sz w:val="20"/>
          <w:szCs w:val="20"/>
        </w:rPr>
      </w:pPr>
    </w:p>
    <w:p w:rsidR="003117FE" w:rsidRPr="000D005F" w:rsidRDefault="003117FE">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trike/>
          <w:sz w:val="20"/>
          <w:szCs w:val="20"/>
        </w:rPr>
      </w:pPr>
    </w:p>
    <w:p w:rsidR="00C057BC" w:rsidRPr="000D005F" w:rsidRDefault="00C057BC">
      <w:pPr>
        <w:rPr>
          <w:rFonts w:ascii="Arial Unicode" w:hAnsi="Arial Unicode"/>
          <w:b/>
          <w:sz w:val="20"/>
          <w:szCs w:val="20"/>
        </w:rPr>
      </w:pPr>
    </w:p>
    <w:p w:rsidR="00C057BC" w:rsidRPr="000D005F" w:rsidRDefault="00C057BC">
      <w:pPr>
        <w:rPr>
          <w:rFonts w:ascii="Arial Unicode" w:hAnsi="Arial Unicode"/>
          <w:b/>
          <w:sz w:val="20"/>
          <w:szCs w:val="20"/>
        </w:rPr>
      </w:pPr>
    </w:p>
    <w:p w:rsidR="00C057BC" w:rsidRPr="000D005F" w:rsidRDefault="00C057BC">
      <w:pPr>
        <w:rPr>
          <w:rFonts w:ascii="Arial Unicode" w:hAnsi="Arial Unicode"/>
          <w:b/>
          <w:sz w:val="20"/>
          <w:szCs w:val="20"/>
        </w:rPr>
      </w:pPr>
    </w:p>
    <w:p w:rsidR="00C057BC" w:rsidRPr="000D005F" w:rsidRDefault="00C057BC">
      <w:pPr>
        <w:rPr>
          <w:rFonts w:ascii="Arial Unicode" w:hAnsi="Arial Unicode"/>
          <w:b/>
          <w:sz w:val="20"/>
          <w:szCs w:val="20"/>
        </w:rPr>
      </w:pPr>
    </w:p>
    <w:p w:rsidR="001005B0" w:rsidRPr="000D005F" w:rsidRDefault="007B3F5F" w:rsidP="001005B0">
      <w:pPr>
        <w:widowControl w:val="0"/>
        <w:spacing w:after="160"/>
        <w:ind w:firstLine="567"/>
        <w:jc w:val="right"/>
        <w:rPr>
          <w:rFonts w:ascii="Arial Unicode" w:hAnsi="Arial Unicode"/>
          <w:b/>
          <w:strike/>
          <w:sz w:val="20"/>
          <w:szCs w:val="20"/>
        </w:rPr>
      </w:pPr>
      <w:r w:rsidRPr="000D005F">
        <w:rPr>
          <w:rFonts w:ascii="Arial Unicode" w:hAnsi="Arial Unicode"/>
          <w:b/>
          <w:strike/>
          <w:sz w:val="20"/>
          <w:szCs w:val="20"/>
        </w:rPr>
        <w:t>Приложение № 4</w:t>
      </w:r>
    </w:p>
    <w:p w:rsidR="00AD3FCE" w:rsidRPr="000D005F" w:rsidRDefault="00AD3FCE" w:rsidP="00AD3FCE">
      <w:pPr>
        <w:pStyle w:val="31"/>
        <w:widowControl w:val="0"/>
        <w:spacing w:after="160" w:line="240" w:lineRule="auto"/>
        <w:jc w:val="right"/>
        <w:rPr>
          <w:rFonts w:ascii="Arial Unicode" w:hAnsi="Arial Unicode" w:cs="Arial"/>
          <w:b/>
          <w:strike/>
        </w:rPr>
      </w:pPr>
      <w:r w:rsidRPr="000D005F">
        <w:rPr>
          <w:rFonts w:ascii="Arial Unicode" w:hAnsi="Arial Unicode"/>
          <w:b/>
          <w:strike/>
        </w:rPr>
        <w:t>к Приглашению на рейтинг конкурс</w:t>
      </w:r>
      <w:r w:rsidRPr="000D005F">
        <w:rPr>
          <w:rFonts w:ascii="Arial Unicode" w:hAnsi="Arial Unicode" w:cs="Arial"/>
          <w:b/>
          <w:strike/>
        </w:rPr>
        <w:br/>
      </w:r>
      <w:r w:rsidRPr="000D005F">
        <w:rPr>
          <w:rFonts w:ascii="Arial Unicode" w:hAnsi="Arial Unicode"/>
          <w:b/>
          <w:strike/>
        </w:rPr>
        <w:t xml:space="preserve">под кодом </w:t>
      </w:r>
      <w:r w:rsidRPr="000D005F">
        <w:rPr>
          <w:rFonts w:ascii="Arial Unicode" w:hAnsi="Arial Unicode"/>
          <w:b/>
          <w:strike/>
          <w:lang w:val="es-ES"/>
        </w:rPr>
        <w:t>«»</w:t>
      </w:r>
    </w:p>
    <w:p w:rsidR="002A4554" w:rsidRPr="000D005F" w:rsidRDefault="002A4554" w:rsidP="0016001A">
      <w:pPr>
        <w:pStyle w:val="31"/>
        <w:widowControl w:val="0"/>
        <w:spacing w:after="160" w:line="240" w:lineRule="auto"/>
        <w:jc w:val="center"/>
        <w:rPr>
          <w:rFonts w:ascii="Arial Unicode" w:hAnsi="Arial Unicode"/>
          <w:strike/>
        </w:rPr>
      </w:pPr>
    </w:p>
    <w:p w:rsidR="0016001A" w:rsidRPr="000D005F" w:rsidRDefault="0016001A" w:rsidP="0016001A">
      <w:pPr>
        <w:pStyle w:val="31"/>
        <w:widowControl w:val="0"/>
        <w:spacing w:after="160" w:line="240" w:lineRule="auto"/>
        <w:jc w:val="center"/>
        <w:rPr>
          <w:rFonts w:ascii="Arial Unicode" w:hAnsi="Arial Unicode"/>
          <w:strike/>
          <w:lang w:val="hy-AM"/>
        </w:rPr>
      </w:pPr>
      <w:r w:rsidRPr="000D005F">
        <w:rPr>
          <w:rFonts w:ascii="Arial Unicode" w:hAnsi="Arial Unicode"/>
          <w:strike/>
        </w:rPr>
        <w:t xml:space="preserve">ГАРАНТИЯ </w:t>
      </w:r>
      <w:r w:rsidRPr="000D005F">
        <w:rPr>
          <w:rFonts w:ascii="Arial Unicode" w:hAnsi="Arial Unicode"/>
          <w:strike/>
          <w:lang w:val="en-US"/>
        </w:rPr>
        <w:t>N</w:t>
      </w:r>
      <w:r w:rsidRPr="000D005F">
        <w:rPr>
          <w:rFonts w:ascii="Arial Unicode" w:hAnsi="Arial Unicode"/>
          <w:strike/>
          <w:lang w:val="hy-AM"/>
        </w:rPr>
        <w:t>________</w:t>
      </w:r>
    </w:p>
    <w:p w:rsidR="007B3F5F" w:rsidRPr="000D005F" w:rsidRDefault="0016001A" w:rsidP="007B3F5F">
      <w:pPr>
        <w:widowControl w:val="0"/>
        <w:spacing w:after="160"/>
        <w:ind w:left="567" w:right="565"/>
        <w:jc w:val="center"/>
        <w:rPr>
          <w:rFonts w:ascii="Arial Unicode" w:hAnsi="Arial Unicode"/>
          <w:b/>
          <w:strike/>
          <w:sz w:val="20"/>
          <w:szCs w:val="20"/>
        </w:rPr>
      </w:pPr>
      <w:r w:rsidRPr="000D005F">
        <w:rPr>
          <w:rFonts w:ascii="Arial Unicode" w:hAnsi="Arial Unicode"/>
          <w:b/>
          <w:strike/>
          <w:sz w:val="20"/>
          <w:szCs w:val="20"/>
        </w:rPr>
        <w:t>(обеспечение квалификации)</w:t>
      </w:r>
    </w:p>
    <w:p w:rsidR="007B3F5F" w:rsidRPr="000D005F" w:rsidRDefault="007B3F5F" w:rsidP="007B3F5F">
      <w:pPr>
        <w:pStyle w:val="af4"/>
        <w:shd w:val="clear" w:color="auto" w:fill="FFFFFF"/>
        <w:spacing w:before="0" w:beforeAutospacing="0" w:after="0" w:afterAutospacing="0"/>
        <w:jc w:val="both"/>
        <w:rPr>
          <w:rStyle w:val="af5"/>
          <w:rFonts w:ascii="Arial Unicode" w:hAnsi="Arial Unicode"/>
          <w:b w:val="0"/>
          <w:bCs w:val="0"/>
          <w:strike/>
          <w:sz w:val="20"/>
          <w:szCs w:val="20"/>
          <w:lang w:val="hy-AM"/>
        </w:rPr>
      </w:pPr>
      <w:r w:rsidRPr="000D005F">
        <w:rPr>
          <w:rFonts w:ascii="Arial Unicode" w:eastAsiaTheme="minorHAnsi" w:hAnsi="Arial Unicode" w:cstheme="minorBidi"/>
          <w:strike/>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p>
    <w:p w:rsidR="007B3F5F" w:rsidRPr="000D005F" w:rsidRDefault="007B3F5F" w:rsidP="007B3F5F">
      <w:pPr>
        <w:pStyle w:val="af4"/>
        <w:shd w:val="clear" w:color="auto" w:fill="FFFFFF"/>
        <w:spacing w:before="0" w:beforeAutospacing="0" w:after="0" w:afterAutospacing="0"/>
        <w:ind w:left="-142"/>
        <w:rPr>
          <w:rStyle w:val="af5"/>
          <w:rFonts w:ascii="Arial Unicode" w:hAnsi="Arial Unicode"/>
          <w:b w:val="0"/>
          <w:strike/>
          <w:sz w:val="20"/>
          <w:szCs w:val="20"/>
        </w:rPr>
      </w:pPr>
      <w:r w:rsidRPr="000D005F">
        <w:rPr>
          <w:rStyle w:val="af5"/>
          <w:rFonts w:ascii="Arial Unicode" w:hAnsi="Arial Unicode"/>
          <w:b w:val="0"/>
          <w:strike/>
          <w:sz w:val="20"/>
          <w:szCs w:val="20"/>
          <w:lang w:val="hy-AM"/>
        </w:rPr>
        <w:tab/>
      </w:r>
      <w:r w:rsidRPr="000D005F">
        <w:rPr>
          <w:rStyle w:val="af5"/>
          <w:rFonts w:ascii="Arial Unicode" w:hAnsi="Arial Unicode"/>
          <w:b w:val="0"/>
          <w:strike/>
          <w:sz w:val="20"/>
          <w:szCs w:val="20"/>
        </w:rPr>
        <w:t xml:space="preserve">                                                                            номер заключаемого договора</w:t>
      </w:r>
    </w:p>
    <w:p w:rsidR="007B3F5F" w:rsidRPr="000D005F" w:rsidRDefault="007B3F5F" w:rsidP="007B3F5F">
      <w:pPr>
        <w:pStyle w:val="af4"/>
        <w:shd w:val="clear" w:color="auto" w:fill="FFFFFF"/>
        <w:spacing w:before="0" w:beforeAutospacing="0" w:after="0" w:afterAutospacing="0"/>
        <w:ind w:left="-142"/>
        <w:rPr>
          <w:rStyle w:val="af5"/>
          <w:rFonts w:ascii="Arial Unicode" w:hAnsi="Arial Unicode"/>
          <w:b w:val="0"/>
          <w:bCs w:val="0"/>
          <w:strike/>
          <w:sz w:val="20"/>
          <w:szCs w:val="20"/>
          <w:lang w:val="hy-AM"/>
        </w:rPr>
      </w:pPr>
      <w:r w:rsidRPr="000D005F">
        <w:rPr>
          <w:rFonts w:ascii="Arial Unicode" w:eastAsiaTheme="minorHAnsi" w:hAnsi="Arial Unicode" w:cstheme="minorBidi"/>
          <w:strike/>
          <w:sz w:val="20"/>
          <w:szCs w:val="20"/>
        </w:rPr>
        <w:lastRenderedPageBreak/>
        <w:t xml:space="preserve">  заключаемым</w:t>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Fonts w:ascii="Arial Unicode" w:eastAsiaTheme="minorHAnsi" w:hAnsi="Arial Unicode" w:cstheme="minorBidi"/>
          <w:strike/>
          <w:sz w:val="20"/>
          <w:szCs w:val="20"/>
        </w:rPr>
        <w:t xml:space="preserve"> (далее-принципал ) в результате  </w:t>
      </w:r>
    </w:p>
    <w:p w:rsidR="007B3F5F" w:rsidRPr="000D005F" w:rsidRDefault="007B3F5F" w:rsidP="007B3F5F">
      <w:pPr>
        <w:pStyle w:val="af4"/>
        <w:shd w:val="clear" w:color="auto" w:fill="FFFFFF"/>
        <w:spacing w:before="0" w:beforeAutospacing="0" w:after="0" w:afterAutospacing="0"/>
        <w:ind w:left="-142"/>
        <w:rPr>
          <w:rFonts w:ascii="Arial Unicode" w:hAnsi="Arial Unicode" w:cs="Sylfaen"/>
          <w:b/>
          <w:strike/>
          <w:sz w:val="20"/>
          <w:szCs w:val="20"/>
          <w:vertAlign w:val="superscript"/>
          <w:lang w:val="hy-AM"/>
        </w:rPr>
      </w:pPr>
      <w:r w:rsidRPr="000D005F">
        <w:rPr>
          <w:rStyle w:val="af5"/>
          <w:rFonts w:ascii="Arial Unicode" w:hAnsi="Arial Unicode"/>
          <w:b w:val="0"/>
          <w:strike/>
          <w:sz w:val="20"/>
          <w:szCs w:val="20"/>
        </w:rPr>
        <w:t xml:space="preserve">                                  наименование отобранного участника</w:t>
      </w:r>
      <w:r w:rsidRPr="000D005F">
        <w:rPr>
          <w:rStyle w:val="af5"/>
          <w:rFonts w:ascii="Arial Unicode" w:hAnsi="Arial Unicode"/>
          <w:b w:val="0"/>
          <w:strike/>
          <w:sz w:val="20"/>
          <w:szCs w:val="20"/>
          <w:lang w:val="hy-AM"/>
        </w:rPr>
        <w:tab/>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Style w:val="af5"/>
          <w:rFonts w:ascii="Arial Unicode" w:hAnsi="Arial Unicode"/>
          <w:strike/>
          <w:sz w:val="20"/>
          <w:szCs w:val="20"/>
          <w:lang w:val="hy-AM"/>
        </w:rPr>
        <w:tab/>
      </w:r>
    </w:p>
    <w:p w:rsidR="007B3F5F" w:rsidRPr="000D005F" w:rsidRDefault="007B3F5F" w:rsidP="007B3F5F">
      <w:pPr>
        <w:pStyle w:val="af4"/>
        <w:shd w:val="clear" w:color="auto" w:fill="FFFFFF"/>
        <w:spacing w:before="0" w:beforeAutospacing="0" w:after="0" w:afterAutospacing="0"/>
        <w:jc w:val="both"/>
        <w:rPr>
          <w:rFonts w:ascii="Arial Unicode" w:hAnsi="Arial Unicode"/>
          <w:strike/>
          <w:sz w:val="20"/>
          <w:szCs w:val="20"/>
          <w:lang w:val="hy-AM"/>
        </w:rPr>
      </w:pPr>
      <w:r w:rsidRPr="000D005F">
        <w:rPr>
          <w:rFonts w:ascii="Arial Unicode" w:eastAsiaTheme="minorHAnsi" w:hAnsi="Arial Unicode" w:cstheme="minorBidi"/>
          <w:strike/>
          <w:sz w:val="20"/>
          <w:szCs w:val="20"/>
        </w:rPr>
        <w:t>организованной</w:t>
      </w:r>
      <w:r w:rsidR="00AD3FCE" w:rsidRPr="000D005F">
        <w:rPr>
          <w:rStyle w:val="y2iqfc"/>
          <w:rFonts w:ascii="Arial Unicode" w:hAnsi="Arial Unicode"/>
          <w:b/>
          <w:strike/>
          <w:sz w:val="20"/>
          <w:szCs w:val="20"/>
          <w:u w:val="single"/>
        </w:rPr>
        <w:t xml:space="preserve">Артикский муниципалитет </w:t>
      </w:r>
      <w:r w:rsidRPr="000D005F">
        <w:rPr>
          <w:rFonts w:ascii="Arial Unicode" w:eastAsiaTheme="minorHAnsi" w:hAnsi="Arial Unicode" w:cstheme="minorBidi"/>
          <w:strike/>
          <w:sz w:val="20"/>
          <w:szCs w:val="20"/>
        </w:rPr>
        <w:t xml:space="preserve"> (далее-бенефициар) </w:t>
      </w:r>
    </w:p>
    <w:p w:rsidR="007B3F5F" w:rsidRPr="000D005F" w:rsidRDefault="007B3F5F" w:rsidP="007B3F5F">
      <w:pPr>
        <w:pStyle w:val="af4"/>
        <w:shd w:val="clear" w:color="auto" w:fill="FFFFFF"/>
        <w:spacing w:before="0" w:beforeAutospacing="0" w:after="0" w:afterAutospacing="0"/>
        <w:ind w:left="1276" w:firstLine="708"/>
        <w:rPr>
          <w:rFonts w:ascii="Arial Unicode" w:eastAsiaTheme="minorHAnsi" w:hAnsi="Arial Unicode" w:cstheme="minorBidi"/>
          <w:b/>
          <w:strike/>
          <w:sz w:val="20"/>
          <w:szCs w:val="20"/>
        </w:rPr>
      </w:pPr>
      <w:r w:rsidRPr="000D005F">
        <w:rPr>
          <w:rStyle w:val="af5"/>
          <w:rFonts w:ascii="Arial Unicode" w:hAnsi="Arial Unicode"/>
          <w:b w:val="0"/>
          <w:strike/>
          <w:sz w:val="20"/>
          <w:szCs w:val="20"/>
        </w:rPr>
        <w:t>наименование заказчика</w:t>
      </w:r>
    </w:p>
    <w:p w:rsidR="007B3F5F" w:rsidRPr="000D005F" w:rsidRDefault="007B3F5F" w:rsidP="007B3F5F">
      <w:pPr>
        <w:pStyle w:val="af4"/>
        <w:shd w:val="clear" w:color="auto" w:fill="FFFFFF"/>
        <w:spacing w:before="0" w:beforeAutospacing="0" w:after="0" w:afterAutospacing="0"/>
        <w:rPr>
          <w:rFonts w:ascii="Arial Unicode" w:hAnsi="Arial Unicode" w:cs="Sylfaen"/>
          <w:strike/>
          <w:sz w:val="20"/>
          <w:szCs w:val="20"/>
          <w:vertAlign w:val="superscript"/>
        </w:rPr>
      </w:pPr>
      <w:r w:rsidRPr="000D005F">
        <w:rPr>
          <w:rFonts w:ascii="Arial Unicode" w:eastAsiaTheme="minorHAnsi" w:hAnsi="Arial Unicode" w:cstheme="minorBidi"/>
          <w:strike/>
          <w:sz w:val="20"/>
          <w:szCs w:val="20"/>
        </w:rPr>
        <w:t>процедуры  закупок под кодом ____________________.</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код процедуры</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  2.  По гарантии </w:t>
      </w:r>
      <w:r w:rsidRPr="000D005F">
        <w:rPr>
          <w:rFonts w:ascii="Arial Unicode" w:eastAsiaTheme="minorHAnsi" w:hAnsi="Arial Unicode" w:cstheme="minorBidi"/>
          <w:strike/>
          <w:sz w:val="20"/>
          <w:szCs w:val="20"/>
          <w:lang w:val="hy-AM"/>
        </w:rPr>
        <w:t xml:space="preserve">---------------------------------------------------------------------------- </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наименование </w:t>
      </w:r>
      <w:r w:rsidR="0012024E" w:rsidRPr="000D005F">
        <w:rPr>
          <w:rFonts w:ascii="Arial Unicode" w:eastAsiaTheme="minorHAnsi" w:hAnsi="Arial Unicode" w:cstheme="minorBidi"/>
          <w:strike/>
          <w:sz w:val="20"/>
          <w:szCs w:val="20"/>
        </w:rPr>
        <w:t xml:space="preserve">выдающего гарантию </w:t>
      </w:r>
      <w:r w:rsidRPr="000D005F">
        <w:rPr>
          <w:rFonts w:ascii="Arial Unicode" w:eastAsiaTheme="minorHAnsi" w:hAnsi="Arial Unicode" w:cstheme="minorBidi"/>
          <w:strike/>
          <w:sz w:val="20"/>
          <w:szCs w:val="20"/>
        </w:rPr>
        <w:t xml:space="preserve">банка </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сумма в цифрах и прописью         </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гарантии) в течение </w:t>
      </w:r>
      <w:r w:rsidR="0076724B" w:rsidRPr="000D005F">
        <w:rPr>
          <w:rFonts w:ascii="Arial Unicode" w:eastAsiaTheme="minorHAnsi" w:hAnsi="Arial Unicode" w:cstheme="minorBidi"/>
          <w:strike/>
          <w:sz w:val="20"/>
          <w:szCs w:val="20"/>
        </w:rPr>
        <w:t xml:space="preserve">пяти </w:t>
      </w:r>
      <w:r w:rsidRPr="000D005F">
        <w:rPr>
          <w:rFonts w:ascii="Arial Unicode" w:eastAsiaTheme="minorHAnsi" w:hAnsi="Arial Unicode" w:cstheme="minorBidi"/>
          <w:strike/>
          <w:sz w:val="20"/>
          <w:szCs w:val="20"/>
        </w:rPr>
        <w:t xml:space="preserve">рабочих  дней после получения требования. </w:t>
      </w:r>
    </w:p>
    <w:p w:rsidR="00407183" w:rsidRPr="000D005F" w:rsidRDefault="00407183">
      <w:pPr>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br w:type="page"/>
      </w:r>
    </w:p>
    <w:p w:rsidR="007B3F5F" w:rsidRPr="000D005F" w:rsidRDefault="007B3F5F" w:rsidP="007B3F5F">
      <w:pPr>
        <w:pStyle w:val="af4"/>
        <w:shd w:val="clear" w:color="auto" w:fill="FFFFFF"/>
        <w:spacing w:before="0" w:beforeAutospacing="0" w:after="0" w:afterAutospacing="0"/>
        <w:ind w:firstLine="708"/>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lastRenderedPageBreak/>
        <w:t>Выплата производится посредством перечисления на ра</w:t>
      </w:r>
      <w:r w:rsidR="00AD3FCE" w:rsidRPr="000D005F">
        <w:rPr>
          <w:rFonts w:ascii="Arial Unicode" w:eastAsiaTheme="minorHAnsi" w:hAnsi="Arial Unicode" w:cstheme="minorBidi"/>
          <w:strike/>
          <w:sz w:val="20"/>
          <w:szCs w:val="20"/>
        </w:rPr>
        <w:t xml:space="preserve">счетный счет </w:t>
      </w:r>
      <w:r w:rsidR="00AD3FCE" w:rsidRPr="000D005F">
        <w:rPr>
          <w:rFonts w:ascii="Arial Unicode" w:hAnsi="Arial Unicode" w:cs="Sylfaen"/>
          <w:strike/>
          <w:sz w:val="20"/>
          <w:szCs w:val="20"/>
          <w:u w:val="single"/>
        </w:rPr>
        <w:t>900008000698</w:t>
      </w:r>
      <w:r w:rsidRPr="000D005F">
        <w:rPr>
          <w:rFonts w:ascii="Arial Unicode" w:eastAsiaTheme="minorHAnsi" w:hAnsi="Arial Unicode" w:cstheme="minorBidi"/>
          <w:strike/>
          <w:sz w:val="20"/>
          <w:szCs w:val="20"/>
        </w:rPr>
        <w:t xml:space="preserve"> бенефициара.</w:t>
      </w:r>
    </w:p>
    <w:p w:rsidR="007B3F5F" w:rsidRPr="000D005F" w:rsidRDefault="007B3F5F" w:rsidP="007B3F5F">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расчетный счет</w:t>
      </w:r>
      <w:r w:rsidR="00407183" w:rsidRPr="000D005F">
        <w:rPr>
          <w:rFonts w:ascii="Arial Unicode" w:eastAsiaTheme="minorHAnsi" w:hAnsi="Arial Unicode" w:cstheme="minorBidi"/>
          <w:strike/>
          <w:sz w:val="20"/>
          <w:szCs w:val="20"/>
        </w:rPr>
        <w:t>*</w:t>
      </w:r>
    </w:p>
    <w:p w:rsidR="007B3F5F" w:rsidRPr="000D005F" w:rsidRDefault="007B3F5F" w:rsidP="007B3F5F">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r w:rsidRPr="000D005F">
        <w:rPr>
          <w:rStyle w:val="af5"/>
          <w:rFonts w:ascii="Arial Unicode" w:hAnsi="Arial Unicode"/>
          <w:strike/>
          <w:sz w:val="20"/>
          <w:szCs w:val="20"/>
        </w:rPr>
        <w:t xml:space="preserve">3. </w:t>
      </w:r>
      <w:r w:rsidRPr="000D005F">
        <w:rPr>
          <w:rFonts w:ascii="Arial Unicode" w:eastAsiaTheme="minorHAnsi" w:hAnsi="Arial Unicode" w:cstheme="minorBidi"/>
          <w:strike/>
          <w:sz w:val="20"/>
          <w:szCs w:val="20"/>
        </w:rPr>
        <w:t>Настоящая гарантия является безотзывной.</w:t>
      </w:r>
    </w:p>
    <w:p w:rsidR="007B3F5F" w:rsidRPr="000D005F" w:rsidRDefault="007B3F5F" w:rsidP="007B3F5F">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A6E91" w:rsidRPr="000D005F" w:rsidRDefault="005A6E91" w:rsidP="005A6E91">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5. Гарантия действует </w:t>
      </w:r>
      <w:r w:rsidR="007570F1" w:rsidRPr="000D005F">
        <w:rPr>
          <w:rFonts w:ascii="Arial Unicode" w:eastAsiaTheme="minorHAnsi" w:hAnsi="Arial Unicode" w:cstheme="minorBidi"/>
          <w:strike/>
          <w:sz w:val="20"/>
          <w:szCs w:val="20"/>
        </w:rPr>
        <w:t xml:space="preserve">с момента выпуска и в силе </w:t>
      </w:r>
      <w:r w:rsidRPr="000D005F">
        <w:rPr>
          <w:rFonts w:ascii="Arial Unicode" w:eastAsiaTheme="minorHAnsi" w:hAnsi="Arial Unicode" w:cstheme="minorBidi"/>
          <w:strike/>
          <w:sz w:val="20"/>
          <w:szCs w:val="20"/>
        </w:rPr>
        <w:t>со дня вступления в силу договора под кодом N________________________ заключаемого  между  бенефициаром</w:t>
      </w:r>
    </w:p>
    <w:p w:rsidR="005A6E91" w:rsidRPr="000D005F" w:rsidRDefault="005A6E91" w:rsidP="005A6E91">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5A6E91" w:rsidRPr="000D005F" w:rsidRDefault="007570F1" w:rsidP="007570F1">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и принципалом  </w:t>
      </w:r>
      <w:r w:rsidR="005A6E91" w:rsidRPr="000D005F">
        <w:rPr>
          <w:rFonts w:ascii="Arial Unicode" w:eastAsiaTheme="minorHAnsi" w:hAnsi="Arial Unicode" w:cstheme="minorBidi"/>
          <w:strike/>
          <w:sz w:val="20"/>
          <w:szCs w:val="20"/>
        </w:rPr>
        <w:t>и  действует в</w:t>
      </w:r>
      <w:r w:rsidR="005A6E91" w:rsidRPr="000D005F">
        <w:rPr>
          <w:rFonts w:ascii="Arial Unicode" w:hAnsi="Arial Unicode"/>
          <w:strike/>
          <w:sz w:val="20"/>
          <w:szCs w:val="20"/>
        </w:rPr>
        <w:t>ключительно</w:t>
      </w:r>
      <w:r w:rsidR="005A6E91" w:rsidRPr="000D005F">
        <w:rPr>
          <w:rFonts w:ascii="Arial Unicode" w:eastAsiaTheme="minorHAnsi" w:hAnsi="Arial Unicode" w:cstheme="minorBidi"/>
          <w:strike/>
          <w:sz w:val="20"/>
          <w:szCs w:val="20"/>
        </w:rPr>
        <w:t xml:space="preserve">до девяностого рабочего дняследующего за днем </w:t>
      </w:r>
      <w:r w:rsidR="005A6E91" w:rsidRPr="000D005F">
        <w:rPr>
          <w:rFonts w:ascii="Arial Unicode" w:eastAsiaTheme="minorHAnsi" w:hAnsi="Arial Unicode" w:cstheme="minorBidi"/>
          <w:strike/>
          <w:sz w:val="20"/>
          <w:szCs w:val="20"/>
          <w:lang w:val="hy-AM"/>
        </w:rPr>
        <w:t>----------------------------------</w:t>
      </w:r>
      <w:r w:rsidR="005A6E91" w:rsidRPr="000D005F">
        <w:rPr>
          <w:rFonts w:ascii="Arial Unicode" w:eastAsiaTheme="minorHAnsi" w:hAnsi="Arial Unicode" w:cstheme="minorBidi"/>
          <w:strike/>
          <w:sz w:val="20"/>
          <w:szCs w:val="20"/>
        </w:rPr>
        <w:t>------------------</w:t>
      </w:r>
      <w:r w:rsidR="005A6E91" w:rsidRPr="000D005F">
        <w:rPr>
          <w:rFonts w:ascii="Arial Unicode" w:eastAsiaTheme="minorHAnsi" w:hAnsi="Arial Unicode" w:cstheme="minorBidi"/>
          <w:strike/>
          <w:sz w:val="20"/>
          <w:szCs w:val="20"/>
          <w:lang w:val="hy-AM"/>
        </w:rPr>
        <w:t>----------------------</w:t>
      </w:r>
      <w:r w:rsidR="00406DC2" w:rsidRPr="000D005F">
        <w:rPr>
          <w:rFonts w:ascii="Arial Unicode" w:eastAsiaTheme="minorHAnsi" w:hAnsi="Arial Unicode" w:cstheme="minorBidi"/>
          <w:strike/>
          <w:sz w:val="20"/>
          <w:szCs w:val="20"/>
        </w:rPr>
        <w:t>---------------</w:t>
      </w:r>
      <w:r w:rsidR="005A6E91" w:rsidRPr="000D005F">
        <w:rPr>
          <w:rFonts w:ascii="Arial Unicode" w:eastAsiaTheme="minorHAnsi" w:hAnsi="Arial Unicode" w:cstheme="minorBidi"/>
          <w:strike/>
          <w:sz w:val="20"/>
          <w:szCs w:val="20"/>
          <w:lang w:val="hy-AM"/>
        </w:rPr>
        <w:t>.</w:t>
      </w:r>
      <w:r w:rsidRPr="000D005F">
        <w:rPr>
          <w:rFonts w:ascii="Arial Unicode" w:eastAsiaTheme="minorHAnsi" w:hAnsi="Arial Unicode" w:cstheme="minorBidi"/>
          <w:strike/>
          <w:sz w:val="20"/>
          <w:szCs w:val="20"/>
        </w:rPr>
        <w:t xml:space="preserve">                                              крайний срок </w:t>
      </w:r>
      <w:r w:rsidR="005A6E91" w:rsidRPr="000D005F">
        <w:rPr>
          <w:rFonts w:ascii="Arial Unicode" w:eastAsiaTheme="minorHAnsi" w:hAnsi="Arial Unicode" w:cstheme="minorBidi"/>
          <w:strike/>
          <w:sz w:val="20"/>
          <w:szCs w:val="20"/>
        </w:rPr>
        <w:t>выполнения работ</w:t>
      </w:r>
      <w:r w:rsidR="005A6E91" w:rsidRPr="000D005F">
        <w:rPr>
          <w:rFonts w:ascii="Arial Unicode" w:eastAsiaTheme="minorHAnsi" w:hAnsi="Arial Unicode" w:cstheme="minorBidi"/>
          <w:strike/>
          <w:sz w:val="20"/>
          <w:szCs w:val="20"/>
          <w:lang w:val="hy-AM"/>
        </w:rPr>
        <w:t>, предусмотренн</w:t>
      </w:r>
      <w:r w:rsidR="005A6E91" w:rsidRPr="000D005F">
        <w:rPr>
          <w:rFonts w:ascii="Arial Unicode" w:eastAsiaTheme="minorHAnsi" w:hAnsi="Arial Unicode" w:cstheme="minorBidi"/>
          <w:strike/>
          <w:sz w:val="20"/>
          <w:szCs w:val="20"/>
        </w:rPr>
        <w:t>ый</w:t>
      </w:r>
      <w:r w:rsidR="005A6E91" w:rsidRPr="000D005F">
        <w:rPr>
          <w:rFonts w:ascii="Arial Unicode" w:eastAsiaTheme="minorHAnsi" w:hAnsi="Arial Unicode" w:cstheme="minorBidi"/>
          <w:strike/>
          <w:sz w:val="20"/>
          <w:szCs w:val="20"/>
          <w:lang w:val="hy-AM"/>
        </w:rPr>
        <w:t>заключаемым договором</w:t>
      </w:r>
    </w:p>
    <w:p w:rsidR="00AD3FCE" w:rsidRPr="000D005F" w:rsidRDefault="005A6E91" w:rsidP="00AD3FCE">
      <w:pPr>
        <w:pStyle w:val="a3"/>
        <w:widowControl w:val="0"/>
        <w:spacing w:after="160" w:line="240" w:lineRule="auto"/>
        <w:rPr>
          <w:rFonts w:ascii="Arial Unicode" w:hAnsi="Arial Unicode"/>
          <w:strike/>
        </w:rPr>
      </w:pPr>
      <w:r w:rsidRPr="000D005F">
        <w:rPr>
          <w:rFonts w:ascii="Arial Unicode" w:eastAsiaTheme="minorHAnsi" w:hAnsi="Arial Unicode" w:cstheme="minorBidi"/>
          <w:strike/>
        </w:rPr>
        <w:t>В день предоставления гарантии лицо</w:t>
      </w:r>
      <w:r w:rsidR="00C34C57" w:rsidRPr="000D005F">
        <w:rPr>
          <w:rFonts w:ascii="Arial Unicode" w:eastAsiaTheme="minorHAnsi" w:hAnsi="Arial Unicode" w:cstheme="minorBidi"/>
          <w:strike/>
        </w:rPr>
        <w:t>,</w:t>
      </w:r>
      <w:r w:rsidRPr="000D005F">
        <w:rPr>
          <w:rFonts w:ascii="Arial Unicode" w:eastAsiaTheme="minorHAnsi" w:hAnsi="Arial Unicode" w:cstheme="minorBidi"/>
          <w:strike/>
        </w:rPr>
        <w:t xml:space="preserve"> выдающее гарантию</w:t>
      </w:r>
      <w:r w:rsidR="00C34C57" w:rsidRPr="000D005F">
        <w:rPr>
          <w:rFonts w:ascii="Arial Unicode" w:eastAsiaTheme="minorHAnsi" w:hAnsi="Arial Unicode" w:cstheme="minorBidi"/>
          <w:strike/>
        </w:rPr>
        <w:t>,</w:t>
      </w:r>
      <w:r w:rsidRPr="000D005F">
        <w:rPr>
          <w:rFonts w:ascii="Arial Unicode" w:eastAsiaTheme="minorHAnsi" w:hAnsi="Arial Unicode" w:cstheme="minorBidi"/>
          <w:strike/>
        </w:rPr>
        <w:t xml:space="preserve"> с официального адресаэлектронной почты высылает воспроизведенный (отсканированный) с оригинала </w:t>
      </w:r>
      <w:r w:rsidR="00183022" w:rsidRPr="000D005F">
        <w:rPr>
          <w:rFonts w:ascii="Arial Unicode" w:eastAsiaTheme="minorHAnsi" w:hAnsi="Arial Unicode" w:cstheme="minorBidi"/>
          <w:strike/>
        </w:rPr>
        <w:t xml:space="preserve">настоящей гарантии </w:t>
      </w:r>
      <w:r w:rsidRPr="000D005F">
        <w:rPr>
          <w:rFonts w:ascii="Arial Unicode" w:eastAsiaTheme="minorHAnsi" w:hAnsi="Arial Unicode" w:cstheme="minorBidi"/>
          <w:strike/>
        </w:rPr>
        <w:t xml:space="preserve">вариант также на адрес электронной почты секретаря оценочной комиссии </w:t>
      </w:r>
      <w:r w:rsidR="00AD3FCE" w:rsidRPr="000D005F">
        <w:rPr>
          <w:rFonts w:ascii="Arial Unicode" w:hAnsi="Arial Unicode"/>
          <w:b/>
          <w:i w:val="0"/>
          <w:strike/>
          <w:u w:val="single"/>
          <w:lang w:val="af-ZA"/>
        </w:rPr>
        <w:t>artikgnumner@mail.ru</w:t>
      </w:r>
    </w:p>
    <w:p w:rsidR="007570F1" w:rsidRPr="000D005F" w:rsidRDefault="007570F1" w:rsidP="005A6E91">
      <w:pPr>
        <w:pStyle w:val="af4"/>
        <w:shd w:val="clear" w:color="auto" w:fill="FFFFFF"/>
        <w:contextualSpacing/>
        <w:jc w:val="both"/>
        <w:rPr>
          <w:rFonts w:ascii="Arial Unicode" w:eastAsiaTheme="minorHAnsi" w:hAnsi="Arial Unicode" w:cstheme="minorBidi"/>
          <w:strike/>
          <w:sz w:val="20"/>
          <w:szCs w:val="20"/>
        </w:rPr>
      </w:pPr>
      <w:r w:rsidRPr="000D005F">
        <w:rPr>
          <w:rStyle w:val="af5"/>
          <w:rFonts w:ascii="Arial Unicode" w:hAnsi="Arial Unicode"/>
          <w:b w:val="0"/>
          <w:bCs w:val="0"/>
          <w:strike/>
          <w:sz w:val="20"/>
          <w:szCs w:val="20"/>
        </w:rPr>
        <w:t xml:space="preserve">                                                                                        адрес эл. почты секретаря</w:t>
      </w:r>
    </w:p>
    <w:p w:rsidR="005A6E91" w:rsidRPr="000D005F" w:rsidRDefault="005A6E91" w:rsidP="005A6E91">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указанный в приглашении к процедуре закупок, организованной под кодом упомянутым в пункте 1 настоящей гарантии</w:t>
      </w:r>
      <w:r w:rsidRPr="000D005F">
        <w:rPr>
          <w:rFonts w:ascii="Arial Unicode" w:eastAsiaTheme="minorHAnsi" w:hAnsi="Arial Unicode" w:cstheme="minorBidi"/>
          <w:strike/>
          <w:sz w:val="20"/>
          <w:szCs w:val="20"/>
          <w:lang w:val="hy-AM"/>
        </w:rPr>
        <w:t>.</w:t>
      </w:r>
    </w:p>
    <w:p w:rsidR="007B3F5F" w:rsidRPr="000D005F" w:rsidRDefault="007B3F5F" w:rsidP="00EF6EB4">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0D005F" w:rsidRDefault="007B3F5F" w:rsidP="007B3F5F">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1) копии заключенного договора N_____________________, включая </w:t>
      </w:r>
    </w:p>
    <w:p w:rsidR="007B3F5F" w:rsidRPr="000D005F" w:rsidRDefault="007B3F5F" w:rsidP="007B3F5F">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копии внесенных  в него изменений, дополнительных соглашений,</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0D005F">
          <w:rPr>
            <w:rStyle w:val="a9"/>
            <w:rFonts w:ascii="Arial Unicode" w:hAnsi="Arial Unicode"/>
            <w:strike/>
            <w:color w:val="auto"/>
            <w:sz w:val="20"/>
            <w:szCs w:val="20"/>
            <w:lang w:val="hy-AM"/>
          </w:rPr>
          <w:t>www.procurement.am</w:t>
        </w:r>
      </w:hyperlink>
      <w:r w:rsidRPr="000D005F">
        <w:rPr>
          <w:rFonts w:ascii="Arial Unicode" w:eastAsiaTheme="minorHAnsi" w:hAnsi="Arial Unicode" w:cstheme="minorBidi"/>
          <w:strike/>
          <w:sz w:val="20"/>
          <w:szCs w:val="20"/>
        </w:rPr>
        <w:t xml:space="preserve"> .</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8.Лицо, выдающее гарантию, отклоняет требование бенефициара, если:</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1) требование или прилагаемые документы не соответствуют условиям настоящей гарантии,</w:t>
      </w:r>
    </w:p>
    <w:p w:rsidR="007B3F5F" w:rsidRPr="000D005F" w:rsidRDefault="007B3F5F" w:rsidP="007B3F5F">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2) требование представлено по истечении срока, установленного гарантией.</w:t>
      </w:r>
    </w:p>
    <w:p w:rsidR="007B3F5F" w:rsidRPr="000D005F" w:rsidRDefault="007B3F5F" w:rsidP="007B3F5F">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0D005F" w:rsidRDefault="007B3F5F" w:rsidP="007B3F5F">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10. К настоящей гарантии применяются соответствующие положения Гражданского кодекса Республики Армения</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0D005F" w:rsidRDefault="007B3F5F" w:rsidP="007B3F5F">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hAnsi="Arial Unicode"/>
          <w:strike/>
          <w:sz w:val="20"/>
          <w:szCs w:val="20"/>
        </w:rPr>
      </w:pPr>
    </w:p>
    <w:p w:rsidR="007B3F5F" w:rsidRPr="000D005F" w:rsidRDefault="007B3F5F" w:rsidP="007B3F5F">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0D005F">
        <w:rPr>
          <w:rFonts w:ascii="Arial Unicode" w:hAnsi="Arial Unicode"/>
          <w:strike/>
          <w:sz w:val="20"/>
          <w:szCs w:val="20"/>
          <w:lang w:val="hy-AM"/>
        </w:rPr>
        <w:t>Руководитель исполнительного органа</w:t>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7B3F5F" w:rsidRPr="000D005F" w:rsidRDefault="007B3F5F" w:rsidP="007B3F5F">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7B3F5F" w:rsidRPr="000D005F" w:rsidRDefault="007B3F5F" w:rsidP="007B3F5F">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7B3F5F" w:rsidRPr="000D005F" w:rsidRDefault="007B3F5F" w:rsidP="007B3F5F">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CB2230" w:rsidRPr="000D005F" w:rsidRDefault="007B3F5F" w:rsidP="004178BE">
      <w:pPr>
        <w:pStyle w:val="af4"/>
        <w:shd w:val="clear" w:color="auto" w:fill="FFFFFF"/>
        <w:spacing w:before="0" w:beforeAutospacing="0" w:after="0" w:afterAutospacing="0"/>
        <w:rPr>
          <w:rFonts w:ascii="Arial Unicode" w:hAnsi="Arial Unicode" w:cs="Sylfaen"/>
          <w:strike/>
          <w:sz w:val="20"/>
          <w:szCs w:val="20"/>
          <w:vertAlign w:val="superscript"/>
        </w:rPr>
      </w:pPr>
      <w:r w:rsidRPr="000D005F">
        <w:rPr>
          <w:rFonts w:ascii="Arial Unicode" w:hAnsi="Arial Unicode" w:cs="Sylfaen"/>
          <w:strike/>
          <w:sz w:val="20"/>
          <w:szCs w:val="20"/>
          <w:vertAlign w:val="superscript"/>
        </w:rPr>
        <w:t>число, месяц, год</w:t>
      </w:r>
    </w:p>
    <w:p w:rsidR="004178BE" w:rsidRPr="000D005F" w:rsidRDefault="004178BE" w:rsidP="004178BE">
      <w:pPr>
        <w:pStyle w:val="af4"/>
        <w:shd w:val="clear" w:color="auto" w:fill="FFFFFF"/>
        <w:spacing w:before="0" w:beforeAutospacing="0" w:after="0" w:afterAutospacing="0"/>
        <w:rPr>
          <w:rFonts w:ascii="Arial Unicode" w:hAnsi="Arial Unicode" w:cs="Sylfaen"/>
          <w:strike/>
          <w:sz w:val="20"/>
          <w:szCs w:val="20"/>
          <w:vertAlign w:val="superscript"/>
        </w:rPr>
      </w:pPr>
    </w:p>
    <w:p w:rsidR="00520508" w:rsidRPr="000D005F" w:rsidRDefault="00520508" w:rsidP="00520508">
      <w:pPr>
        <w:rPr>
          <w:ins w:id="18" w:author="Vardan" w:date="2020-06-02T23:01:00Z"/>
          <w:rFonts w:ascii="Arial Unicode" w:hAnsi="Arial Unicode"/>
          <w:i/>
          <w:sz w:val="20"/>
          <w:szCs w:val="20"/>
        </w:rPr>
      </w:pPr>
      <w:ins w:id="19" w:author="Vardan" w:date="2020-06-02T23:01:00Z">
        <w:r w:rsidRPr="000D005F">
          <w:rPr>
            <w:rFonts w:ascii="Arial Unicode" w:hAnsi="Arial Unicode"/>
            <w:i/>
            <w:sz w:val="20"/>
            <w:szCs w:val="20"/>
          </w:rPr>
          <w:br w:type="page"/>
        </w:r>
      </w:ins>
    </w:p>
    <w:p w:rsidR="003D2FE2" w:rsidRPr="000D005F" w:rsidRDefault="003D2FE2" w:rsidP="003D2FE2">
      <w:pPr>
        <w:widowControl w:val="0"/>
        <w:spacing w:after="160"/>
        <w:contextualSpacing/>
        <w:jc w:val="right"/>
        <w:rPr>
          <w:rFonts w:ascii="Arial Unicode" w:hAnsi="Arial Unicode" w:cs="GHEA Grapalat"/>
          <w:b/>
          <w:i/>
          <w:sz w:val="20"/>
          <w:szCs w:val="20"/>
        </w:rPr>
      </w:pPr>
      <w:r w:rsidRPr="000D005F">
        <w:rPr>
          <w:rFonts w:ascii="Arial Unicode" w:hAnsi="Arial Unicode"/>
          <w:b/>
          <w:i/>
          <w:sz w:val="20"/>
          <w:szCs w:val="20"/>
        </w:rPr>
        <w:lastRenderedPageBreak/>
        <w:t>Приложение № 4.</w:t>
      </w:r>
      <w:r w:rsidR="001F6F04" w:rsidRPr="000D005F">
        <w:rPr>
          <w:rFonts w:ascii="Arial Unicode" w:hAnsi="Arial Unicode"/>
          <w:b/>
          <w:i/>
          <w:sz w:val="20"/>
          <w:szCs w:val="20"/>
        </w:rPr>
        <w:t>2</w:t>
      </w:r>
    </w:p>
    <w:p w:rsidR="003D2FE2" w:rsidRPr="000D005F" w:rsidRDefault="00F05544" w:rsidP="00817B46">
      <w:pPr>
        <w:pStyle w:val="31"/>
        <w:widowControl w:val="0"/>
        <w:spacing w:after="160" w:line="240" w:lineRule="auto"/>
        <w:jc w:val="right"/>
        <w:rPr>
          <w:rFonts w:ascii="Arial Unicode" w:hAnsi="Arial Unicode" w:cs="Arial"/>
          <w:b/>
        </w:rPr>
      </w:pPr>
      <w:r w:rsidRPr="000D005F">
        <w:rPr>
          <w:rFonts w:ascii="Arial Unicode" w:hAnsi="Arial Unicode"/>
          <w:b/>
          <w:i/>
        </w:rPr>
        <w:t>к Приглашению на рейтинг конкурс</w:t>
      </w:r>
      <w:r w:rsidRPr="000D005F">
        <w:rPr>
          <w:rFonts w:ascii="Arial Unicode" w:hAnsi="Arial Unicode" w:cs="Arial"/>
          <w:b/>
          <w:i/>
        </w:rPr>
        <w:br/>
      </w:r>
      <w:r w:rsidRPr="000D005F">
        <w:rPr>
          <w:rFonts w:ascii="Arial Unicode" w:hAnsi="Arial Unicode"/>
          <w:b/>
          <w:i/>
        </w:rPr>
        <w:t xml:space="preserve">под кодом </w:t>
      </w:r>
      <w:r w:rsidRPr="000D005F">
        <w:rPr>
          <w:rFonts w:ascii="Arial Unicode" w:hAnsi="Arial Unicode"/>
          <w:b/>
          <w:lang w:val="es-ES"/>
        </w:rPr>
        <w:t>«</w:t>
      </w:r>
      <w:r w:rsidR="00B55FCE" w:rsidRPr="00B55FCE">
        <w:rPr>
          <w:rFonts w:ascii="Arial Unicode" w:eastAsia="Calibri" w:hAnsi="Arial Unicode"/>
          <w:b/>
          <w:lang w:val="af-ZA"/>
        </w:rPr>
        <w:t xml:space="preserve"> </w:t>
      </w:r>
      <w:r w:rsidR="004B1D72">
        <w:rPr>
          <w:rFonts w:ascii="Arial Unicode" w:eastAsia="Calibri" w:hAnsi="Arial Unicode"/>
          <w:b/>
          <w:lang w:val="af-ZA"/>
        </w:rPr>
        <w:t>ՇՄԱՀ</w:t>
      </w:r>
      <w:r w:rsidR="00B55FCE" w:rsidRPr="000C033D">
        <w:rPr>
          <w:rFonts w:ascii="Arial Unicode" w:eastAsia="Calibri" w:hAnsi="Arial Unicode"/>
          <w:b/>
          <w:lang w:val="af-ZA"/>
        </w:rPr>
        <w:t>1ՀԴ-</w:t>
      </w:r>
      <w:r w:rsidR="00B55FCE" w:rsidRPr="000C033D">
        <w:rPr>
          <w:rFonts w:ascii="Arial Unicode" w:hAnsi="Arial Unicode"/>
          <w:b/>
          <w:lang w:val="hy-AM"/>
        </w:rPr>
        <w:t>ԳՀ</w:t>
      </w:r>
      <w:r w:rsidR="00B55FCE" w:rsidRPr="000C033D">
        <w:rPr>
          <w:rFonts w:ascii="Arial Unicode" w:hAnsi="Arial Unicode"/>
          <w:b/>
          <w:lang w:val="af-ZA"/>
        </w:rPr>
        <w:t>ԱՇՁԲ</w:t>
      </w:r>
      <w:r w:rsidR="00B55FCE" w:rsidRPr="000C033D">
        <w:rPr>
          <w:rFonts w:ascii="Arial Unicode" w:hAnsi="Arial Unicode"/>
          <w:b/>
          <w:i/>
          <w:lang w:val="hy-AM"/>
        </w:rPr>
        <w:t>-2</w:t>
      </w:r>
      <w:r w:rsidR="00B55FCE" w:rsidRPr="000C033D">
        <w:rPr>
          <w:rFonts w:ascii="Arial Unicode" w:hAnsi="Arial Unicode"/>
          <w:b/>
          <w:i/>
          <w:lang w:val="es-ES"/>
        </w:rPr>
        <w:t>6</w:t>
      </w:r>
      <w:r w:rsidR="00B55FCE" w:rsidRPr="000C033D">
        <w:rPr>
          <w:rFonts w:ascii="Arial Unicode" w:hAnsi="Arial Unicode"/>
          <w:b/>
          <w:lang w:val="af-ZA"/>
        </w:rPr>
        <w:t>/</w:t>
      </w:r>
      <w:r w:rsidR="00B55FCE" w:rsidRPr="000C033D">
        <w:rPr>
          <w:rFonts w:ascii="Arial Unicode" w:hAnsi="Arial Unicode"/>
          <w:b/>
          <w:lang w:val="hy-AM"/>
        </w:rPr>
        <w:t>1</w:t>
      </w:r>
      <w:r w:rsidRPr="000D005F">
        <w:rPr>
          <w:rFonts w:ascii="Arial Unicode" w:hAnsi="Arial Unicode"/>
          <w:b/>
          <w:lang w:val="es-ES"/>
        </w:rPr>
        <w:t>»</w:t>
      </w:r>
    </w:p>
    <w:p w:rsidR="003D2FE2" w:rsidRPr="000D005F" w:rsidRDefault="003D2FE2" w:rsidP="003D2FE2">
      <w:pPr>
        <w:widowControl w:val="0"/>
        <w:spacing w:after="160"/>
        <w:contextualSpacing/>
        <w:jc w:val="center"/>
        <w:rPr>
          <w:rFonts w:ascii="Arial Unicode" w:hAnsi="Arial Unicode" w:cs="GHEA Grapalat"/>
          <w:b/>
          <w:sz w:val="20"/>
          <w:szCs w:val="20"/>
        </w:rPr>
      </w:pPr>
      <w:r w:rsidRPr="000D005F">
        <w:rPr>
          <w:rFonts w:ascii="Arial Unicode" w:hAnsi="Arial Unicode"/>
          <w:b/>
          <w:sz w:val="20"/>
          <w:szCs w:val="20"/>
        </w:rPr>
        <w:t xml:space="preserve">СОГЛАШЕНИЕ О НЕУСТОЙКЕ </w:t>
      </w:r>
    </w:p>
    <w:p w:rsidR="003D2FE2" w:rsidRPr="000D005F" w:rsidRDefault="003D2FE2" w:rsidP="003D2FE2">
      <w:pPr>
        <w:widowControl w:val="0"/>
        <w:spacing w:after="160"/>
        <w:contextualSpacing/>
        <w:jc w:val="center"/>
        <w:rPr>
          <w:rFonts w:ascii="Arial Unicode" w:hAnsi="Arial Unicode" w:cs="GHEA Grapalat"/>
          <w:b/>
          <w:sz w:val="20"/>
          <w:szCs w:val="20"/>
        </w:rPr>
      </w:pPr>
      <w:r w:rsidRPr="000D005F">
        <w:rPr>
          <w:rFonts w:ascii="Arial Unicode" w:hAnsi="Arial Unicode"/>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05544" w:rsidRPr="000D005F" w:rsidTr="00B932B8">
        <w:tc>
          <w:tcPr>
            <w:tcW w:w="4786" w:type="dxa"/>
          </w:tcPr>
          <w:p w:rsidR="00F05544" w:rsidRPr="000D005F" w:rsidRDefault="00F05544" w:rsidP="00F249C5">
            <w:pPr>
              <w:widowControl w:val="0"/>
              <w:spacing w:after="160"/>
              <w:rPr>
                <w:rFonts w:ascii="Arial Unicode" w:hAnsi="Arial Unicode"/>
                <w:sz w:val="20"/>
                <w:szCs w:val="20"/>
              </w:rPr>
            </w:pPr>
          </w:p>
          <w:p w:rsidR="00F05544" w:rsidRPr="000D005F" w:rsidRDefault="00F05544" w:rsidP="00F249C5">
            <w:pPr>
              <w:widowControl w:val="0"/>
              <w:spacing w:after="160"/>
              <w:rPr>
                <w:rFonts w:ascii="Arial Unicode" w:hAnsi="Arial Unicode" w:cs="GHEA Grapalat"/>
                <w:b/>
                <w:sz w:val="20"/>
                <w:szCs w:val="20"/>
                <w:lang w:val="en-US"/>
              </w:rPr>
            </w:pPr>
            <w:r w:rsidRPr="000D005F">
              <w:rPr>
                <w:rFonts w:ascii="Arial Unicode" w:hAnsi="Arial Unicode"/>
                <w:sz w:val="20"/>
                <w:szCs w:val="20"/>
              </w:rPr>
              <w:t>г. Артик</w:t>
            </w:r>
          </w:p>
        </w:tc>
        <w:tc>
          <w:tcPr>
            <w:tcW w:w="4500" w:type="dxa"/>
          </w:tcPr>
          <w:p w:rsidR="00F05544" w:rsidRPr="000D005F" w:rsidRDefault="00F05544" w:rsidP="00F249C5">
            <w:pPr>
              <w:widowControl w:val="0"/>
              <w:spacing w:after="160"/>
              <w:jc w:val="right"/>
              <w:rPr>
                <w:rFonts w:ascii="Arial Unicode" w:hAnsi="Arial Unicode"/>
                <w:sz w:val="20"/>
                <w:szCs w:val="20"/>
                <w:lang w:val="en-US"/>
              </w:rPr>
            </w:pPr>
          </w:p>
          <w:p w:rsidR="00F05544" w:rsidRPr="000D005F" w:rsidRDefault="00F05544" w:rsidP="00F249C5">
            <w:pPr>
              <w:widowControl w:val="0"/>
              <w:spacing w:after="160"/>
              <w:jc w:val="right"/>
              <w:rPr>
                <w:rFonts w:ascii="Arial Unicode" w:hAnsi="Arial Unicode" w:cs="GHEA Grapalat"/>
                <w:b/>
                <w:sz w:val="20"/>
                <w:szCs w:val="20"/>
              </w:rPr>
            </w:pPr>
            <w:r w:rsidRPr="000D005F">
              <w:rPr>
                <w:rFonts w:ascii="Arial Unicode" w:hAnsi="Arial Unicode"/>
                <w:sz w:val="20"/>
                <w:szCs w:val="20"/>
              </w:rPr>
              <w:t>"</w:t>
            </w:r>
            <w:r w:rsidRPr="000D005F">
              <w:rPr>
                <w:rFonts w:ascii="Arial Unicode" w:hAnsi="Arial Unicode"/>
                <w:sz w:val="20"/>
                <w:szCs w:val="20"/>
                <w:lang w:val="en-US"/>
              </w:rPr>
              <w:tab/>
            </w:r>
            <w:r w:rsidRPr="000D005F">
              <w:rPr>
                <w:rFonts w:ascii="Arial Unicode" w:hAnsi="Arial Unicode"/>
                <w:sz w:val="20"/>
                <w:szCs w:val="20"/>
              </w:rPr>
              <w:t xml:space="preserve">" </w:t>
            </w:r>
            <w:r w:rsidRPr="000D005F">
              <w:rPr>
                <w:rFonts w:ascii="Arial Unicode" w:hAnsi="Arial Unicode"/>
                <w:sz w:val="20"/>
                <w:szCs w:val="20"/>
                <w:lang w:val="en-US"/>
              </w:rPr>
              <w:tab/>
            </w:r>
            <w:r w:rsidRPr="000D005F">
              <w:rPr>
                <w:rFonts w:ascii="Arial Unicode" w:hAnsi="Arial Unicode"/>
                <w:sz w:val="20"/>
                <w:szCs w:val="20"/>
              </w:rPr>
              <w:t>20</w:t>
            </w:r>
            <w:r w:rsidRPr="000D005F">
              <w:rPr>
                <w:rFonts w:ascii="Arial Unicode" w:hAnsi="Arial Unicode"/>
                <w:sz w:val="20"/>
                <w:szCs w:val="20"/>
                <w:lang w:val="en-US"/>
              </w:rPr>
              <w:t>25</w:t>
            </w:r>
            <w:r w:rsidRPr="000D005F">
              <w:rPr>
                <w:rFonts w:ascii="Arial Unicode" w:hAnsi="Arial Unicode"/>
                <w:sz w:val="20"/>
                <w:szCs w:val="20"/>
              </w:rPr>
              <w:t>г.</w:t>
            </w:r>
            <w:r w:rsidRPr="000D005F">
              <w:rPr>
                <w:rStyle w:val="af6"/>
                <w:rFonts w:ascii="Arial Unicode" w:hAnsi="Arial Unicode"/>
                <w:sz w:val="20"/>
                <w:szCs w:val="20"/>
              </w:rPr>
              <w:footnoteReference w:customMarkFollows="1" w:id="20"/>
              <w:t>**</w:t>
            </w:r>
          </w:p>
        </w:tc>
      </w:tr>
    </w:tbl>
    <w:p w:rsidR="003D2FE2" w:rsidRPr="000D005F" w:rsidRDefault="003D2FE2" w:rsidP="003D2FE2">
      <w:pPr>
        <w:widowControl w:val="0"/>
        <w:jc w:val="both"/>
        <w:rPr>
          <w:rFonts w:ascii="Arial Unicode" w:hAnsi="Arial Unicode" w:cs="GHEA Grapalat"/>
          <w:sz w:val="20"/>
          <w:szCs w:val="20"/>
          <w:u w:val="single"/>
          <w:vertAlign w:val="subscript"/>
        </w:rPr>
      </w:pPr>
      <w:r w:rsidRPr="000D005F">
        <w:rPr>
          <w:rFonts w:ascii="Arial Unicode" w:hAnsi="Arial Unicode"/>
          <w:sz w:val="20"/>
          <w:szCs w:val="20"/>
        </w:rPr>
        <w:t>_______________________________________________, в лице директора Компании,</w:t>
      </w:r>
    </w:p>
    <w:p w:rsidR="003D2FE2" w:rsidRPr="000D005F" w:rsidRDefault="003D2FE2" w:rsidP="003D2FE2">
      <w:pPr>
        <w:widowControl w:val="0"/>
        <w:spacing w:after="160"/>
        <w:ind w:left="1843"/>
        <w:jc w:val="both"/>
        <w:rPr>
          <w:rFonts w:ascii="Arial Unicode" w:hAnsi="Arial Unicode"/>
          <w:sz w:val="20"/>
          <w:szCs w:val="20"/>
          <w:vertAlign w:val="superscript"/>
        </w:rPr>
      </w:pPr>
      <w:r w:rsidRPr="000D005F">
        <w:rPr>
          <w:rFonts w:ascii="Arial Unicode" w:hAnsi="Arial Unicode"/>
          <w:sz w:val="20"/>
          <w:szCs w:val="20"/>
          <w:vertAlign w:val="superscript"/>
        </w:rPr>
        <w:t>наименование Компании</w:t>
      </w:r>
    </w:p>
    <w:p w:rsidR="003D2FE2" w:rsidRPr="000D005F" w:rsidRDefault="003D2FE2" w:rsidP="003D2FE2">
      <w:pPr>
        <w:widowControl w:val="0"/>
        <w:jc w:val="both"/>
        <w:rPr>
          <w:rFonts w:ascii="Arial Unicode" w:hAnsi="Arial Unicode"/>
          <w:sz w:val="20"/>
          <w:szCs w:val="20"/>
        </w:rPr>
      </w:pPr>
      <w:r w:rsidRPr="000D005F">
        <w:rPr>
          <w:rFonts w:ascii="Arial Unicode" w:hAnsi="Arial Unicode"/>
          <w:sz w:val="20"/>
          <w:szCs w:val="20"/>
        </w:rPr>
        <w:t>_________________________________________________________________________</w:t>
      </w:r>
    </w:p>
    <w:p w:rsidR="003D2FE2" w:rsidRPr="000D005F" w:rsidRDefault="003D2FE2" w:rsidP="003D2FE2">
      <w:pPr>
        <w:widowControl w:val="0"/>
        <w:spacing w:after="160"/>
        <w:jc w:val="center"/>
        <w:rPr>
          <w:rFonts w:ascii="Arial Unicode" w:hAnsi="Arial Unicode"/>
          <w:sz w:val="20"/>
          <w:szCs w:val="20"/>
          <w:vertAlign w:val="superscript"/>
        </w:rPr>
      </w:pPr>
      <w:r w:rsidRPr="000D005F">
        <w:rPr>
          <w:rFonts w:ascii="Arial Unicode" w:hAnsi="Arial Unicode"/>
          <w:sz w:val="20"/>
          <w:szCs w:val="20"/>
          <w:vertAlign w:val="superscript"/>
        </w:rPr>
        <w:t>имя, фамилия, паспортные данные директора компании</w:t>
      </w:r>
    </w:p>
    <w:p w:rsidR="003D2FE2" w:rsidRPr="000D005F" w:rsidRDefault="003D2FE2" w:rsidP="003D2FE2">
      <w:pPr>
        <w:widowControl w:val="0"/>
        <w:spacing w:after="160"/>
        <w:jc w:val="both"/>
        <w:rPr>
          <w:rFonts w:ascii="Arial Unicode" w:hAnsi="Arial Unicode" w:cs="GHEA Grapalat"/>
          <w:sz w:val="20"/>
          <w:szCs w:val="20"/>
        </w:rPr>
      </w:pPr>
      <w:r w:rsidRPr="000D005F">
        <w:rPr>
          <w:rFonts w:ascii="Arial Unicode" w:hAnsi="Arial Unicode"/>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0D005F" w:rsidRDefault="003D2FE2" w:rsidP="003D2FE2">
      <w:pPr>
        <w:widowControl w:val="0"/>
        <w:spacing w:after="160"/>
        <w:jc w:val="center"/>
        <w:rPr>
          <w:rFonts w:ascii="Arial Unicode" w:hAnsi="Arial Unicode" w:cs="GHEA Grapalat"/>
          <w:b/>
          <w:bCs/>
          <w:sz w:val="20"/>
          <w:szCs w:val="20"/>
        </w:rPr>
      </w:pPr>
      <w:r w:rsidRPr="000D005F">
        <w:rPr>
          <w:rFonts w:ascii="Arial Unicode" w:hAnsi="Arial Unicode"/>
          <w:b/>
          <w:sz w:val="20"/>
          <w:szCs w:val="20"/>
        </w:rPr>
        <w:t>1. Предмет соглашения</w:t>
      </w:r>
    </w:p>
    <w:p w:rsidR="00F05544" w:rsidRPr="000D005F" w:rsidRDefault="003D2FE2" w:rsidP="00F05544">
      <w:pPr>
        <w:pStyle w:val="HTML"/>
        <w:shd w:val="clear" w:color="auto" w:fill="F8F9FA"/>
        <w:spacing w:line="540" w:lineRule="atLeast"/>
        <w:rPr>
          <w:rFonts w:ascii="Arial Unicode" w:hAnsi="Arial Unicode"/>
          <w:u w:val="single"/>
          <w:lang w:val="ru-RU"/>
        </w:rPr>
      </w:pPr>
      <w:r w:rsidRPr="000D005F">
        <w:rPr>
          <w:rFonts w:ascii="Arial Unicode" w:hAnsi="Arial Unicode"/>
          <w:lang w:val="ru-RU"/>
        </w:rPr>
        <w:t>1</w:t>
      </w:r>
      <w:r w:rsidRPr="000D005F">
        <w:rPr>
          <w:rFonts w:ascii="Arial Unicode" w:hAnsi="Arial Unicode"/>
          <w:spacing w:val="-6"/>
          <w:lang w:val="ru-RU"/>
        </w:rPr>
        <w:t>.1.</w:t>
      </w:r>
      <w:r w:rsidRPr="000D005F">
        <w:rPr>
          <w:rFonts w:ascii="Arial Unicode" w:hAnsi="Arial Unicode"/>
          <w:spacing w:val="-6"/>
          <w:lang w:val="ru-RU"/>
        </w:rPr>
        <w:tab/>
        <w:t>Компания участвует в организованной</w:t>
      </w:r>
      <w:r w:rsidR="00F05544" w:rsidRPr="000D005F">
        <w:rPr>
          <w:rStyle w:val="y2iqfc"/>
          <w:rFonts w:ascii="Arial Unicode" w:hAnsi="Arial Unicode"/>
          <w:u w:val="single"/>
          <w:lang w:val="ru-RU"/>
        </w:rPr>
        <w:t>Артикский муниципалитет</w:t>
      </w:r>
    </w:p>
    <w:p w:rsidR="00F05544" w:rsidRPr="000D005F" w:rsidRDefault="003D2FE2" w:rsidP="00F05544">
      <w:pPr>
        <w:widowControl w:val="0"/>
        <w:tabs>
          <w:tab w:val="left" w:pos="567"/>
        </w:tabs>
        <w:jc w:val="both"/>
        <w:rPr>
          <w:rFonts w:ascii="Arial Unicode" w:hAnsi="Arial Unicode" w:cs="GHEA Grapalat"/>
          <w:spacing w:val="-6"/>
          <w:sz w:val="20"/>
          <w:szCs w:val="20"/>
        </w:rPr>
      </w:pPr>
      <w:r w:rsidRPr="000D005F">
        <w:rPr>
          <w:rFonts w:ascii="Arial Unicode" w:hAnsi="Arial Unicode"/>
          <w:spacing w:val="-6"/>
          <w:sz w:val="20"/>
          <w:szCs w:val="20"/>
        </w:rPr>
        <w:t xml:space="preserve"> *(далее — Заказчик) </w:t>
      </w:r>
    </w:p>
    <w:p w:rsidR="003D2FE2" w:rsidRPr="000D005F" w:rsidRDefault="003D2FE2" w:rsidP="00F05544">
      <w:pPr>
        <w:widowControl w:val="0"/>
        <w:tabs>
          <w:tab w:val="left" w:pos="567"/>
        </w:tabs>
        <w:jc w:val="both"/>
        <w:rPr>
          <w:rFonts w:ascii="Arial Unicode" w:hAnsi="Arial Unicode" w:cs="GHEA Grapalat"/>
          <w:spacing w:val="-6"/>
          <w:sz w:val="20"/>
          <w:szCs w:val="20"/>
        </w:rPr>
      </w:pPr>
      <w:r w:rsidRPr="000D005F">
        <w:rPr>
          <w:rFonts w:ascii="Arial Unicode" w:hAnsi="Arial Unicode"/>
          <w:sz w:val="20"/>
          <w:szCs w:val="20"/>
          <w:vertAlign w:val="superscript"/>
        </w:rPr>
        <w:t>наименование заказчика</w:t>
      </w:r>
    </w:p>
    <w:p w:rsidR="00F05544" w:rsidRPr="000D005F" w:rsidRDefault="003D2FE2" w:rsidP="00F05544">
      <w:pPr>
        <w:pStyle w:val="31"/>
        <w:widowControl w:val="0"/>
        <w:spacing w:after="160" w:line="240" w:lineRule="auto"/>
        <w:ind w:firstLine="0"/>
        <w:rPr>
          <w:rFonts w:ascii="Arial Unicode" w:hAnsi="Arial Unicode" w:cs="Arial"/>
          <w:b/>
        </w:rPr>
      </w:pPr>
      <w:r w:rsidRPr="000D005F">
        <w:rPr>
          <w:rFonts w:ascii="Arial Unicode" w:hAnsi="Arial Unicode"/>
        </w:rPr>
        <w:t>процедур</w:t>
      </w:r>
      <w:r w:rsidR="00F05544" w:rsidRPr="000D005F">
        <w:rPr>
          <w:rFonts w:ascii="Arial Unicode" w:hAnsi="Arial Unicode"/>
        </w:rPr>
        <w:t xml:space="preserve">е закупок под кодом </w:t>
      </w:r>
      <w:r w:rsidR="00F05544" w:rsidRPr="000D005F">
        <w:rPr>
          <w:rFonts w:ascii="Arial Unicode" w:hAnsi="Arial Unicode"/>
          <w:b/>
          <w:lang w:val="es-ES"/>
        </w:rPr>
        <w:t>«</w:t>
      </w:r>
      <w:r w:rsidR="00B55FCE" w:rsidRPr="00B55FCE">
        <w:rPr>
          <w:rFonts w:ascii="Arial Unicode" w:eastAsia="Calibri" w:hAnsi="Arial Unicode"/>
          <w:b/>
          <w:lang w:val="af-ZA"/>
        </w:rPr>
        <w:t xml:space="preserve"> </w:t>
      </w:r>
      <w:r w:rsidR="004B1D72">
        <w:rPr>
          <w:rFonts w:ascii="Arial Unicode" w:eastAsia="Calibri" w:hAnsi="Arial Unicode"/>
          <w:b/>
          <w:lang w:val="af-ZA"/>
        </w:rPr>
        <w:t>ՇՄԱՀ</w:t>
      </w:r>
      <w:r w:rsidR="00B55FCE" w:rsidRPr="000C033D">
        <w:rPr>
          <w:rFonts w:ascii="Arial Unicode" w:eastAsia="Calibri" w:hAnsi="Arial Unicode"/>
          <w:b/>
          <w:lang w:val="af-ZA"/>
        </w:rPr>
        <w:t>1ՀԴ-</w:t>
      </w:r>
      <w:r w:rsidR="00B55FCE" w:rsidRPr="000C033D">
        <w:rPr>
          <w:rFonts w:ascii="Arial Unicode" w:hAnsi="Arial Unicode"/>
          <w:b/>
          <w:lang w:val="hy-AM"/>
        </w:rPr>
        <w:t>ԳՀ</w:t>
      </w:r>
      <w:r w:rsidR="00B55FCE" w:rsidRPr="000C033D">
        <w:rPr>
          <w:rFonts w:ascii="Arial Unicode" w:hAnsi="Arial Unicode"/>
          <w:b/>
          <w:lang w:val="af-ZA"/>
        </w:rPr>
        <w:t>ԱՇՁԲ</w:t>
      </w:r>
      <w:r w:rsidR="00B55FCE" w:rsidRPr="000C033D">
        <w:rPr>
          <w:rFonts w:ascii="Arial Unicode" w:hAnsi="Arial Unicode"/>
          <w:b/>
          <w:i/>
          <w:lang w:val="hy-AM"/>
        </w:rPr>
        <w:t>-2</w:t>
      </w:r>
      <w:r w:rsidR="00B55FCE" w:rsidRPr="000C033D">
        <w:rPr>
          <w:rFonts w:ascii="Arial Unicode" w:hAnsi="Arial Unicode"/>
          <w:b/>
          <w:i/>
          <w:lang w:val="es-ES"/>
        </w:rPr>
        <w:t>6</w:t>
      </w:r>
      <w:r w:rsidR="00B55FCE" w:rsidRPr="000C033D">
        <w:rPr>
          <w:rFonts w:ascii="Arial Unicode" w:hAnsi="Arial Unicode"/>
          <w:b/>
          <w:lang w:val="af-ZA"/>
        </w:rPr>
        <w:t>/</w:t>
      </w:r>
      <w:r w:rsidR="00B55FCE" w:rsidRPr="000C033D">
        <w:rPr>
          <w:rFonts w:ascii="Arial Unicode" w:hAnsi="Arial Unicode"/>
          <w:b/>
          <w:lang w:val="hy-AM"/>
        </w:rPr>
        <w:t>1</w:t>
      </w:r>
      <w:r w:rsidR="00F05544" w:rsidRPr="000D005F">
        <w:rPr>
          <w:rFonts w:ascii="Arial Unicode" w:hAnsi="Arial Unicode"/>
          <w:b/>
          <w:lang w:val="es-ES"/>
        </w:rPr>
        <w:t>»</w:t>
      </w:r>
    </w:p>
    <w:p w:rsidR="003D2FE2" w:rsidRPr="000D005F" w:rsidRDefault="003D2FE2" w:rsidP="00F05544">
      <w:pPr>
        <w:widowControl w:val="0"/>
        <w:spacing w:after="160"/>
        <w:jc w:val="both"/>
        <w:rPr>
          <w:rFonts w:ascii="Arial Unicode" w:hAnsi="Arial Unicode" w:cs="GHEA Grapalat"/>
          <w:sz w:val="20"/>
          <w:szCs w:val="20"/>
        </w:rPr>
      </w:pPr>
      <w:r w:rsidRPr="000D005F">
        <w:rPr>
          <w:rFonts w:ascii="Arial Unicode" w:hAnsi="Arial Unicode"/>
          <w:sz w:val="20"/>
          <w:szCs w:val="20"/>
          <w:vertAlign w:val="superscript"/>
        </w:rPr>
        <w:t>код процедуры</w:t>
      </w:r>
    </w:p>
    <w:p w:rsidR="003D2FE2" w:rsidRPr="000D005F" w:rsidRDefault="003D2FE2" w:rsidP="003D2FE2">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1.2.</w:t>
      </w:r>
      <w:r w:rsidRPr="000D005F">
        <w:rPr>
          <w:rFonts w:ascii="Arial Unicode" w:hAnsi="Arial Unicode"/>
          <w:sz w:val="20"/>
          <w:szCs w:val="20"/>
        </w:rPr>
        <w:tab/>
      </w:r>
      <w:r w:rsidRPr="000D005F">
        <w:rPr>
          <w:rFonts w:ascii="Arial Unicode" w:hAnsi="Arial Unicode" w:cs="GHEA Grapalat"/>
          <w:sz w:val="20"/>
          <w:szCs w:val="20"/>
        </w:rPr>
        <w:t xml:space="preserve">В качестве участника, </w:t>
      </w:r>
      <w:r w:rsidRPr="000D005F">
        <w:rPr>
          <w:rFonts w:ascii="Arial Unicode" w:hAnsi="Arial Unicode" w:cs="GHEA Grapalat"/>
          <w:sz w:val="20"/>
          <w:szCs w:val="20"/>
          <w:lang w:val="hy-AM"/>
        </w:rPr>
        <w:t>օ</w:t>
      </w:r>
      <w:r w:rsidRPr="000D005F">
        <w:rPr>
          <w:rFonts w:ascii="Arial Unicode" w:hAnsi="Arial Unicode"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D005F">
        <w:rPr>
          <w:rFonts w:ascii="Arial Unicode" w:hAnsi="Arial Unicode" w:cs="GHEA Grapalat"/>
          <w:sz w:val="20"/>
          <w:szCs w:val="20"/>
          <w:lang w:val="en-US"/>
        </w:rPr>
        <w:t>K</w:t>
      </w:r>
      <w:r w:rsidRPr="000D005F">
        <w:rPr>
          <w:rFonts w:ascii="Arial Unicode" w:hAnsi="Arial Unicode" w:cs="GHEA Grapalat"/>
          <w:sz w:val="20"/>
          <w:szCs w:val="20"/>
        </w:rPr>
        <w:t>омпания</w:t>
      </w:r>
      <w:r w:rsidRPr="000D005F">
        <w:rPr>
          <w:rFonts w:ascii="Arial Unicode" w:hAnsi="Arial Unicode"/>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1.3.</w:t>
      </w:r>
      <w:r w:rsidRPr="000D005F">
        <w:rPr>
          <w:rFonts w:ascii="Arial Unicode" w:hAnsi="Arial Unicode"/>
          <w:sz w:val="20"/>
          <w:szCs w:val="20"/>
        </w:rPr>
        <w:tab/>
        <w:t>Подписав платежное требование (далее — Требование), прилагаемое к</w:t>
      </w:r>
      <w:r w:rsidRPr="000D005F">
        <w:rPr>
          <w:sz w:val="20"/>
          <w:szCs w:val="20"/>
          <w:lang w:val="en-US"/>
        </w:rPr>
        <w:t> </w:t>
      </w:r>
      <w:r w:rsidRPr="000D005F">
        <w:rPr>
          <w:rFonts w:ascii="Arial Unicode" w:hAnsi="Arial Unicode"/>
          <w:sz w:val="20"/>
          <w:szCs w:val="20"/>
        </w:rPr>
        <w:t xml:space="preserve">настоящему Соглашению о неустойке, Компания безотзывно соглашается, что: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а)</w:t>
      </w:r>
      <w:r w:rsidRPr="000D005F">
        <w:rPr>
          <w:rFonts w:ascii="Arial Unicode" w:hAnsi="Arial Unicode"/>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б)</w:t>
      </w:r>
      <w:r w:rsidRPr="000D005F">
        <w:rPr>
          <w:rFonts w:ascii="Arial Unicode" w:hAnsi="Arial Unicode"/>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в)</w:t>
      </w:r>
      <w:r w:rsidRPr="000D005F">
        <w:rPr>
          <w:rFonts w:ascii="Arial Unicode" w:hAnsi="Arial Unicode"/>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г)</w:t>
      </w:r>
      <w:r w:rsidRPr="000D005F">
        <w:rPr>
          <w:rFonts w:ascii="Arial Unicode" w:hAnsi="Arial Unicode"/>
          <w:sz w:val="20"/>
          <w:szCs w:val="20"/>
        </w:rPr>
        <w:tab/>
        <w:t>Компания подтверждает, что акцептовала Требование в полном размере суммы неустойки.</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д)</w:t>
      </w:r>
      <w:r w:rsidRPr="000D005F">
        <w:rPr>
          <w:rFonts w:ascii="Arial Unicode" w:hAnsi="Arial Unicode"/>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1.4.</w:t>
      </w:r>
      <w:r w:rsidRPr="000D005F">
        <w:rPr>
          <w:rFonts w:ascii="Arial Unicode" w:hAnsi="Arial Unicode"/>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D005F">
        <w:rPr>
          <w:rFonts w:ascii="Courier New" w:hAnsi="Courier New" w:cs="Courier New"/>
          <w:sz w:val="20"/>
          <w:szCs w:val="20"/>
          <w:lang w:val="en-US"/>
        </w:rPr>
        <w:t> </w:t>
      </w:r>
      <w:r w:rsidRPr="000D005F">
        <w:rPr>
          <w:rFonts w:ascii="Arial Unicode" w:hAnsi="Arial Unicode"/>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lastRenderedPageBreak/>
        <w:t>1.5.</w:t>
      </w:r>
      <w:r w:rsidRPr="000D005F">
        <w:rPr>
          <w:rFonts w:ascii="Arial Unicode" w:hAnsi="Arial Unicode"/>
          <w:sz w:val="20"/>
          <w:szCs w:val="20"/>
        </w:rPr>
        <w:tab/>
        <w:t>Заказчик может представить вБанк-плательщик иные дополнительные документы.</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1.6. Банк не несет какой-либо ответственности за риски (понесенные</w:t>
      </w:r>
      <w:r w:rsidRPr="000D005F">
        <w:rPr>
          <w:rFonts w:ascii="Courier New" w:hAnsi="Courier New" w:cs="Courier New"/>
          <w:sz w:val="20"/>
          <w:szCs w:val="20"/>
          <w:lang w:val="en-US"/>
        </w:rPr>
        <w:t> </w:t>
      </w:r>
      <w:r w:rsidRPr="000D005F">
        <w:rPr>
          <w:rFonts w:ascii="Arial Unicode" w:hAnsi="Arial Unicode"/>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D005F">
        <w:rPr>
          <w:rFonts w:ascii="Courier New" w:hAnsi="Courier New" w:cs="Courier New"/>
          <w:sz w:val="20"/>
          <w:szCs w:val="20"/>
          <w:lang w:val="en-US"/>
        </w:rPr>
        <w:t> </w:t>
      </w:r>
      <w:r w:rsidRPr="000D005F">
        <w:rPr>
          <w:rFonts w:ascii="Arial Unicode" w:hAnsi="Arial Unicode"/>
          <w:sz w:val="20"/>
          <w:szCs w:val="20"/>
        </w:rPr>
        <w:t>Требовании. Банк не обязан проверять факты нарушения Компанией условий договора.</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1.7.</w:t>
      </w:r>
      <w:r w:rsidRPr="000D005F">
        <w:rPr>
          <w:rFonts w:ascii="Arial Unicode" w:hAnsi="Arial Unicode"/>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1.8.</w:t>
      </w:r>
      <w:r w:rsidRPr="000D005F">
        <w:rPr>
          <w:rFonts w:ascii="Arial Unicode" w:hAnsi="Arial Unicode"/>
          <w:sz w:val="20"/>
          <w:szCs w:val="20"/>
        </w:rPr>
        <w:tab/>
        <w:t>В случае если в течение десяти рабочих дней после представления в</w:t>
      </w:r>
      <w:r w:rsidRPr="000D005F">
        <w:rPr>
          <w:rFonts w:ascii="Courier New" w:hAnsi="Courier New" w:cs="Courier New"/>
          <w:sz w:val="20"/>
          <w:szCs w:val="20"/>
          <w:lang w:val="en-US"/>
        </w:rPr>
        <w:t> </w:t>
      </w:r>
      <w:r w:rsidRPr="000D005F">
        <w:rPr>
          <w:rFonts w:ascii="Arial Unicode" w:hAnsi="Arial Unicode"/>
          <w:sz w:val="20"/>
          <w:szCs w:val="20"/>
        </w:rPr>
        <w:t>Банк настоящего Соглашения и прилагаемого Требования по независящим от</w:t>
      </w:r>
      <w:r w:rsidRPr="000D005F">
        <w:rPr>
          <w:rFonts w:ascii="Courier New" w:hAnsi="Courier New" w:cs="Courier New"/>
          <w:sz w:val="20"/>
          <w:szCs w:val="20"/>
          <w:lang w:val="en-US"/>
        </w:rPr>
        <w:t> </w:t>
      </w:r>
      <w:r w:rsidRPr="000D005F">
        <w:rPr>
          <w:rFonts w:ascii="Arial Unicode" w:hAnsi="Arial Unicode"/>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005F">
        <w:rPr>
          <w:rFonts w:ascii="Courier New" w:hAnsi="Courier New" w:cs="Courier New"/>
          <w:sz w:val="20"/>
          <w:szCs w:val="20"/>
          <w:lang w:val="en-US"/>
        </w:rPr>
        <w:t> </w:t>
      </w:r>
      <w:r w:rsidRPr="000D005F">
        <w:rPr>
          <w:rFonts w:ascii="Arial Unicode" w:hAnsi="Arial Unicode"/>
          <w:sz w:val="20"/>
          <w:szCs w:val="20"/>
        </w:rPr>
        <w:t>неуплатой.</w:t>
      </w:r>
    </w:p>
    <w:p w:rsidR="00CC28E2" w:rsidRPr="000D005F" w:rsidRDefault="003D2FE2" w:rsidP="00CC28E2">
      <w:pPr>
        <w:widowControl w:val="0"/>
        <w:spacing w:after="160"/>
        <w:jc w:val="center"/>
        <w:rPr>
          <w:rFonts w:ascii="Arial Unicode" w:hAnsi="Arial Unicode"/>
          <w:b/>
          <w:sz w:val="20"/>
          <w:szCs w:val="20"/>
        </w:rPr>
      </w:pPr>
      <w:r w:rsidRPr="000D005F">
        <w:rPr>
          <w:rFonts w:ascii="Arial Unicode" w:hAnsi="Arial Unicode"/>
          <w:b/>
          <w:sz w:val="20"/>
          <w:szCs w:val="20"/>
        </w:rPr>
        <w:t>2. Иные условия</w:t>
      </w:r>
    </w:p>
    <w:p w:rsidR="003D2FE2" w:rsidRPr="000D005F" w:rsidRDefault="003D2FE2" w:rsidP="00CC28E2">
      <w:pPr>
        <w:widowControl w:val="0"/>
        <w:spacing w:after="160"/>
        <w:jc w:val="center"/>
        <w:rPr>
          <w:rFonts w:ascii="Arial Unicode" w:hAnsi="Arial Unicode"/>
          <w:sz w:val="20"/>
          <w:szCs w:val="20"/>
        </w:rPr>
      </w:pPr>
      <w:r w:rsidRPr="000D005F">
        <w:rPr>
          <w:rFonts w:ascii="Arial Unicode" w:hAnsi="Arial Unicode"/>
          <w:sz w:val="20"/>
          <w:szCs w:val="20"/>
        </w:rPr>
        <w:t>2.1.</w:t>
      </w:r>
      <w:r w:rsidRPr="000D005F">
        <w:rPr>
          <w:rFonts w:ascii="Arial Unicode" w:hAnsi="Arial Unicode"/>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653939" w:rsidRPr="000D005F">
        <w:rPr>
          <w:rFonts w:ascii="Arial Unicode" w:hAnsi="Arial Unicode"/>
          <w:sz w:val="20"/>
          <w:szCs w:val="20"/>
          <w:lang w:val="hy-AM"/>
        </w:rPr>
        <w:t>двадцатого</w:t>
      </w:r>
      <w:r w:rsidRPr="000D005F">
        <w:rPr>
          <w:rFonts w:ascii="Arial Unicode" w:hAnsi="Arial Unicode"/>
          <w:sz w:val="20"/>
          <w:szCs w:val="20"/>
        </w:rPr>
        <w:t>рабочего дня, следующего за днем полного принятия заказчиком результата выполнения контракта, включительно.</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2.2.</w:t>
      </w:r>
      <w:r w:rsidRPr="000D005F">
        <w:rPr>
          <w:rFonts w:ascii="Arial Unicode" w:hAnsi="Arial Unicode"/>
          <w:sz w:val="20"/>
          <w:szCs w:val="20"/>
        </w:rPr>
        <w:tab/>
        <w:t xml:space="preserve">Представив настоящее Соглашение и прилагаемое Требование в Банк-плательщик: </w:t>
      </w:r>
    </w:p>
    <w:p w:rsidR="003D2FE2" w:rsidRPr="000D005F"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2.2.1.</w:t>
      </w:r>
      <w:r w:rsidRPr="000D005F">
        <w:rPr>
          <w:rFonts w:ascii="Arial Unicode" w:hAnsi="Arial Unicode"/>
          <w:sz w:val="20"/>
          <w:szCs w:val="20"/>
        </w:rPr>
        <w:tab/>
        <w:t>Заказчик подтверждает, что Компания допустила нарушение договорных обязательств, а</w:t>
      </w:r>
    </w:p>
    <w:p w:rsidR="003D2FE2" w:rsidRPr="000D005F" w:rsidDel="00A13215" w:rsidRDefault="003D2FE2" w:rsidP="003D2FE2">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2.2.2.</w:t>
      </w:r>
      <w:r w:rsidRPr="000D005F">
        <w:rPr>
          <w:rFonts w:ascii="Arial Unicode" w:hAnsi="Arial Unicode"/>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0D005F" w:rsidRDefault="003D2FE2" w:rsidP="003D2FE2">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2.3.</w:t>
      </w:r>
      <w:r w:rsidRPr="000D005F">
        <w:rPr>
          <w:rFonts w:ascii="Arial Unicode" w:hAnsi="Arial Unicode"/>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849A6" w:rsidRPr="000D005F" w:rsidRDefault="002849A6" w:rsidP="002849A6">
      <w:pPr>
        <w:widowControl w:val="0"/>
        <w:spacing w:after="160"/>
        <w:ind w:firstLine="567"/>
        <w:jc w:val="center"/>
        <w:rPr>
          <w:rFonts w:ascii="Arial Unicode" w:hAnsi="Arial Unicode"/>
          <w:b/>
          <w:sz w:val="20"/>
          <w:szCs w:val="20"/>
        </w:rPr>
      </w:pPr>
      <w:r w:rsidRPr="000D005F">
        <w:rPr>
          <w:rFonts w:ascii="Arial Unicode" w:hAnsi="Arial Unicode"/>
          <w:b/>
          <w:sz w:val="20"/>
          <w:szCs w:val="20"/>
        </w:rPr>
        <w:t>3. Адрес, банковские реквизиты Компании</w:t>
      </w:r>
    </w:p>
    <w:p w:rsidR="002849A6" w:rsidRPr="000D005F" w:rsidRDefault="002849A6" w:rsidP="002849A6">
      <w:pPr>
        <w:widowControl w:val="0"/>
        <w:jc w:val="both"/>
        <w:rPr>
          <w:rFonts w:ascii="Arial Unicode" w:hAnsi="Arial Unicode"/>
          <w:sz w:val="20"/>
          <w:szCs w:val="20"/>
        </w:rPr>
      </w:pPr>
      <w:r w:rsidRPr="000D005F">
        <w:rPr>
          <w:rFonts w:ascii="Arial Unicode" w:hAnsi="Arial Unicode"/>
          <w:sz w:val="20"/>
          <w:szCs w:val="20"/>
        </w:rPr>
        <w:t>_____________________________________</w:t>
      </w:r>
    </w:p>
    <w:p w:rsidR="004D5A00" w:rsidRPr="000D005F" w:rsidRDefault="002849A6" w:rsidP="004D5A00">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 xml:space="preserve">наименование </w:t>
      </w:r>
      <w:r w:rsidR="004D5A00" w:rsidRPr="000D005F">
        <w:rPr>
          <w:rFonts w:ascii="Arial Unicode" w:hAnsi="Arial Unicode"/>
          <w:sz w:val="20"/>
          <w:szCs w:val="20"/>
          <w:vertAlign w:val="superscript"/>
        </w:rPr>
        <w:t xml:space="preserve"> компании</w:t>
      </w:r>
    </w:p>
    <w:p w:rsidR="002849A6" w:rsidRPr="000D005F" w:rsidRDefault="002849A6" w:rsidP="004D5A00">
      <w:pPr>
        <w:widowControl w:val="0"/>
        <w:spacing w:after="160"/>
        <w:ind w:right="4253"/>
        <w:contextualSpacing/>
        <w:rPr>
          <w:rFonts w:ascii="Arial Unicode" w:hAnsi="Arial Unicode"/>
          <w:sz w:val="20"/>
          <w:szCs w:val="20"/>
        </w:rPr>
      </w:pPr>
      <w:r w:rsidRPr="000D005F">
        <w:rPr>
          <w:rFonts w:ascii="Arial Unicode" w:hAnsi="Arial Unicode"/>
          <w:sz w:val="20"/>
          <w:szCs w:val="20"/>
        </w:rPr>
        <w:t>___________________________________</w:t>
      </w:r>
    </w:p>
    <w:p w:rsidR="002849A6" w:rsidRPr="000D005F" w:rsidRDefault="002849A6" w:rsidP="004D5A00">
      <w:pPr>
        <w:widowControl w:val="0"/>
        <w:spacing w:after="160"/>
        <w:ind w:right="4253"/>
        <w:contextualSpacing/>
        <w:jc w:val="center"/>
        <w:rPr>
          <w:rFonts w:ascii="Arial Unicode" w:hAnsi="Arial Unicode"/>
          <w:sz w:val="20"/>
          <w:szCs w:val="20"/>
          <w:vertAlign w:val="superscript"/>
        </w:rPr>
      </w:pPr>
      <w:r w:rsidRPr="000D005F">
        <w:rPr>
          <w:rFonts w:ascii="Arial Unicode" w:hAnsi="Arial Unicode"/>
          <w:sz w:val="20"/>
          <w:szCs w:val="20"/>
          <w:vertAlign w:val="superscript"/>
        </w:rPr>
        <w:t>адрес компании</w:t>
      </w:r>
    </w:p>
    <w:p w:rsidR="002849A6" w:rsidRPr="000D005F" w:rsidRDefault="002849A6" w:rsidP="002849A6">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2849A6" w:rsidRPr="000D005F" w:rsidRDefault="002849A6" w:rsidP="002849A6">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наименование обслуживающего компанию банка</w:t>
      </w:r>
    </w:p>
    <w:p w:rsidR="00C5310C" w:rsidRPr="000D005F" w:rsidRDefault="00C5310C" w:rsidP="00C5310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банковский счет компании</w:t>
      </w:r>
    </w:p>
    <w:p w:rsidR="00C5310C" w:rsidRPr="000D005F" w:rsidRDefault="00C5310C" w:rsidP="00C5310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C5310C" w:rsidRPr="000D005F" w:rsidRDefault="00C5310C" w:rsidP="00D847AB">
      <w:pPr>
        <w:widowControl w:val="0"/>
        <w:spacing w:after="160"/>
        <w:ind w:right="4250"/>
        <w:rPr>
          <w:rFonts w:ascii="Arial Unicode" w:hAnsi="Arial Unicode"/>
          <w:sz w:val="20"/>
          <w:szCs w:val="20"/>
        </w:rPr>
      </w:pPr>
      <w:r w:rsidRPr="000D005F">
        <w:rPr>
          <w:rFonts w:ascii="Arial Unicode" w:hAnsi="Arial Unicode"/>
          <w:sz w:val="20"/>
          <w:szCs w:val="20"/>
          <w:vertAlign w:val="superscript"/>
        </w:rPr>
        <w:t>учетный номер</w:t>
      </w:r>
      <w:r w:rsidR="00D847AB" w:rsidRPr="000D005F">
        <w:rPr>
          <w:rFonts w:ascii="Arial Unicode" w:hAnsi="Arial Unicode"/>
          <w:sz w:val="20"/>
          <w:szCs w:val="20"/>
          <w:vertAlign w:val="superscript"/>
        </w:rPr>
        <w:t xml:space="preserve"> налогоплательщика</w:t>
      </w:r>
      <w:r w:rsidR="00E55D53" w:rsidRPr="000D005F">
        <w:rPr>
          <w:rFonts w:ascii="Arial Unicode" w:hAnsi="Arial Unicode"/>
          <w:sz w:val="20"/>
          <w:szCs w:val="20"/>
          <w:vertAlign w:val="superscript"/>
        </w:rPr>
        <w:t xml:space="preserve"> компании</w:t>
      </w:r>
      <w:r w:rsidRPr="000D005F">
        <w:rPr>
          <w:rFonts w:ascii="Arial Unicode" w:hAnsi="Arial Unicode"/>
          <w:sz w:val="20"/>
          <w:szCs w:val="20"/>
        </w:rPr>
        <w:t>________________________________</w:t>
      </w:r>
    </w:p>
    <w:p w:rsidR="00817B46" w:rsidRPr="000D005F" w:rsidRDefault="002D7881" w:rsidP="00817B46">
      <w:pPr>
        <w:widowControl w:val="0"/>
        <w:spacing w:after="160"/>
        <w:ind w:right="4250"/>
        <w:jc w:val="center"/>
        <w:rPr>
          <w:rFonts w:ascii="Arial Unicode" w:hAnsi="Arial Unicode"/>
          <w:sz w:val="20"/>
          <w:szCs w:val="20"/>
        </w:rPr>
      </w:pPr>
      <w:r w:rsidRPr="000D005F">
        <w:rPr>
          <w:rFonts w:ascii="Arial Unicode" w:hAnsi="Arial Unicode"/>
          <w:sz w:val="20"/>
          <w:szCs w:val="20"/>
          <w:vertAlign w:val="superscript"/>
        </w:rPr>
        <w:t>имя, фамилия и подпись директора компании</w:t>
      </w:r>
    </w:p>
    <w:p w:rsidR="002849A6" w:rsidRPr="000D005F" w:rsidRDefault="00817B46" w:rsidP="00817B46">
      <w:pPr>
        <w:widowControl w:val="0"/>
        <w:spacing w:after="160"/>
        <w:ind w:right="4250"/>
        <w:jc w:val="center"/>
        <w:rPr>
          <w:rFonts w:ascii="Arial Unicode" w:hAnsi="Arial Unicode"/>
          <w:sz w:val="20"/>
          <w:szCs w:val="20"/>
          <w:lang w:val="en-US"/>
        </w:rPr>
      </w:pPr>
      <w:r w:rsidRPr="000D005F">
        <w:rPr>
          <w:rFonts w:ascii="Arial Unicode" w:hAnsi="Arial Unicode"/>
          <w:sz w:val="20"/>
          <w:szCs w:val="20"/>
        </w:rPr>
        <w:t>М. П.             День/месяц/год</w:t>
      </w:r>
    </w:p>
    <w:tbl>
      <w:tblPr>
        <w:tblpPr w:leftFromText="180" w:rightFromText="180" w:vertAnchor="page" w:horzAnchor="margin" w:tblpXSpec="center" w:tblpY="1291"/>
        <w:tblW w:w="10980" w:type="dxa"/>
        <w:tblLook w:val="0000"/>
      </w:tblPr>
      <w:tblGrid>
        <w:gridCol w:w="5616"/>
        <w:gridCol w:w="5364"/>
      </w:tblGrid>
      <w:tr w:rsidR="002849A6" w:rsidRPr="000D005F" w:rsidTr="008979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3402"/>
              </w:tabs>
              <w:spacing w:after="160"/>
              <w:ind w:left="360"/>
              <w:rPr>
                <w:rFonts w:ascii="Arial Unicode" w:hAnsi="Arial Unicode" w:cs="Sylfaen"/>
                <w:b/>
                <w:bCs/>
                <w:sz w:val="20"/>
                <w:szCs w:val="20"/>
              </w:rPr>
            </w:pPr>
            <w:r w:rsidRPr="000D005F">
              <w:rPr>
                <w:rFonts w:ascii="Arial Unicode" w:hAnsi="Arial Unicode"/>
                <w:sz w:val="20"/>
                <w:szCs w:val="20"/>
              </w:rPr>
              <w:lastRenderedPageBreak/>
              <w:t>1.</w:t>
            </w:r>
            <w:r w:rsidRPr="000D005F">
              <w:rPr>
                <w:rFonts w:ascii="Arial Unicode" w:hAnsi="Arial Unicode"/>
                <w:b/>
                <w:sz w:val="20"/>
                <w:szCs w:val="20"/>
              </w:rPr>
              <w:tab/>
              <w:t>ПЛАТЕЖНОЕ ТРЕБОВАНИЕ *</w:t>
            </w:r>
          </w:p>
        </w:tc>
      </w:tr>
      <w:tr w:rsidR="002849A6" w:rsidRPr="000D005F" w:rsidTr="008979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cs="Sylfaen"/>
                <w:sz w:val="20"/>
                <w:szCs w:val="20"/>
              </w:rPr>
            </w:pPr>
            <w:r w:rsidRPr="000D005F">
              <w:rPr>
                <w:rFonts w:ascii="Arial Unicode" w:hAnsi="Arial Unicode"/>
                <w:sz w:val="20"/>
                <w:szCs w:val="20"/>
              </w:rPr>
              <w:t>2.</w:t>
            </w:r>
            <w:r w:rsidRPr="000D005F">
              <w:rPr>
                <w:rFonts w:ascii="Arial Unicode" w:hAnsi="Arial Unicode"/>
                <w:sz w:val="20"/>
                <w:szCs w:val="20"/>
              </w:rPr>
              <w:tab/>
              <w:t xml:space="preserve">Номер </w:t>
            </w:r>
          </w:p>
        </w:tc>
      </w:tr>
      <w:tr w:rsidR="002849A6" w:rsidRPr="000D005F" w:rsidTr="0089798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3390"/>
              </w:tabs>
              <w:spacing w:after="160"/>
              <w:ind w:left="322"/>
              <w:rPr>
                <w:rFonts w:ascii="Arial Unicode" w:hAnsi="Arial Unicode" w:cs="Sylfaen"/>
                <w:sz w:val="20"/>
                <w:szCs w:val="20"/>
              </w:rPr>
            </w:pPr>
            <w:r w:rsidRPr="000D005F">
              <w:rPr>
                <w:rFonts w:ascii="Arial Unicode" w:hAnsi="Arial Unicode"/>
                <w:sz w:val="20"/>
                <w:szCs w:val="20"/>
              </w:rPr>
              <w:t>3</w:t>
            </w:r>
            <w:r w:rsidRPr="000D005F">
              <w:rPr>
                <w:rFonts w:ascii="Arial Unicode" w:hAnsi="Arial Unicode"/>
                <w:sz w:val="20"/>
                <w:szCs w:val="20"/>
              </w:rPr>
              <w:tab/>
              <w:t>Дата представления: "___" ___ 20___г.</w:t>
            </w:r>
          </w:p>
        </w:tc>
      </w:tr>
      <w:tr w:rsidR="002849A6" w:rsidRPr="000D005F" w:rsidTr="0089798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4.</w:t>
            </w:r>
            <w:r w:rsidRPr="000D005F">
              <w:rPr>
                <w:rFonts w:ascii="Arial Unicode" w:hAnsi="Arial Unicode"/>
                <w:sz w:val="20"/>
                <w:szCs w:val="20"/>
              </w:rPr>
              <w:tab/>
              <w:t>Наименование, или имя, фамилия плательщика (Компания:</w:t>
            </w:r>
          </w:p>
        </w:tc>
      </w:tr>
      <w:tr w:rsidR="002849A6" w:rsidRPr="000D005F" w:rsidTr="008979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5.</w:t>
            </w:r>
            <w:r w:rsidRPr="000D005F">
              <w:rPr>
                <w:rFonts w:ascii="Arial Unicode" w:hAnsi="Arial Unicode"/>
                <w:sz w:val="20"/>
                <w:szCs w:val="20"/>
              </w:rPr>
              <w:tab/>
              <w:t>Обслуживающая плательщика Финансовая организация (банк):</w:t>
            </w:r>
          </w:p>
        </w:tc>
      </w:tr>
      <w:tr w:rsidR="002849A6" w:rsidRPr="000D005F" w:rsidTr="008979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6.</w:t>
            </w:r>
            <w:r w:rsidRPr="000D005F">
              <w:rPr>
                <w:rFonts w:ascii="Arial Unicode" w:hAnsi="Arial Unicode"/>
                <w:sz w:val="20"/>
                <w:szCs w:val="20"/>
              </w:rPr>
              <w:tab/>
              <w:t>Номер счета плательщика:</w:t>
            </w:r>
          </w:p>
        </w:tc>
      </w:tr>
      <w:tr w:rsidR="002849A6" w:rsidRPr="000D005F" w:rsidTr="008979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7.</w:t>
            </w:r>
            <w:r w:rsidRPr="000D005F">
              <w:rPr>
                <w:rFonts w:ascii="Arial Unicode" w:hAnsi="Arial Unicode"/>
                <w:sz w:val="20"/>
                <w:szCs w:val="20"/>
              </w:rPr>
              <w:tab/>
              <w:t>УНН плательщика:</w:t>
            </w:r>
          </w:p>
        </w:tc>
      </w:tr>
      <w:tr w:rsidR="002849A6" w:rsidRPr="000D005F" w:rsidTr="008979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8.</w:t>
            </w:r>
            <w:r w:rsidRPr="000D005F">
              <w:rPr>
                <w:rFonts w:ascii="Arial Unicode" w:hAnsi="Arial Unicode"/>
                <w:sz w:val="20"/>
                <w:szCs w:val="20"/>
              </w:rPr>
              <w:tab/>
              <w:t>НЗОУ плательщика:</w:t>
            </w:r>
          </w:p>
        </w:tc>
      </w:tr>
      <w:tr w:rsidR="0089798F" w:rsidRPr="000D005F" w:rsidTr="008979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9.</w:t>
            </w:r>
            <w:r w:rsidRPr="000D005F">
              <w:rPr>
                <w:rFonts w:ascii="Arial Unicode" w:hAnsi="Arial Unicode"/>
                <w:sz w:val="20"/>
                <w:szCs w:val="20"/>
              </w:rPr>
              <w:tab/>
              <w:t>Наименование, или имя, фамилия бенефициара:</w:t>
            </w:r>
            <w:r w:rsidR="00B55FCE">
              <w:rPr>
                <w:rFonts w:ascii="Arial Unicode" w:hAnsi="Arial Unicode"/>
                <w:b/>
                <w:sz w:val="20"/>
                <w:szCs w:val="20"/>
              </w:rPr>
              <w:t xml:space="preserve"> Основная школа </w:t>
            </w:r>
            <w:r w:rsidR="00B55FCE" w:rsidRPr="00D92674">
              <w:rPr>
                <w:rFonts w:ascii="Arial Unicode" w:hAnsi="Arial Unicode"/>
                <w:b/>
                <w:sz w:val="20"/>
                <w:szCs w:val="20"/>
              </w:rPr>
              <w:t>Артика</w:t>
            </w:r>
            <w:r w:rsidR="00B55FCE">
              <w:rPr>
                <w:rFonts w:ascii="Arial Unicode" w:hAnsi="Arial Unicode"/>
                <w:b/>
                <w:sz w:val="20"/>
                <w:szCs w:val="20"/>
              </w:rPr>
              <w:t xml:space="preserve">  №</w:t>
            </w:r>
            <w:r w:rsidR="00B55FCE" w:rsidRPr="00D92674">
              <w:rPr>
                <w:rFonts w:ascii="Arial Unicode" w:hAnsi="Arial Unicode"/>
                <w:b/>
                <w:sz w:val="20"/>
                <w:szCs w:val="20"/>
              </w:rPr>
              <w:t>1</w:t>
            </w:r>
            <w:r w:rsidR="00B55FCE" w:rsidRPr="00F928E2">
              <w:rPr>
                <w:rFonts w:ascii="Arial Unicode" w:hAnsi="Arial Unicode"/>
                <w:b/>
                <w:sz w:val="20"/>
                <w:szCs w:val="20"/>
              </w:rPr>
              <w:t xml:space="preserve">  </w:t>
            </w:r>
            <w:r w:rsidR="00B55FCE">
              <w:rPr>
                <w:rFonts w:ascii="Arial Unicode" w:hAnsi="Arial Unicode"/>
                <w:b/>
                <w:sz w:val="20"/>
                <w:szCs w:val="20"/>
              </w:rPr>
              <w:t xml:space="preserve">» </w:t>
            </w:r>
            <w:r w:rsidR="00B55FCE" w:rsidRPr="0018397F">
              <w:rPr>
                <w:rFonts w:ascii="Arial Unicode" w:hAnsi="Arial Unicode"/>
                <w:b/>
                <w:sz w:val="20"/>
                <w:szCs w:val="20"/>
              </w:rPr>
              <w:t>Ширак</w:t>
            </w:r>
            <w:r w:rsidR="00B55FCE" w:rsidRPr="00F928E2">
              <w:rPr>
                <w:rFonts w:ascii="Arial Unicode" w:hAnsi="Arial Unicode"/>
                <w:b/>
                <w:sz w:val="20"/>
                <w:szCs w:val="20"/>
              </w:rPr>
              <w:t>ского обла</w:t>
            </w:r>
            <w:r w:rsidR="00B55FCE">
              <w:rPr>
                <w:rFonts w:ascii="Arial Unicode" w:hAnsi="Arial Unicode"/>
                <w:b/>
                <w:sz w:val="20"/>
                <w:szCs w:val="20"/>
              </w:rPr>
              <w:t>сть РА</w:t>
            </w:r>
          </w:p>
        </w:tc>
      </w:tr>
      <w:tr w:rsidR="0089798F" w:rsidRPr="000D005F" w:rsidTr="008979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10.</w:t>
            </w:r>
            <w:r w:rsidRPr="000D005F">
              <w:rPr>
                <w:rFonts w:ascii="Arial Unicode" w:hAnsi="Arial Unicode"/>
                <w:sz w:val="20"/>
                <w:szCs w:val="20"/>
              </w:rPr>
              <w:tab/>
              <w:t>НЗОУ бенефициара (не заполняется)</w:t>
            </w:r>
          </w:p>
        </w:tc>
      </w:tr>
      <w:tr w:rsidR="0089798F" w:rsidRPr="000D005F" w:rsidTr="0089798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pStyle w:val="HTML"/>
              <w:shd w:val="clear" w:color="auto" w:fill="F8F9FA"/>
              <w:spacing w:line="540" w:lineRule="atLeast"/>
              <w:rPr>
                <w:rFonts w:ascii="Arial Unicode" w:hAnsi="Arial Unicode"/>
                <w:color w:val="202124"/>
              </w:rPr>
            </w:pPr>
            <w:r w:rsidRPr="000D005F">
              <w:rPr>
                <w:rFonts w:ascii="Arial Unicode" w:hAnsi="Arial Unicode"/>
              </w:rPr>
              <w:t xml:space="preserve">      11. УНН б енефициара: </w:t>
            </w:r>
            <w:r w:rsidR="00B55FCE" w:rsidRPr="004479A7">
              <w:rPr>
                <w:rFonts w:ascii="Sylfaen" w:hAnsi="Sylfaen"/>
                <w:b/>
                <w:u w:val="single"/>
                <w:lang w:val="hy-AM" w:eastAsia="ru-RU"/>
              </w:rPr>
              <w:t>05529635</w:t>
            </w:r>
          </w:p>
        </w:tc>
      </w:tr>
      <w:tr w:rsidR="0089798F" w:rsidRPr="000D005F" w:rsidTr="008979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pStyle w:val="HTML"/>
              <w:shd w:val="clear" w:color="auto" w:fill="F8F9FA"/>
              <w:spacing w:line="540" w:lineRule="atLeast"/>
              <w:rPr>
                <w:rFonts w:ascii="Arial Unicode" w:hAnsi="Arial Unicode"/>
                <w:color w:val="1F1F1F"/>
                <w:lang w:val="ru-RU" w:eastAsia="ru-RU"/>
              </w:rPr>
            </w:pPr>
            <w:r w:rsidRPr="000D005F">
              <w:rPr>
                <w:rFonts w:ascii="Arial Unicode" w:hAnsi="Arial Unicode"/>
                <w:lang w:val="ru-RU"/>
              </w:rPr>
              <w:t xml:space="preserve">     12. Обслуживающая бенефициара Финансовая организация (</w:t>
            </w:r>
            <w:r w:rsidRPr="00B55FCE">
              <w:rPr>
                <w:rFonts w:ascii="Arial Unicode" w:hAnsi="Arial Unicode"/>
                <w:lang w:val="ru-RU"/>
              </w:rPr>
              <w:t>банк):</w:t>
            </w:r>
            <w:r w:rsidRPr="00B55FCE">
              <w:rPr>
                <w:rFonts w:ascii="Arial Unicode" w:hAnsi="Arial Unicode"/>
                <w:color w:val="1F1F1F"/>
                <w:lang w:val="ru-RU" w:eastAsia="ru-RU"/>
              </w:rPr>
              <w:t>Фонд Республики Армения</w:t>
            </w:r>
          </w:p>
        </w:tc>
      </w:tr>
      <w:tr w:rsidR="0089798F" w:rsidRPr="000D005F" w:rsidTr="008979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tabs>
                <w:tab w:val="left" w:pos="748"/>
              </w:tabs>
              <w:rPr>
                <w:rFonts w:ascii="Arial Unicode" w:hAnsi="Arial Unicode"/>
                <w:sz w:val="20"/>
                <w:szCs w:val="20"/>
                <w:lang w:val="en-US"/>
              </w:rPr>
            </w:pPr>
            <w:r w:rsidRPr="000D005F">
              <w:rPr>
                <w:rFonts w:ascii="Arial Unicode" w:hAnsi="Arial Unicode"/>
                <w:sz w:val="20"/>
                <w:szCs w:val="20"/>
              </w:rPr>
              <w:t xml:space="preserve">     13.</w:t>
            </w:r>
            <w:r w:rsidRPr="000D005F">
              <w:rPr>
                <w:rFonts w:ascii="Arial Unicode" w:hAnsi="Arial Unicode"/>
                <w:sz w:val="20"/>
                <w:szCs w:val="20"/>
              </w:rPr>
              <w:tab/>
              <w:t>Номер счета бенефициара (сч.№)</w:t>
            </w:r>
            <w:r w:rsidRPr="000D005F">
              <w:rPr>
                <w:rFonts w:ascii="Arial Unicode" w:hAnsi="Arial Unicode" w:cs="Arial"/>
                <w:sz w:val="20"/>
                <w:szCs w:val="20"/>
                <w:lang w:val="hy-AM"/>
              </w:rPr>
              <w:t>«</w:t>
            </w:r>
            <w:r w:rsidR="00B55FCE" w:rsidRPr="004479A7">
              <w:rPr>
                <w:rFonts w:ascii="Sylfaen" w:hAnsi="Sylfaen"/>
                <w:b/>
                <w:sz w:val="20"/>
                <w:szCs w:val="20"/>
                <w:u w:val="single"/>
                <w:lang w:val="hy-AM"/>
              </w:rPr>
              <w:t>900208000027</w:t>
            </w:r>
            <w:r w:rsidRPr="000D005F">
              <w:rPr>
                <w:rFonts w:ascii="Arial Unicode" w:hAnsi="Arial Unicode" w:cs="Arial"/>
                <w:sz w:val="20"/>
                <w:szCs w:val="20"/>
                <w:lang w:val="hy-AM"/>
              </w:rPr>
              <w:t>»</w:t>
            </w:r>
          </w:p>
        </w:tc>
      </w:tr>
      <w:tr w:rsidR="0089798F" w:rsidRPr="000D005F" w:rsidTr="008979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14.</w:t>
            </w:r>
            <w:r w:rsidRPr="000D005F">
              <w:rPr>
                <w:rFonts w:ascii="Arial Unicode" w:hAnsi="Arial Unicode"/>
                <w:sz w:val="20"/>
                <w:szCs w:val="20"/>
              </w:rPr>
              <w:tab/>
              <w:t>Сумма (цифрами и прописью):</w:t>
            </w:r>
          </w:p>
        </w:tc>
      </w:tr>
      <w:tr w:rsidR="0089798F" w:rsidRPr="000D005F" w:rsidTr="008979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15.</w:t>
            </w:r>
            <w:r w:rsidRPr="000D005F">
              <w:rPr>
                <w:rFonts w:ascii="Arial Unicode" w:hAnsi="Arial Unicode"/>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9798F" w:rsidRPr="000D005F" w:rsidTr="008979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798F" w:rsidRPr="000D005F" w:rsidRDefault="0089798F" w:rsidP="0089798F">
            <w:pPr>
              <w:pStyle w:val="HTML"/>
              <w:shd w:val="clear" w:color="auto" w:fill="F8F9FA"/>
              <w:spacing w:line="540" w:lineRule="atLeast"/>
              <w:rPr>
                <w:rFonts w:ascii="Arial Unicode" w:hAnsi="Arial Unicode"/>
                <w:color w:val="1F1F1F"/>
                <w:lang w:val="ru-RU" w:eastAsia="ru-RU"/>
              </w:rPr>
            </w:pPr>
            <w:r w:rsidRPr="000D005F">
              <w:rPr>
                <w:rFonts w:ascii="Arial Unicode" w:hAnsi="Arial Unicode"/>
                <w:lang w:val="ru-RU"/>
              </w:rPr>
              <w:t xml:space="preserve">    16. Валюта (прописью и по коду): </w:t>
            </w:r>
            <w:r w:rsidRPr="000D005F">
              <w:rPr>
                <w:rFonts w:ascii="Arial Unicode" w:hAnsi="Arial Unicode"/>
                <w:color w:val="1F1F1F"/>
                <w:lang w:val="ru-RU" w:eastAsia="ru-RU"/>
              </w:rPr>
              <w:t xml:space="preserve">АМД </w:t>
            </w:r>
            <w:r w:rsidRPr="000D005F">
              <w:rPr>
                <w:rFonts w:ascii="Arial Unicode" w:hAnsi="Arial Unicode"/>
                <w:color w:val="1F1F1F"/>
                <w:lang w:eastAsia="ru-RU"/>
              </w:rPr>
              <w:t>AMD</w:t>
            </w:r>
          </w:p>
        </w:tc>
      </w:tr>
      <w:tr w:rsidR="002849A6" w:rsidRPr="000D005F" w:rsidTr="008979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17.</w:t>
            </w:r>
            <w:r w:rsidRPr="000D005F">
              <w:rPr>
                <w:rFonts w:ascii="Arial Unicode" w:hAnsi="Arial Unicode"/>
                <w:sz w:val="20"/>
                <w:szCs w:val="20"/>
              </w:rPr>
              <w:tab/>
              <w:t xml:space="preserve">Цель сделки (уплаты): (для обеспечения </w:t>
            </w:r>
            <w:r w:rsidR="00BD3F93" w:rsidRPr="000D005F">
              <w:rPr>
                <w:rFonts w:ascii="Arial Unicode" w:hAnsi="Arial Unicode"/>
                <w:sz w:val="20"/>
                <w:szCs w:val="20"/>
              </w:rPr>
              <w:t>квалификации</w:t>
            </w:r>
            <w:r w:rsidRPr="000D005F">
              <w:rPr>
                <w:rFonts w:ascii="Arial Unicode" w:hAnsi="Arial Unicode"/>
                <w:sz w:val="20"/>
                <w:szCs w:val="20"/>
              </w:rPr>
              <w:t>)</w:t>
            </w:r>
          </w:p>
        </w:tc>
      </w:tr>
      <w:tr w:rsidR="002849A6" w:rsidRPr="000D005F" w:rsidTr="0089798F">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18.</w:t>
            </w:r>
            <w:r w:rsidRPr="000D005F">
              <w:rPr>
                <w:rFonts w:ascii="Arial Unicode" w:hAnsi="Arial Unicode"/>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89798F" w:rsidRPr="000D005F" w:rsidRDefault="0089798F" w:rsidP="0089798F">
            <w:pPr>
              <w:widowControl w:val="0"/>
              <w:tabs>
                <w:tab w:val="left" w:pos="855"/>
              </w:tabs>
              <w:spacing w:after="160"/>
              <w:ind w:left="360"/>
              <w:rPr>
                <w:rFonts w:ascii="Arial Unicode" w:hAnsi="Arial Unicode"/>
                <w:sz w:val="20"/>
                <w:szCs w:val="20"/>
                <w:lang w:val="en-US"/>
              </w:rPr>
            </w:pPr>
            <w:r w:rsidRPr="000D005F">
              <w:rPr>
                <w:rFonts w:ascii="Arial Unicode" w:hAnsi="Arial Unicode"/>
                <w:b/>
                <w:sz w:val="20"/>
                <w:szCs w:val="20"/>
                <w:lang w:val="es-ES"/>
              </w:rPr>
              <w:t>«</w:t>
            </w:r>
            <w:r w:rsidR="00B55FCE" w:rsidRPr="000C033D">
              <w:rPr>
                <w:rFonts w:ascii="Arial Unicode" w:eastAsia="Calibri" w:hAnsi="Arial Unicode"/>
                <w:b/>
                <w:lang w:val="af-ZA"/>
              </w:rPr>
              <w:t xml:space="preserve"> </w:t>
            </w:r>
            <w:r w:rsidR="004B1D72">
              <w:rPr>
                <w:rFonts w:ascii="Arial Unicode" w:eastAsia="Calibri" w:hAnsi="Arial Unicode"/>
                <w:b/>
                <w:sz w:val="18"/>
                <w:szCs w:val="18"/>
                <w:lang w:val="af-ZA"/>
              </w:rPr>
              <w:t>ՇՄԱՀ</w:t>
            </w:r>
            <w:r w:rsidR="00B55FCE" w:rsidRPr="00B55FCE">
              <w:rPr>
                <w:rFonts w:ascii="Arial Unicode" w:eastAsia="Calibri" w:hAnsi="Arial Unicode"/>
                <w:b/>
                <w:sz w:val="18"/>
                <w:szCs w:val="18"/>
                <w:lang w:val="af-ZA"/>
              </w:rPr>
              <w:t>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Pr="000D005F">
              <w:rPr>
                <w:rFonts w:ascii="Arial Unicode" w:hAnsi="Arial Unicode"/>
                <w:b/>
                <w:sz w:val="20"/>
                <w:szCs w:val="20"/>
                <w:lang w:val="es-ES"/>
              </w:rPr>
              <w:t>»</w:t>
            </w:r>
          </w:p>
        </w:tc>
      </w:tr>
      <w:tr w:rsidR="002849A6" w:rsidRPr="000D005F" w:rsidTr="0089798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19.</w:t>
            </w:r>
            <w:r w:rsidRPr="000D005F">
              <w:rPr>
                <w:rFonts w:ascii="Arial Unicode" w:hAnsi="Arial Unicode"/>
                <w:sz w:val="20"/>
                <w:szCs w:val="20"/>
                <w:lang w:val="en-US"/>
              </w:rPr>
              <w:tab/>
            </w:r>
            <w:r w:rsidRPr="000D005F">
              <w:rPr>
                <w:rFonts w:ascii="Arial Unicode" w:hAnsi="Arial Unicode"/>
                <w:sz w:val="20"/>
                <w:szCs w:val="20"/>
              </w:rPr>
              <w:t>Условия оплаты: &lt;акцептованный платеж&gt;</w:t>
            </w:r>
          </w:p>
        </w:tc>
      </w:tr>
      <w:tr w:rsidR="002849A6" w:rsidRPr="000D005F" w:rsidTr="0089798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0D005F" w:rsidRDefault="002849A6" w:rsidP="0089798F">
            <w:pPr>
              <w:widowControl w:val="0"/>
              <w:tabs>
                <w:tab w:val="left" w:pos="855"/>
              </w:tabs>
              <w:spacing w:after="160"/>
              <w:ind w:left="360"/>
              <w:rPr>
                <w:rFonts w:ascii="Arial Unicode" w:hAnsi="Arial Unicode"/>
                <w:sz w:val="20"/>
                <w:szCs w:val="20"/>
                <w:lang w:val="en-US"/>
              </w:rPr>
            </w:pPr>
            <w:r w:rsidRPr="000D005F">
              <w:rPr>
                <w:rFonts w:ascii="Arial Unicode" w:hAnsi="Arial Unicode"/>
                <w:sz w:val="20"/>
                <w:szCs w:val="20"/>
              </w:rPr>
              <w:t>20.</w:t>
            </w:r>
            <w:r w:rsidRPr="000D005F">
              <w:rPr>
                <w:rFonts w:ascii="Arial Unicode" w:hAnsi="Arial Unicode"/>
                <w:sz w:val="20"/>
                <w:szCs w:val="20"/>
                <w:lang w:val="en-US"/>
              </w:rPr>
              <w:tab/>
            </w:r>
            <w:r w:rsidRPr="000D005F">
              <w:rPr>
                <w:rFonts w:ascii="Arial Unicode" w:hAnsi="Arial Unicode"/>
                <w:sz w:val="20"/>
                <w:szCs w:val="20"/>
              </w:rPr>
              <w:t>Количество прилагаемых страниц: --- страниц</w:t>
            </w:r>
          </w:p>
        </w:tc>
      </w:tr>
      <w:tr w:rsidR="002849A6" w:rsidRPr="000D005F" w:rsidTr="0089798F">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0D005F" w:rsidRDefault="002849A6" w:rsidP="0089798F">
            <w:pPr>
              <w:widowControl w:val="0"/>
              <w:tabs>
                <w:tab w:val="left" w:pos="851"/>
              </w:tabs>
              <w:spacing w:after="160"/>
              <w:rPr>
                <w:rFonts w:ascii="Arial Unicode" w:hAnsi="Arial Unicode" w:cs="Sylfaen"/>
                <w:sz w:val="20"/>
                <w:szCs w:val="20"/>
              </w:rPr>
            </w:pPr>
            <w:r w:rsidRPr="000D005F">
              <w:rPr>
                <w:rFonts w:ascii="Arial Unicode" w:hAnsi="Arial Unicode"/>
                <w:sz w:val="20"/>
                <w:szCs w:val="20"/>
              </w:rPr>
              <w:t>22.а.</w:t>
            </w:r>
            <w:r w:rsidRPr="000D005F">
              <w:rPr>
                <w:rFonts w:ascii="Arial Unicode" w:hAnsi="Arial Unicode"/>
                <w:sz w:val="20"/>
                <w:szCs w:val="20"/>
              </w:rPr>
              <w:tab/>
              <w:t>Подписи бенефициара</w:t>
            </w:r>
          </w:p>
          <w:p w:rsidR="002849A6" w:rsidRPr="000D005F" w:rsidRDefault="002849A6" w:rsidP="0089798F">
            <w:pPr>
              <w:widowControl w:val="0"/>
              <w:spacing w:after="160"/>
              <w:rPr>
                <w:rFonts w:ascii="Arial Unicode" w:hAnsi="Arial Unicode" w:cs="Sylfaen"/>
                <w:sz w:val="20"/>
                <w:szCs w:val="20"/>
              </w:rPr>
            </w:pPr>
          </w:p>
          <w:p w:rsidR="002849A6" w:rsidRPr="000D005F" w:rsidRDefault="002849A6" w:rsidP="0089798F">
            <w:pPr>
              <w:widowControl w:val="0"/>
              <w:spacing w:after="160"/>
              <w:jc w:val="right"/>
              <w:rPr>
                <w:rFonts w:ascii="Arial Unicode" w:hAnsi="Arial Unicode" w:cs="Tahoma"/>
                <w:sz w:val="20"/>
                <w:szCs w:val="20"/>
              </w:rPr>
            </w:pPr>
            <w:r w:rsidRPr="000D005F">
              <w:rPr>
                <w:rFonts w:ascii="Arial Unicode" w:hAnsi="Arial Unicode"/>
                <w:sz w:val="20"/>
                <w:szCs w:val="20"/>
              </w:rPr>
              <w:t>/____________________/</w:t>
            </w:r>
          </w:p>
          <w:p w:rsidR="002849A6" w:rsidRPr="000D005F" w:rsidRDefault="002849A6" w:rsidP="0089798F">
            <w:pPr>
              <w:widowControl w:val="0"/>
              <w:spacing w:after="160"/>
              <w:rPr>
                <w:rFonts w:ascii="Arial Unicode" w:hAnsi="Arial Unicode" w:cs="Sylfaen"/>
                <w:sz w:val="20"/>
                <w:szCs w:val="20"/>
              </w:rPr>
            </w:pPr>
          </w:p>
          <w:p w:rsidR="002849A6" w:rsidRPr="000D005F" w:rsidRDefault="002849A6" w:rsidP="0089798F">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2849A6" w:rsidRPr="000D005F" w:rsidRDefault="002849A6" w:rsidP="0089798F">
            <w:pPr>
              <w:widowControl w:val="0"/>
              <w:tabs>
                <w:tab w:val="left" w:pos="4545"/>
              </w:tabs>
              <w:spacing w:after="160"/>
              <w:rPr>
                <w:rFonts w:ascii="Arial Unicode" w:hAnsi="Arial Unicode" w:cs="Sylfaen"/>
                <w:sz w:val="20"/>
                <w:szCs w:val="20"/>
              </w:rPr>
            </w:pPr>
            <w:r w:rsidRPr="000D005F">
              <w:rPr>
                <w:rFonts w:ascii="Arial Unicode" w:hAnsi="Arial Unicode"/>
                <w:sz w:val="20"/>
                <w:szCs w:val="20"/>
              </w:rPr>
              <w:t>22.б.</w:t>
            </w:r>
            <w:r w:rsidRPr="000D005F">
              <w:rPr>
                <w:rFonts w:ascii="Arial Unicode" w:hAnsi="Arial Unicode"/>
                <w:sz w:val="20"/>
                <w:szCs w:val="20"/>
              </w:rPr>
              <w:tab/>
              <w:t>М. П.</w:t>
            </w:r>
          </w:p>
          <w:p w:rsidR="002849A6" w:rsidRPr="000D005F" w:rsidRDefault="002849A6" w:rsidP="0089798F">
            <w:pPr>
              <w:widowControl w:val="0"/>
              <w:spacing w:after="160"/>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tcPr>
          <w:p w:rsidR="002849A6" w:rsidRPr="000D005F" w:rsidRDefault="002849A6" w:rsidP="0089798F">
            <w:pPr>
              <w:widowControl w:val="0"/>
              <w:tabs>
                <w:tab w:val="left" w:pos="905"/>
              </w:tabs>
              <w:spacing w:after="160"/>
              <w:rPr>
                <w:rFonts w:ascii="Arial Unicode" w:hAnsi="Arial Unicode" w:cs="Sylfaen"/>
                <w:sz w:val="20"/>
                <w:szCs w:val="20"/>
              </w:rPr>
            </w:pPr>
            <w:r w:rsidRPr="000D005F">
              <w:rPr>
                <w:rFonts w:ascii="Arial Unicode" w:hAnsi="Arial Unicode"/>
                <w:sz w:val="20"/>
                <w:szCs w:val="20"/>
              </w:rPr>
              <w:t>21.а.</w:t>
            </w:r>
            <w:r w:rsidRPr="000D005F">
              <w:rPr>
                <w:rFonts w:ascii="Arial Unicode" w:hAnsi="Arial Unicode"/>
                <w:sz w:val="20"/>
                <w:szCs w:val="20"/>
              </w:rPr>
              <w:tab/>
            </w:r>
            <w:r w:rsidRPr="000D005F">
              <w:rPr>
                <w:rFonts w:ascii="Courier New" w:hAnsi="Courier New"/>
                <w:sz w:val="20"/>
                <w:szCs w:val="20"/>
              </w:rPr>
              <w:t> </w:t>
            </w:r>
            <w:r w:rsidRPr="000D005F">
              <w:rPr>
                <w:rFonts w:ascii="Arial Unicode" w:hAnsi="Arial Unicode"/>
                <w:sz w:val="20"/>
                <w:szCs w:val="20"/>
              </w:rPr>
              <w:t>Подписи плательщика:</w:t>
            </w:r>
          </w:p>
          <w:p w:rsidR="002849A6" w:rsidRPr="000D005F" w:rsidRDefault="002849A6" w:rsidP="0089798F">
            <w:pPr>
              <w:widowControl w:val="0"/>
              <w:spacing w:after="160"/>
              <w:rPr>
                <w:rFonts w:ascii="Arial Unicode" w:hAnsi="Arial Unicode" w:cs="Sylfaen"/>
                <w:sz w:val="20"/>
                <w:szCs w:val="20"/>
              </w:rPr>
            </w:pPr>
          </w:p>
          <w:p w:rsidR="002849A6" w:rsidRPr="000D005F" w:rsidRDefault="002849A6" w:rsidP="0089798F">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2849A6" w:rsidRPr="000D005F" w:rsidRDefault="002849A6" w:rsidP="0089798F">
            <w:pPr>
              <w:widowControl w:val="0"/>
              <w:spacing w:after="160"/>
              <w:jc w:val="right"/>
              <w:rPr>
                <w:rFonts w:ascii="Arial Unicode" w:hAnsi="Arial Unicode" w:cs="Tahoma"/>
                <w:sz w:val="20"/>
                <w:szCs w:val="20"/>
              </w:rPr>
            </w:pPr>
          </w:p>
          <w:p w:rsidR="002849A6" w:rsidRPr="000D005F" w:rsidRDefault="002849A6" w:rsidP="0089798F">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2849A6" w:rsidRPr="000D005F" w:rsidRDefault="002849A6" w:rsidP="0089798F">
            <w:pPr>
              <w:widowControl w:val="0"/>
              <w:tabs>
                <w:tab w:val="left" w:pos="4539"/>
              </w:tabs>
              <w:spacing w:after="160"/>
              <w:rPr>
                <w:rFonts w:ascii="Arial Unicode" w:hAnsi="Arial Unicode" w:cs="Sylfaen"/>
                <w:sz w:val="20"/>
                <w:szCs w:val="20"/>
              </w:rPr>
            </w:pPr>
            <w:r w:rsidRPr="000D005F">
              <w:rPr>
                <w:rFonts w:ascii="Arial Unicode" w:hAnsi="Arial Unicode"/>
                <w:sz w:val="20"/>
                <w:szCs w:val="20"/>
              </w:rPr>
              <w:t>21.б.</w:t>
            </w:r>
            <w:r w:rsidRPr="000D005F">
              <w:rPr>
                <w:rFonts w:ascii="Arial Unicode" w:hAnsi="Arial Unicode"/>
                <w:sz w:val="20"/>
                <w:szCs w:val="20"/>
              </w:rPr>
              <w:tab/>
              <w:t>М. П.</w:t>
            </w:r>
          </w:p>
        </w:tc>
      </w:tr>
      <w:tr w:rsidR="002849A6" w:rsidRPr="000D005F" w:rsidTr="0089798F">
        <w:trPr>
          <w:trHeight w:val="2194"/>
        </w:trPr>
        <w:tc>
          <w:tcPr>
            <w:tcW w:w="5616" w:type="dxa"/>
            <w:tcBorders>
              <w:top w:val="single" w:sz="4" w:space="0" w:color="auto"/>
              <w:left w:val="single" w:sz="4" w:space="0" w:color="auto"/>
              <w:right w:val="single" w:sz="4" w:space="0" w:color="auto"/>
            </w:tcBorders>
            <w:noWrap/>
            <w:vAlign w:val="bottom"/>
          </w:tcPr>
          <w:p w:rsidR="002849A6" w:rsidRPr="000D005F" w:rsidRDefault="002849A6" w:rsidP="0089798F">
            <w:pPr>
              <w:widowControl w:val="0"/>
              <w:spacing w:after="160"/>
              <w:rPr>
                <w:rFonts w:ascii="Arial Unicode" w:hAnsi="Arial Unicode" w:cs="Tahoma"/>
                <w:sz w:val="20"/>
                <w:szCs w:val="20"/>
              </w:rPr>
            </w:pPr>
            <w:r w:rsidRPr="000D005F">
              <w:rPr>
                <w:rFonts w:ascii="Arial Unicode" w:hAnsi="Arial Unicode"/>
                <w:sz w:val="20"/>
                <w:szCs w:val="20"/>
              </w:rPr>
              <w:lastRenderedPageBreak/>
              <w:t>24.а.</w:t>
            </w:r>
            <w:r w:rsidRPr="000D005F">
              <w:rPr>
                <w:rFonts w:ascii="Arial Unicode" w:hAnsi="Arial Unicode"/>
                <w:sz w:val="20"/>
                <w:szCs w:val="20"/>
              </w:rPr>
              <w:tab/>
              <w:t xml:space="preserve"> Обслуживающая бенефициара финансовая организация </w:t>
            </w:r>
          </w:p>
          <w:p w:rsidR="002849A6" w:rsidRPr="000D005F" w:rsidRDefault="002849A6" w:rsidP="0089798F">
            <w:pPr>
              <w:widowControl w:val="0"/>
              <w:spacing w:after="160"/>
              <w:rPr>
                <w:rFonts w:ascii="Arial Unicode" w:hAnsi="Arial Unicode"/>
                <w:sz w:val="20"/>
                <w:szCs w:val="20"/>
              </w:rPr>
            </w:pPr>
          </w:p>
          <w:p w:rsidR="002849A6" w:rsidRPr="000D005F" w:rsidRDefault="002849A6" w:rsidP="0089798F">
            <w:pPr>
              <w:widowControl w:val="0"/>
              <w:jc w:val="right"/>
              <w:rPr>
                <w:rFonts w:ascii="Arial Unicode" w:hAnsi="Arial Unicode" w:cs="Tahoma"/>
                <w:sz w:val="20"/>
                <w:szCs w:val="20"/>
              </w:rPr>
            </w:pPr>
            <w:r w:rsidRPr="000D005F">
              <w:rPr>
                <w:rFonts w:ascii="Arial Unicode" w:hAnsi="Arial Unicode"/>
                <w:sz w:val="20"/>
                <w:szCs w:val="20"/>
              </w:rPr>
              <w:t>/____________________/</w:t>
            </w:r>
          </w:p>
          <w:p w:rsidR="002849A6" w:rsidRPr="000D005F" w:rsidRDefault="002849A6" w:rsidP="0089798F">
            <w:pPr>
              <w:widowControl w:val="0"/>
              <w:spacing w:after="160"/>
              <w:ind w:left="3828" w:right="13"/>
              <w:jc w:val="both"/>
              <w:rPr>
                <w:rFonts w:ascii="Arial Unicode" w:hAnsi="Arial Unicode" w:cs="Sylfaen"/>
                <w:sz w:val="20"/>
                <w:szCs w:val="20"/>
                <w:vertAlign w:val="superscript"/>
              </w:rPr>
            </w:pPr>
            <w:r w:rsidRPr="000D005F">
              <w:rPr>
                <w:rFonts w:ascii="Arial Unicode" w:hAnsi="Arial Unicode"/>
                <w:sz w:val="20"/>
                <w:szCs w:val="20"/>
                <w:vertAlign w:val="superscript"/>
              </w:rPr>
              <w:t>подпись/</w:t>
            </w:r>
          </w:p>
          <w:p w:rsidR="002849A6" w:rsidRPr="000D005F" w:rsidRDefault="002849A6" w:rsidP="0089798F">
            <w:pPr>
              <w:widowControl w:val="0"/>
              <w:spacing w:after="160"/>
              <w:rPr>
                <w:rFonts w:ascii="Arial Unicode" w:hAnsi="Arial Unicode" w:cs="Tahoma"/>
                <w:sz w:val="20"/>
                <w:szCs w:val="20"/>
              </w:rPr>
            </w:pPr>
          </w:p>
          <w:p w:rsidR="002849A6" w:rsidRPr="000D005F" w:rsidRDefault="002849A6" w:rsidP="0089798F">
            <w:pPr>
              <w:widowControl w:val="0"/>
              <w:spacing w:after="160"/>
              <w:rPr>
                <w:rFonts w:ascii="Arial Unicode" w:hAnsi="Arial Unicode" w:cs="Arial"/>
                <w:sz w:val="20"/>
                <w:szCs w:val="20"/>
              </w:rPr>
            </w:pPr>
          </w:p>
        </w:tc>
        <w:tc>
          <w:tcPr>
            <w:tcW w:w="5364" w:type="dxa"/>
            <w:tcBorders>
              <w:top w:val="single" w:sz="4" w:space="0" w:color="auto"/>
              <w:left w:val="nil"/>
              <w:right w:val="single" w:sz="4" w:space="0" w:color="auto"/>
            </w:tcBorders>
            <w:noWrap/>
          </w:tcPr>
          <w:p w:rsidR="002849A6" w:rsidRPr="000D005F" w:rsidRDefault="002849A6" w:rsidP="0089798F">
            <w:pPr>
              <w:widowControl w:val="0"/>
              <w:spacing w:after="160"/>
              <w:rPr>
                <w:rFonts w:ascii="Arial Unicode" w:hAnsi="Arial Unicode" w:cs="Tahoma"/>
                <w:sz w:val="20"/>
                <w:szCs w:val="20"/>
              </w:rPr>
            </w:pPr>
            <w:r w:rsidRPr="000D005F">
              <w:rPr>
                <w:rFonts w:ascii="Arial Unicode" w:hAnsi="Arial Unicode"/>
                <w:sz w:val="20"/>
                <w:szCs w:val="20"/>
              </w:rPr>
              <w:t>23.а.</w:t>
            </w:r>
            <w:r w:rsidRPr="000D005F">
              <w:rPr>
                <w:rFonts w:ascii="Arial Unicode" w:hAnsi="Arial Unicode"/>
                <w:sz w:val="20"/>
                <w:szCs w:val="20"/>
              </w:rPr>
              <w:tab/>
              <w:t xml:space="preserve"> Обслуживающая плательщика финансовая организация </w:t>
            </w:r>
          </w:p>
          <w:p w:rsidR="002849A6" w:rsidRPr="000D005F" w:rsidRDefault="002849A6" w:rsidP="0089798F">
            <w:pPr>
              <w:widowControl w:val="0"/>
              <w:spacing w:after="160"/>
              <w:rPr>
                <w:rFonts w:ascii="Arial Unicode" w:hAnsi="Arial Unicode" w:cs="Tahoma"/>
                <w:sz w:val="20"/>
                <w:szCs w:val="20"/>
              </w:rPr>
            </w:pPr>
          </w:p>
          <w:p w:rsidR="002849A6" w:rsidRPr="000D005F" w:rsidRDefault="002849A6" w:rsidP="0089798F">
            <w:pPr>
              <w:widowControl w:val="0"/>
              <w:jc w:val="right"/>
              <w:rPr>
                <w:rFonts w:ascii="Arial Unicode" w:hAnsi="Arial Unicode" w:cs="Tahoma"/>
                <w:sz w:val="20"/>
                <w:szCs w:val="20"/>
              </w:rPr>
            </w:pPr>
            <w:r w:rsidRPr="000D005F">
              <w:rPr>
                <w:rFonts w:ascii="Arial Unicode" w:hAnsi="Arial Unicode"/>
                <w:sz w:val="20"/>
                <w:szCs w:val="20"/>
              </w:rPr>
              <w:t>/____________________/</w:t>
            </w:r>
          </w:p>
          <w:p w:rsidR="002849A6" w:rsidRPr="000D005F" w:rsidRDefault="002849A6" w:rsidP="0089798F">
            <w:pPr>
              <w:widowControl w:val="0"/>
              <w:spacing w:after="160"/>
              <w:ind w:right="983"/>
              <w:jc w:val="right"/>
              <w:rPr>
                <w:rFonts w:ascii="Arial Unicode" w:hAnsi="Arial Unicode" w:cs="Sylfaen"/>
                <w:sz w:val="20"/>
                <w:szCs w:val="20"/>
                <w:vertAlign w:val="superscript"/>
              </w:rPr>
            </w:pPr>
            <w:r w:rsidRPr="000D005F">
              <w:rPr>
                <w:rFonts w:ascii="Arial Unicode" w:hAnsi="Arial Unicode"/>
                <w:sz w:val="20"/>
                <w:szCs w:val="20"/>
                <w:vertAlign w:val="superscript"/>
              </w:rPr>
              <w:t>/подпись/</w:t>
            </w:r>
          </w:p>
          <w:p w:rsidR="002849A6" w:rsidRPr="000D005F" w:rsidRDefault="002849A6" w:rsidP="0089798F">
            <w:pPr>
              <w:widowControl w:val="0"/>
              <w:spacing w:after="160"/>
              <w:rPr>
                <w:rFonts w:ascii="Arial Unicode" w:hAnsi="Arial Unicode" w:cs="Arial"/>
                <w:sz w:val="20"/>
                <w:szCs w:val="20"/>
              </w:rPr>
            </w:pPr>
          </w:p>
        </w:tc>
      </w:tr>
      <w:tr w:rsidR="002849A6" w:rsidRPr="000D005F" w:rsidTr="0089798F">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0D005F" w:rsidRDefault="002849A6" w:rsidP="0089798F">
            <w:pPr>
              <w:widowControl w:val="0"/>
              <w:tabs>
                <w:tab w:val="left" w:pos="4678"/>
              </w:tabs>
              <w:spacing w:after="160"/>
              <w:rPr>
                <w:rFonts w:ascii="Arial Unicode" w:hAnsi="Arial Unicode" w:cs="Sylfaen"/>
                <w:sz w:val="20"/>
                <w:szCs w:val="20"/>
              </w:rPr>
            </w:pPr>
            <w:r w:rsidRPr="000D005F">
              <w:rPr>
                <w:rFonts w:ascii="Arial Unicode" w:hAnsi="Arial Unicode"/>
                <w:sz w:val="20"/>
                <w:szCs w:val="20"/>
              </w:rPr>
              <w:t>24.б.</w:t>
            </w:r>
            <w:r w:rsidRPr="000D005F">
              <w:rPr>
                <w:rFonts w:ascii="Arial Unicode" w:hAnsi="Arial Unicode"/>
                <w:sz w:val="20"/>
                <w:szCs w:val="20"/>
              </w:rPr>
              <w:tab/>
              <w:t>М. П.</w:t>
            </w:r>
          </w:p>
          <w:p w:rsidR="002849A6" w:rsidRPr="000D005F" w:rsidRDefault="002849A6" w:rsidP="0089798F">
            <w:pPr>
              <w:widowControl w:val="0"/>
              <w:spacing w:after="160"/>
              <w:rPr>
                <w:rFonts w:ascii="Arial Unicode" w:hAnsi="Arial Unicode" w:cs="Sylfaen"/>
                <w:sz w:val="20"/>
                <w:szCs w:val="20"/>
              </w:rPr>
            </w:pPr>
          </w:p>
          <w:p w:rsidR="002849A6" w:rsidRPr="000D005F" w:rsidRDefault="002849A6" w:rsidP="0089798F">
            <w:pPr>
              <w:widowControl w:val="0"/>
              <w:spacing w:after="160"/>
              <w:ind w:right="155"/>
              <w:jc w:val="right"/>
              <w:rPr>
                <w:rFonts w:ascii="Arial Unicode" w:hAnsi="Arial Unicode" w:cs="Sylfaen"/>
                <w:sz w:val="20"/>
                <w:szCs w:val="20"/>
                <w:lang w:val="en-US"/>
              </w:rPr>
            </w:pPr>
            <w:r w:rsidRPr="000D005F">
              <w:rPr>
                <w:rFonts w:ascii="Arial Unicode" w:hAnsi="Arial Unicode"/>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0D005F" w:rsidRDefault="002849A6" w:rsidP="0089798F">
            <w:pPr>
              <w:widowControl w:val="0"/>
              <w:tabs>
                <w:tab w:val="left" w:pos="4554"/>
              </w:tabs>
              <w:spacing w:after="160"/>
              <w:rPr>
                <w:rFonts w:ascii="Arial Unicode" w:hAnsi="Arial Unicode" w:cs="Sylfaen"/>
                <w:sz w:val="20"/>
                <w:szCs w:val="20"/>
              </w:rPr>
            </w:pPr>
            <w:r w:rsidRPr="000D005F">
              <w:rPr>
                <w:rFonts w:ascii="Arial Unicode" w:hAnsi="Arial Unicode"/>
                <w:sz w:val="20"/>
                <w:szCs w:val="20"/>
              </w:rPr>
              <w:t>23.б.</w:t>
            </w:r>
            <w:r w:rsidRPr="000D005F">
              <w:rPr>
                <w:rFonts w:ascii="Arial Unicode" w:hAnsi="Arial Unicode"/>
                <w:sz w:val="20"/>
                <w:szCs w:val="20"/>
              </w:rPr>
              <w:tab/>
              <w:t>М. П.</w:t>
            </w:r>
          </w:p>
          <w:p w:rsidR="002849A6" w:rsidRPr="000D005F" w:rsidRDefault="002849A6" w:rsidP="0089798F">
            <w:pPr>
              <w:widowControl w:val="0"/>
              <w:spacing w:after="160"/>
              <w:rPr>
                <w:rFonts w:ascii="Arial Unicode" w:hAnsi="Arial Unicode"/>
                <w:sz w:val="20"/>
                <w:szCs w:val="20"/>
              </w:rPr>
            </w:pPr>
          </w:p>
          <w:p w:rsidR="002849A6" w:rsidRPr="000D005F" w:rsidRDefault="002849A6" w:rsidP="0089798F">
            <w:pPr>
              <w:widowControl w:val="0"/>
              <w:spacing w:after="160"/>
              <w:jc w:val="right"/>
              <w:rPr>
                <w:rFonts w:ascii="Arial Unicode" w:hAnsi="Arial Unicode" w:cs="Sylfaen"/>
                <w:sz w:val="20"/>
                <w:szCs w:val="20"/>
              </w:rPr>
            </w:pPr>
            <w:r w:rsidRPr="000D005F">
              <w:rPr>
                <w:rFonts w:ascii="Arial Unicode" w:hAnsi="Arial Unicode"/>
                <w:sz w:val="20"/>
                <w:szCs w:val="20"/>
              </w:rPr>
              <w:t>23.вДата исполнения: "___" ___ 20___г.</w:t>
            </w:r>
          </w:p>
        </w:tc>
      </w:tr>
    </w:tbl>
    <w:p w:rsidR="002849A6" w:rsidRPr="000D005F" w:rsidRDefault="002849A6" w:rsidP="003D2FE2">
      <w:pPr>
        <w:widowControl w:val="0"/>
        <w:tabs>
          <w:tab w:val="left" w:pos="1134"/>
        </w:tabs>
        <w:spacing w:after="160"/>
        <w:ind w:firstLine="567"/>
        <w:jc w:val="both"/>
        <w:rPr>
          <w:rFonts w:ascii="Arial Unicode" w:hAnsi="Arial Unicode"/>
          <w:sz w:val="20"/>
          <w:szCs w:val="20"/>
        </w:rPr>
      </w:pPr>
    </w:p>
    <w:p w:rsidR="00C3421C" w:rsidRPr="000D005F" w:rsidRDefault="00C3421C" w:rsidP="00C3421C">
      <w:pPr>
        <w:widowControl w:val="0"/>
        <w:spacing w:after="160"/>
        <w:jc w:val="center"/>
        <w:rPr>
          <w:rFonts w:ascii="Arial Unicode" w:hAnsi="Arial Unicode" w:cs="Sylfaen"/>
          <w:sz w:val="20"/>
          <w:szCs w:val="20"/>
        </w:rPr>
      </w:pPr>
    </w:p>
    <w:p w:rsidR="00C3421C" w:rsidRPr="000D005F" w:rsidRDefault="00C3421C" w:rsidP="00C3421C">
      <w:pPr>
        <w:rPr>
          <w:rFonts w:ascii="Arial Unicode" w:hAnsi="Arial Unicode" w:cs="Sylfaen"/>
          <w:sz w:val="20"/>
          <w:szCs w:val="20"/>
        </w:rPr>
      </w:pPr>
      <w:r w:rsidRPr="000D005F">
        <w:rPr>
          <w:rFonts w:ascii="Arial Unicode" w:hAnsi="Arial Unicode" w:cs="Sylfaen"/>
          <w:sz w:val="20"/>
          <w:szCs w:val="20"/>
        </w:rPr>
        <w:t xml:space="preserve">*  </w:t>
      </w:r>
      <w:r w:rsidRPr="000D005F">
        <w:rPr>
          <w:rFonts w:ascii="Arial Unicode" w:hAnsi="Arial Unicode"/>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0D005F" w:rsidRDefault="00C3421C" w:rsidP="00C3421C">
      <w:pPr>
        <w:rPr>
          <w:rFonts w:ascii="Arial Unicode" w:hAnsi="Arial Unicode" w:cs="Sylfaen"/>
          <w:sz w:val="20"/>
          <w:szCs w:val="20"/>
        </w:rPr>
      </w:pPr>
      <w:r w:rsidRPr="000D005F">
        <w:rPr>
          <w:rFonts w:ascii="Arial Unicode" w:hAnsi="Arial Unicode" w:cs="Sylfaen"/>
          <w:sz w:val="20"/>
          <w:szCs w:val="20"/>
        </w:rPr>
        <w:br w:type="page"/>
      </w:r>
    </w:p>
    <w:p w:rsidR="00C3421C" w:rsidRPr="000D005F" w:rsidRDefault="00C3421C" w:rsidP="00C3421C">
      <w:pPr>
        <w:widowControl w:val="0"/>
        <w:spacing w:after="160"/>
        <w:ind w:left="567" w:right="565"/>
        <w:jc w:val="center"/>
        <w:rPr>
          <w:rFonts w:ascii="Arial Unicode" w:hAnsi="Arial Unicode"/>
          <w:b/>
          <w:sz w:val="20"/>
          <w:szCs w:val="20"/>
        </w:rPr>
      </w:pPr>
      <w:r w:rsidRPr="000D005F">
        <w:rPr>
          <w:rFonts w:ascii="Arial Unicode" w:hAnsi="Arial Unicode"/>
          <w:b/>
          <w:sz w:val="20"/>
          <w:szCs w:val="20"/>
        </w:rPr>
        <w:lastRenderedPageBreak/>
        <w:t xml:space="preserve">Обязательные реквизиты платежного требования </w:t>
      </w:r>
      <w:r w:rsidRPr="000D005F">
        <w:rPr>
          <w:rFonts w:ascii="Arial Unicode" w:hAnsi="Arial Unicode"/>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0D005F"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Наличие указанного поля/</w:t>
            </w:r>
          </w:p>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 xml:space="preserve">Требование о заполнении реквизита </w:t>
            </w:r>
          </w:p>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Сторона,</w:t>
            </w:r>
          </w:p>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 xml:space="preserve">заполняющая реквизит </w:t>
            </w:r>
          </w:p>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бенефициар или плательщик</w:t>
            </w:r>
          </w:p>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(в связи с процессом закупки)</w:t>
            </w:r>
          </w:p>
        </w:tc>
      </w:tr>
      <w:tr w:rsidR="00B138F3" w:rsidRPr="000D005F"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b/>
                <w:sz w:val="20"/>
                <w:szCs w:val="20"/>
              </w:rPr>
            </w:pPr>
            <w:r w:rsidRPr="000D005F">
              <w:rPr>
                <w:rFonts w:ascii="Arial Unicode" w:hAnsi="Arial Unicode"/>
                <w:b/>
                <w:sz w:val="20"/>
                <w:szCs w:val="20"/>
              </w:rPr>
              <w:t>5</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на документе заранее заполнено "Платежное требование"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both"/>
              <w:rPr>
                <w:rFonts w:ascii="Arial Unicode" w:hAnsi="Arial Unicode"/>
                <w:sz w:val="20"/>
                <w:szCs w:val="20"/>
              </w:rPr>
            </w:pPr>
            <w:r w:rsidRPr="000D005F">
              <w:rPr>
                <w:rFonts w:ascii="Arial Unicode" w:hAnsi="Arial Unicode"/>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 при представлении платежного требования в банк плательщика</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both"/>
              <w:rPr>
                <w:rFonts w:ascii="Arial Unicode" w:hAnsi="Arial Unicode"/>
                <w:sz w:val="20"/>
                <w:szCs w:val="20"/>
              </w:rPr>
            </w:pPr>
            <w:r w:rsidRPr="000D005F">
              <w:rPr>
                <w:rFonts w:ascii="Arial Unicode" w:hAnsi="Arial Unicode"/>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бенефициаром в день представления платежного требования в банк плательщика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both"/>
              <w:rPr>
                <w:rFonts w:ascii="Arial Unicode" w:hAnsi="Arial Unicode"/>
                <w:sz w:val="20"/>
                <w:szCs w:val="20"/>
              </w:rPr>
            </w:pPr>
            <w:r w:rsidRPr="000D005F">
              <w:rPr>
                <w:rFonts w:ascii="Arial Unicode" w:hAnsi="Arial Unicode"/>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в установленных нормативными правовыми актами Республики Армения </w:t>
            </w:r>
            <w:r w:rsidRPr="000D005F">
              <w:rPr>
                <w:rFonts w:ascii="Arial Unicode" w:hAnsi="Arial Unicode"/>
                <w:sz w:val="20"/>
                <w:szCs w:val="20"/>
              </w:rPr>
              <w:lastRenderedPageBreak/>
              <w:t>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 заполняется)</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плательщиком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акцептованная сумма (цифрами </w:t>
            </w:r>
            <w:r w:rsidRPr="000D005F">
              <w:rPr>
                <w:rFonts w:ascii="Arial Unicode" w:hAnsi="Arial Unicode"/>
                <w:sz w:val="20"/>
                <w:szCs w:val="20"/>
              </w:rPr>
              <w:lastRenderedPageBreak/>
              <w:t xml:space="preserve">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(предусмотрена для частичного </w:t>
            </w:r>
            <w:r w:rsidRPr="000D005F">
              <w:rPr>
                <w:rFonts w:ascii="Arial Unicode" w:hAnsi="Arial Unicode"/>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(не заполняется и не применяется)</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EC6F0E">
            <w:pPr>
              <w:widowControl w:val="0"/>
              <w:spacing w:after="120"/>
              <w:jc w:val="center"/>
              <w:rPr>
                <w:rFonts w:ascii="Arial Unicode" w:hAnsi="Arial Unicode"/>
                <w:sz w:val="20"/>
                <w:szCs w:val="20"/>
              </w:rPr>
            </w:pPr>
            <w:r w:rsidRPr="000D005F">
              <w:rPr>
                <w:rFonts w:ascii="Arial Unicode" w:hAnsi="Arial Unicode"/>
                <w:sz w:val="20"/>
                <w:szCs w:val="20"/>
              </w:rPr>
              <w:t xml:space="preserve">В обязательном порядке заполняются слова "для обеспечения </w:t>
            </w:r>
            <w:r w:rsidR="00EC6F0E" w:rsidRPr="000D005F">
              <w:rPr>
                <w:rFonts w:ascii="Arial Unicode" w:hAnsi="Arial Unicode"/>
                <w:sz w:val="20"/>
                <w:szCs w:val="20"/>
              </w:rPr>
              <w:t>квалификации</w:t>
            </w:r>
            <w:r w:rsidRPr="000D005F">
              <w:rPr>
                <w:rFonts w:ascii="Arial Unicode" w:hAnsi="Arial Unicode"/>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Del="0010680B"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cs="Sylfaen"/>
                <w:sz w:val="20"/>
                <w:szCs w:val="20"/>
              </w:rPr>
            </w:pPr>
            <w:r w:rsidRPr="000D005F">
              <w:rPr>
                <w:rFonts w:ascii="Arial Unicode" w:hAnsi="Arial Unicode"/>
                <w:sz w:val="20"/>
                <w:szCs w:val="20"/>
              </w:rPr>
              <w:t xml:space="preserve">обязательно </w:t>
            </w:r>
          </w:p>
          <w:p w:rsidR="00C3421C" w:rsidRPr="000D005F" w:rsidRDefault="00C3421C" w:rsidP="003D2146">
            <w:pPr>
              <w:widowControl w:val="0"/>
              <w:spacing w:after="120"/>
              <w:jc w:val="center"/>
              <w:rPr>
                <w:rFonts w:ascii="Arial Unicode" w:hAnsi="Arial Unicode" w:cs="Sylfaen"/>
                <w:sz w:val="20"/>
                <w:szCs w:val="20"/>
              </w:rPr>
            </w:pPr>
            <w:r w:rsidRPr="000D005F">
              <w:rPr>
                <w:rFonts w:ascii="Arial Unicode" w:hAnsi="Arial Unicode"/>
                <w:sz w:val="20"/>
                <w:szCs w:val="20"/>
              </w:rPr>
              <w:t xml:space="preserve">заполняются слова "акцептованный платеж",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заранее заполняется бенефициаром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настоящее поле заполняется при представлении плательщиком Требования. При </w:t>
            </w:r>
            <w:r w:rsidRPr="000D005F">
              <w:rPr>
                <w:rFonts w:ascii="Arial Unicode" w:hAnsi="Arial Unicode"/>
                <w:sz w:val="20"/>
                <w:szCs w:val="20"/>
              </w:rPr>
              <w:lastRenderedPageBreak/>
              <w:t>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 xml:space="preserve">подписывается плательщиком или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проставляется электронная подпись </w:t>
            </w:r>
            <w:r w:rsidRPr="000D005F">
              <w:rPr>
                <w:rFonts w:ascii="Arial Unicode" w:hAnsi="Arial Unicode"/>
                <w:sz w:val="20"/>
                <w:szCs w:val="20"/>
              </w:rPr>
              <w:lastRenderedPageBreak/>
              <w:t>плательщика</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при наличии печати, когда плательщик представляет Требование в бумажной форме</w:t>
            </w:r>
          </w:p>
          <w:p w:rsidR="00C3421C" w:rsidRPr="000D005F" w:rsidRDefault="00C3421C" w:rsidP="003D2146">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скрепляется печатью плательщика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при представлении в бумажной форме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подписывается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скрепляется печатью бенефициара </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при представлении в банк в бумажной форме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подпись сотрудника </w:t>
            </w:r>
            <w:r w:rsidRPr="000D005F">
              <w:rPr>
                <w:rFonts w:ascii="Arial Unicode" w:hAnsi="Arial Unicode"/>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r w:rsidR="00FF3DE9"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C3421C" w:rsidRPr="000D005F" w:rsidRDefault="00C3421C"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0D005F" w:rsidRDefault="00C3421C" w:rsidP="003D2146">
            <w:pPr>
              <w:widowControl w:val="0"/>
              <w:spacing w:after="120"/>
              <w:jc w:val="center"/>
              <w:rPr>
                <w:rFonts w:ascii="Arial Unicode" w:hAnsi="Arial Unicode"/>
                <w:sz w:val="20"/>
                <w:szCs w:val="20"/>
              </w:rPr>
            </w:pPr>
          </w:p>
        </w:tc>
      </w:tr>
    </w:tbl>
    <w:p w:rsidR="001005B0" w:rsidRPr="000D005F" w:rsidRDefault="001005B0" w:rsidP="00B46D58">
      <w:pPr>
        <w:widowControl w:val="0"/>
        <w:spacing w:after="160"/>
        <w:ind w:left="567" w:right="565"/>
        <w:jc w:val="center"/>
        <w:rPr>
          <w:rFonts w:ascii="Arial Unicode" w:hAnsi="Arial Unicode"/>
          <w:b/>
          <w:sz w:val="20"/>
          <w:szCs w:val="20"/>
        </w:rPr>
      </w:pPr>
    </w:p>
    <w:p w:rsidR="001005B0" w:rsidRPr="000D005F" w:rsidRDefault="001005B0" w:rsidP="00B46D58">
      <w:pPr>
        <w:widowControl w:val="0"/>
        <w:spacing w:after="160"/>
        <w:ind w:left="567" w:right="565"/>
        <w:jc w:val="center"/>
        <w:rPr>
          <w:rFonts w:ascii="Arial Unicode" w:hAnsi="Arial Unicode"/>
          <w:b/>
          <w:sz w:val="20"/>
          <w:szCs w:val="20"/>
        </w:rPr>
      </w:pPr>
    </w:p>
    <w:p w:rsidR="001005B0" w:rsidRPr="000D005F" w:rsidRDefault="001005B0" w:rsidP="00B46D58">
      <w:pPr>
        <w:widowControl w:val="0"/>
        <w:spacing w:after="160"/>
        <w:ind w:left="567" w:right="565"/>
        <w:jc w:val="center"/>
        <w:rPr>
          <w:rFonts w:ascii="Arial Unicode" w:hAnsi="Arial Unicode"/>
          <w:b/>
          <w:sz w:val="20"/>
          <w:szCs w:val="20"/>
        </w:rPr>
      </w:pPr>
    </w:p>
    <w:p w:rsidR="001005B0" w:rsidRPr="000D005F" w:rsidRDefault="001005B0" w:rsidP="00B46D58">
      <w:pPr>
        <w:widowControl w:val="0"/>
        <w:spacing w:after="160"/>
        <w:ind w:left="567" w:right="565"/>
        <w:jc w:val="center"/>
        <w:rPr>
          <w:rFonts w:ascii="Arial Unicode" w:hAnsi="Arial Unicode"/>
          <w:b/>
          <w:sz w:val="20"/>
          <w:szCs w:val="20"/>
        </w:rPr>
      </w:pPr>
    </w:p>
    <w:p w:rsidR="001005B0" w:rsidRPr="000D005F" w:rsidRDefault="001005B0" w:rsidP="00B46D58">
      <w:pPr>
        <w:widowControl w:val="0"/>
        <w:spacing w:after="160"/>
        <w:ind w:left="567" w:right="565"/>
        <w:jc w:val="center"/>
        <w:rPr>
          <w:rFonts w:ascii="Arial Unicode" w:hAnsi="Arial Unicode"/>
          <w:b/>
          <w:sz w:val="20"/>
          <w:szCs w:val="20"/>
        </w:rPr>
      </w:pPr>
    </w:p>
    <w:p w:rsidR="001005B0" w:rsidRPr="000D005F" w:rsidRDefault="001005B0" w:rsidP="00B46D58">
      <w:pPr>
        <w:widowControl w:val="0"/>
        <w:spacing w:after="160"/>
        <w:ind w:left="567" w:right="565"/>
        <w:jc w:val="center"/>
        <w:rPr>
          <w:rFonts w:ascii="Arial Unicode" w:hAnsi="Arial Unicode"/>
          <w:b/>
          <w:sz w:val="20"/>
          <w:szCs w:val="20"/>
        </w:rPr>
      </w:pPr>
    </w:p>
    <w:p w:rsidR="00F331AD" w:rsidRPr="000D005F" w:rsidRDefault="00F331AD"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8D24C2" w:rsidRPr="000D005F" w:rsidRDefault="008D24C2"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z w:val="20"/>
          <w:szCs w:val="20"/>
        </w:rPr>
      </w:pPr>
    </w:p>
    <w:p w:rsidR="004E630A" w:rsidRPr="000D005F" w:rsidRDefault="004E630A" w:rsidP="00235549">
      <w:pPr>
        <w:widowControl w:val="0"/>
        <w:spacing w:after="160"/>
        <w:ind w:firstLine="567"/>
        <w:jc w:val="right"/>
        <w:rPr>
          <w:rFonts w:ascii="Arial Unicode" w:hAnsi="Arial Unicode"/>
          <w:b/>
          <w:strike/>
          <w:sz w:val="20"/>
          <w:szCs w:val="20"/>
        </w:rPr>
      </w:pPr>
    </w:p>
    <w:p w:rsidR="00235549" w:rsidRPr="000D005F" w:rsidRDefault="00235549" w:rsidP="00235549">
      <w:pPr>
        <w:widowControl w:val="0"/>
        <w:spacing w:after="160"/>
        <w:ind w:firstLine="567"/>
        <w:jc w:val="right"/>
        <w:rPr>
          <w:rFonts w:ascii="Arial Unicode" w:hAnsi="Arial Unicode" w:cs="Arial"/>
          <w:b/>
          <w:strike/>
          <w:sz w:val="20"/>
          <w:szCs w:val="20"/>
        </w:rPr>
      </w:pPr>
      <w:r w:rsidRPr="000D005F">
        <w:rPr>
          <w:rFonts w:ascii="Arial Unicode" w:hAnsi="Arial Unicode"/>
          <w:b/>
          <w:strike/>
          <w:sz w:val="20"/>
          <w:szCs w:val="20"/>
        </w:rPr>
        <w:t>Приложение № 5</w:t>
      </w:r>
    </w:p>
    <w:p w:rsidR="004E630A" w:rsidRPr="000D005F" w:rsidRDefault="004E630A" w:rsidP="004E630A">
      <w:pPr>
        <w:pStyle w:val="31"/>
        <w:widowControl w:val="0"/>
        <w:spacing w:after="160" w:line="240" w:lineRule="auto"/>
        <w:jc w:val="right"/>
        <w:rPr>
          <w:rFonts w:ascii="Arial Unicode" w:hAnsi="Arial Unicode" w:cs="Arial"/>
          <w:b/>
          <w:strike/>
        </w:rPr>
      </w:pPr>
      <w:r w:rsidRPr="000D005F">
        <w:rPr>
          <w:rFonts w:ascii="Arial Unicode" w:hAnsi="Arial Unicode"/>
          <w:b/>
          <w:strike/>
        </w:rPr>
        <w:t>к Приглашению на рейтинг конкурс</w:t>
      </w:r>
      <w:r w:rsidRPr="000D005F">
        <w:rPr>
          <w:rFonts w:ascii="Arial Unicode" w:hAnsi="Arial Unicode" w:cs="Arial"/>
          <w:b/>
          <w:strike/>
        </w:rPr>
        <w:br/>
      </w:r>
      <w:r w:rsidRPr="000D005F">
        <w:rPr>
          <w:rFonts w:ascii="Arial Unicode" w:hAnsi="Arial Unicode"/>
          <w:b/>
          <w:strike/>
        </w:rPr>
        <w:t xml:space="preserve">под кодом </w:t>
      </w:r>
      <w:r w:rsidRPr="000D005F">
        <w:rPr>
          <w:rFonts w:ascii="Arial Unicode" w:hAnsi="Arial Unicode"/>
          <w:b/>
          <w:strike/>
          <w:lang w:val="es-ES"/>
        </w:rPr>
        <w:t>«»</w:t>
      </w:r>
    </w:p>
    <w:p w:rsidR="001005B0" w:rsidRPr="000D005F" w:rsidRDefault="001005B0" w:rsidP="00B46D58">
      <w:pPr>
        <w:widowControl w:val="0"/>
        <w:spacing w:after="160"/>
        <w:ind w:left="567" w:right="565"/>
        <w:jc w:val="center"/>
        <w:rPr>
          <w:rFonts w:ascii="Arial Unicode" w:hAnsi="Arial Unicode"/>
          <w:b/>
          <w:strike/>
          <w:sz w:val="20"/>
          <w:szCs w:val="20"/>
        </w:rPr>
      </w:pPr>
    </w:p>
    <w:p w:rsidR="0075061D" w:rsidRPr="000D005F" w:rsidRDefault="0075061D" w:rsidP="0075061D">
      <w:pPr>
        <w:pStyle w:val="31"/>
        <w:widowControl w:val="0"/>
        <w:spacing w:after="160" w:line="240" w:lineRule="auto"/>
        <w:jc w:val="center"/>
        <w:rPr>
          <w:rFonts w:ascii="Arial Unicode" w:hAnsi="Arial Unicode"/>
          <w:strike/>
          <w:lang w:val="hy-AM"/>
        </w:rPr>
      </w:pPr>
      <w:r w:rsidRPr="000D005F">
        <w:rPr>
          <w:rFonts w:ascii="Arial Unicode" w:hAnsi="Arial Unicode"/>
          <w:strike/>
        </w:rPr>
        <w:t xml:space="preserve">ГАРАНТИЯ </w:t>
      </w:r>
      <w:r w:rsidRPr="000D005F">
        <w:rPr>
          <w:rFonts w:ascii="Arial Unicode" w:hAnsi="Arial Unicode"/>
          <w:strike/>
          <w:lang w:val="en-US"/>
        </w:rPr>
        <w:t>N</w:t>
      </w:r>
      <w:r w:rsidRPr="000D005F">
        <w:rPr>
          <w:rFonts w:ascii="Arial Unicode" w:hAnsi="Arial Unicode"/>
          <w:strike/>
          <w:lang w:val="hy-AM"/>
        </w:rPr>
        <w:t>________</w:t>
      </w:r>
    </w:p>
    <w:p w:rsidR="0075061D" w:rsidRPr="000D005F" w:rsidRDefault="0075061D" w:rsidP="0075061D">
      <w:pPr>
        <w:widowControl w:val="0"/>
        <w:spacing w:after="160"/>
        <w:ind w:left="567" w:right="565"/>
        <w:jc w:val="center"/>
        <w:rPr>
          <w:rFonts w:ascii="Arial Unicode" w:hAnsi="Arial Unicode"/>
          <w:b/>
          <w:strike/>
          <w:sz w:val="20"/>
          <w:szCs w:val="20"/>
        </w:rPr>
      </w:pPr>
      <w:r w:rsidRPr="000D005F">
        <w:rPr>
          <w:rFonts w:ascii="Arial Unicode" w:hAnsi="Arial Unicode"/>
          <w:b/>
          <w:strike/>
          <w:sz w:val="20"/>
          <w:szCs w:val="20"/>
        </w:rPr>
        <w:t>(обеспечение договора)</w:t>
      </w:r>
    </w:p>
    <w:p w:rsidR="001005B0" w:rsidRPr="000D005F" w:rsidRDefault="001005B0" w:rsidP="00B46D58">
      <w:pPr>
        <w:widowControl w:val="0"/>
        <w:spacing w:after="160"/>
        <w:ind w:left="567" w:right="565"/>
        <w:jc w:val="center"/>
        <w:rPr>
          <w:rFonts w:ascii="Arial Unicode" w:hAnsi="Arial Unicode"/>
          <w:b/>
          <w:strike/>
          <w:sz w:val="20"/>
          <w:szCs w:val="20"/>
        </w:rPr>
      </w:pPr>
    </w:p>
    <w:p w:rsidR="005B3A59" w:rsidRPr="000D005F" w:rsidRDefault="005B3A59" w:rsidP="005B3A59">
      <w:pPr>
        <w:pStyle w:val="af4"/>
        <w:shd w:val="clear" w:color="auto" w:fill="FFFFFF"/>
        <w:spacing w:before="0" w:beforeAutospacing="0" w:after="0" w:afterAutospacing="0"/>
        <w:jc w:val="both"/>
        <w:rPr>
          <w:rStyle w:val="af5"/>
          <w:rFonts w:ascii="Arial Unicode" w:hAnsi="Arial Unicode"/>
          <w:b w:val="0"/>
          <w:bCs w:val="0"/>
          <w:strike/>
          <w:sz w:val="20"/>
          <w:szCs w:val="20"/>
          <w:lang w:val="hy-AM"/>
        </w:rPr>
      </w:pPr>
      <w:r w:rsidRPr="000D005F">
        <w:rPr>
          <w:rFonts w:ascii="Arial Unicode" w:eastAsiaTheme="minorHAnsi" w:hAnsi="Arial Unicode" w:cstheme="minorBidi"/>
          <w:strike/>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lang w:val="hy-AM"/>
        </w:rPr>
        <w:tab/>
      </w:r>
      <w:r w:rsidRPr="000D005F">
        <w:rPr>
          <w:rFonts w:ascii="Arial Unicode" w:eastAsiaTheme="minorHAnsi" w:hAnsi="Arial Unicode" w:cstheme="minorBidi"/>
          <w:strike/>
          <w:sz w:val="20"/>
          <w:szCs w:val="20"/>
        </w:rPr>
        <w:t>заключаемым</w:t>
      </w:r>
      <w:r w:rsidRPr="000D005F">
        <w:rPr>
          <w:rFonts w:ascii="Arial Unicode" w:eastAsiaTheme="minorHAnsi" w:hAnsi="Arial Unicode" w:cstheme="minorBidi"/>
          <w:bCs/>
          <w:strike/>
          <w:sz w:val="20"/>
          <w:szCs w:val="20"/>
        </w:rPr>
        <w:t>между</w:t>
      </w:r>
    </w:p>
    <w:p w:rsidR="005B3A59" w:rsidRPr="000D005F" w:rsidRDefault="005B3A59" w:rsidP="005B3A59">
      <w:pPr>
        <w:pStyle w:val="af4"/>
        <w:shd w:val="clear" w:color="auto" w:fill="FFFFFF"/>
        <w:spacing w:before="0" w:beforeAutospacing="0" w:after="0" w:afterAutospacing="0"/>
        <w:jc w:val="both"/>
        <w:rPr>
          <w:rStyle w:val="af5"/>
          <w:rFonts w:ascii="Arial Unicode" w:hAnsi="Arial Unicode"/>
          <w:b w:val="0"/>
          <w:bCs w:val="0"/>
          <w:strike/>
          <w:sz w:val="20"/>
          <w:szCs w:val="20"/>
        </w:rPr>
      </w:pPr>
      <w:r w:rsidRPr="000D005F">
        <w:rPr>
          <w:rStyle w:val="af5"/>
          <w:rFonts w:ascii="Arial Unicode" w:hAnsi="Arial Unicode"/>
          <w:strike/>
          <w:sz w:val="20"/>
          <w:szCs w:val="20"/>
          <w:lang w:val="hy-AM"/>
        </w:rPr>
        <w:tab/>
      </w:r>
      <w:r w:rsidRPr="000D005F">
        <w:rPr>
          <w:rStyle w:val="af5"/>
          <w:rFonts w:ascii="Arial Unicode" w:hAnsi="Arial Unicode"/>
          <w:strike/>
          <w:sz w:val="20"/>
          <w:szCs w:val="20"/>
          <w:lang w:val="hy-AM"/>
        </w:rPr>
        <w:tab/>
      </w:r>
      <w:r w:rsidRPr="000D005F">
        <w:rPr>
          <w:rStyle w:val="af5"/>
          <w:rFonts w:ascii="Arial Unicode" w:hAnsi="Arial Unicode"/>
          <w:b w:val="0"/>
          <w:strike/>
          <w:sz w:val="20"/>
          <w:szCs w:val="20"/>
        </w:rPr>
        <w:t xml:space="preserve">      номер заключаемого договора</w:t>
      </w:r>
      <w:r w:rsidRPr="000D005F">
        <w:rPr>
          <w:rStyle w:val="af5"/>
          <w:rFonts w:ascii="Arial Unicode" w:hAnsi="Arial Unicode"/>
          <w:b w:val="0"/>
          <w:strike/>
          <w:sz w:val="20"/>
          <w:szCs w:val="20"/>
          <w:lang w:val="hy-AM"/>
        </w:rPr>
        <w:tab/>
      </w:r>
      <w:r w:rsidRPr="000D005F">
        <w:rPr>
          <w:rStyle w:val="af5"/>
          <w:rFonts w:ascii="Arial Unicode" w:hAnsi="Arial Unicode"/>
          <w:b w:val="0"/>
          <w:strike/>
          <w:sz w:val="20"/>
          <w:szCs w:val="20"/>
          <w:lang w:val="hy-AM"/>
        </w:rPr>
        <w:tab/>
      </w:r>
      <w:r w:rsidRPr="000D005F">
        <w:rPr>
          <w:rStyle w:val="af5"/>
          <w:rFonts w:ascii="Arial Unicode" w:hAnsi="Arial Unicode"/>
          <w:b w:val="0"/>
          <w:strike/>
          <w:sz w:val="20"/>
          <w:szCs w:val="20"/>
          <w:lang w:val="hy-AM"/>
        </w:rPr>
        <w:tab/>
      </w:r>
    </w:p>
    <w:p w:rsidR="004E630A" w:rsidRPr="000D005F" w:rsidRDefault="004E630A" w:rsidP="004E630A">
      <w:pPr>
        <w:pStyle w:val="HTML"/>
        <w:shd w:val="clear" w:color="auto" w:fill="F8F9FA"/>
        <w:spacing w:line="540" w:lineRule="atLeast"/>
        <w:rPr>
          <w:rFonts w:ascii="Arial Unicode" w:hAnsi="Arial Unicode"/>
          <w:strike/>
          <w:u w:val="single"/>
          <w:lang w:val="ru-RU"/>
        </w:rPr>
      </w:pPr>
      <w:r w:rsidRPr="000D005F">
        <w:rPr>
          <w:rStyle w:val="y2iqfc"/>
          <w:rFonts w:ascii="Arial Unicode" w:hAnsi="Arial Unicode"/>
          <w:strike/>
          <w:u w:val="single"/>
          <w:lang w:val="ru-RU"/>
        </w:rPr>
        <w:t>Артикский муниципалитет</w:t>
      </w:r>
    </w:p>
    <w:p w:rsidR="005B3A59" w:rsidRPr="000D005F" w:rsidRDefault="005B3A59" w:rsidP="005B3A59">
      <w:pPr>
        <w:pStyle w:val="af4"/>
        <w:shd w:val="clear" w:color="auto" w:fill="FFFFFF"/>
        <w:spacing w:before="0" w:beforeAutospacing="0" w:after="0" w:afterAutospacing="0"/>
        <w:ind w:left="-142"/>
        <w:rPr>
          <w:rStyle w:val="af5"/>
          <w:rFonts w:ascii="Arial Unicode" w:hAnsi="Arial Unicode"/>
          <w:b w:val="0"/>
          <w:bCs w:val="0"/>
          <w:strike/>
          <w:sz w:val="20"/>
          <w:szCs w:val="20"/>
          <w:lang w:val="hy-AM"/>
        </w:rPr>
      </w:pPr>
      <w:r w:rsidRPr="000D005F">
        <w:rPr>
          <w:rFonts w:ascii="Arial Unicode" w:eastAsiaTheme="minorHAnsi" w:hAnsi="Arial Unicode" w:cstheme="minorBidi"/>
          <w:strike/>
          <w:sz w:val="20"/>
          <w:szCs w:val="20"/>
        </w:rPr>
        <w:t xml:space="preserve">   (далее-бенефициар) и</w:t>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00875F09" w:rsidRPr="000D005F">
        <w:rPr>
          <w:rStyle w:val="af5"/>
          <w:rFonts w:ascii="Arial Unicode" w:hAnsi="Arial Unicode"/>
          <w:b w:val="0"/>
          <w:strike/>
          <w:sz w:val="20"/>
          <w:szCs w:val="20"/>
          <w:u w:val="single"/>
        </w:rPr>
        <w:t>____</w:t>
      </w:r>
    </w:p>
    <w:p w:rsidR="005B3A59" w:rsidRPr="000D005F" w:rsidRDefault="005B3A59" w:rsidP="005B3A59">
      <w:pPr>
        <w:pStyle w:val="af4"/>
        <w:shd w:val="clear" w:color="auto" w:fill="FFFFFF"/>
        <w:spacing w:before="0" w:beforeAutospacing="0" w:after="0" w:afterAutospacing="0"/>
        <w:ind w:left="-142"/>
        <w:rPr>
          <w:rStyle w:val="af5"/>
          <w:rFonts w:ascii="Arial Unicode" w:hAnsi="Arial Unicode"/>
          <w:b w:val="0"/>
          <w:strike/>
          <w:sz w:val="20"/>
          <w:szCs w:val="20"/>
        </w:rPr>
      </w:pPr>
      <w:r w:rsidRPr="000D005F">
        <w:rPr>
          <w:rStyle w:val="af5"/>
          <w:rFonts w:ascii="Arial Unicode" w:hAnsi="Arial Unicode"/>
          <w:b w:val="0"/>
          <w:strike/>
          <w:sz w:val="20"/>
          <w:szCs w:val="20"/>
        </w:rPr>
        <w:t>наименование заказчика                                    наименование отобранного участника</w:t>
      </w:r>
    </w:p>
    <w:p w:rsidR="005B3A59" w:rsidRPr="000D005F" w:rsidRDefault="005B3A59" w:rsidP="005B3A59">
      <w:pPr>
        <w:pStyle w:val="af4"/>
        <w:shd w:val="clear" w:color="auto" w:fill="FFFFFF"/>
        <w:spacing w:before="0" w:beforeAutospacing="0" w:after="0" w:afterAutospacing="0"/>
        <w:ind w:left="-142"/>
        <w:rPr>
          <w:rFonts w:ascii="Arial Unicode" w:hAnsi="Arial Unicode" w:cs="Sylfaen"/>
          <w:strike/>
          <w:sz w:val="20"/>
          <w:szCs w:val="20"/>
          <w:vertAlign w:val="superscript"/>
          <w:lang w:val="hy-AM"/>
        </w:rPr>
      </w:pPr>
      <w:r w:rsidRPr="000D005F">
        <w:rPr>
          <w:rStyle w:val="af5"/>
          <w:rFonts w:ascii="Arial Unicode" w:hAnsi="Arial Unicode"/>
          <w:b w:val="0"/>
          <w:strike/>
          <w:sz w:val="20"/>
          <w:szCs w:val="20"/>
          <w:lang w:val="hy-AM"/>
        </w:rPr>
        <w:tab/>
      </w:r>
    </w:p>
    <w:p w:rsidR="005B3A59" w:rsidRPr="000D005F" w:rsidRDefault="00875F09" w:rsidP="005B3A59">
      <w:pPr>
        <w:pStyle w:val="af4"/>
        <w:shd w:val="clear" w:color="auto" w:fill="FFFFFF"/>
        <w:spacing w:before="0" w:beforeAutospacing="0" w:after="0" w:afterAutospacing="0"/>
        <w:jc w:val="both"/>
        <w:rPr>
          <w:rFonts w:ascii="Arial Unicode" w:hAnsi="Arial Unicode"/>
          <w:strike/>
          <w:sz w:val="20"/>
          <w:szCs w:val="20"/>
          <w:lang w:val="hy-AM"/>
        </w:rPr>
      </w:pPr>
      <w:r w:rsidRPr="000D005F">
        <w:rPr>
          <w:rFonts w:ascii="Arial Unicode" w:eastAsiaTheme="minorHAnsi" w:hAnsi="Arial Unicode" w:cstheme="minorBidi"/>
          <w:strike/>
          <w:sz w:val="20"/>
          <w:szCs w:val="20"/>
        </w:rPr>
        <w:t>(далее-принципал).</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Style w:val="af5"/>
          <w:rFonts w:ascii="Arial Unicode" w:hAnsi="Arial Unicode"/>
          <w:strike/>
          <w:sz w:val="20"/>
          <w:szCs w:val="20"/>
          <w:lang w:val="hy-AM"/>
        </w:rPr>
        <w:tab/>
      </w:r>
      <w:r w:rsidRPr="000D005F">
        <w:rPr>
          <w:rStyle w:val="af5"/>
          <w:rFonts w:ascii="Arial Unicode" w:hAnsi="Arial Unicode"/>
          <w:strike/>
          <w:sz w:val="20"/>
          <w:szCs w:val="20"/>
          <w:lang w:val="hy-AM"/>
        </w:rPr>
        <w:tab/>
      </w:r>
    </w:p>
    <w:p w:rsidR="005B3A59"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  2.  По гарантии </w:t>
      </w:r>
      <w:r w:rsidRPr="000D005F">
        <w:rPr>
          <w:rFonts w:ascii="Arial Unicode" w:eastAsiaTheme="minorHAnsi" w:hAnsi="Arial Unicode" w:cstheme="minorBidi"/>
          <w:strike/>
          <w:sz w:val="20"/>
          <w:szCs w:val="20"/>
          <w:lang w:val="hy-AM"/>
        </w:rPr>
        <w:t xml:space="preserve">---------------------------------------------------------------------------- </w:t>
      </w:r>
    </w:p>
    <w:p w:rsidR="005B3A59"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                                                           наименование банка выдающего гарантию</w:t>
      </w:r>
    </w:p>
    <w:p w:rsidR="005B3A59"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286CDB"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0D005F">
        <w:rPr>
          <w:rFonts w:ascii="Arial Unicode" w:eastAsiaTheme="minorHAnsi" w:hAnsi="Arial Unicode" w:cstheme="minorBidi"/>
          <w:strike/>
          <w:sz w:val="20"/>
          <w:szCs w:val="20"/>
        </w:rPr>
        <w:t>-------------</w:t>
      </w:r>
    </w:p>
    <w:p w:rsidR="00286CDB" w:rsidRPr="000D005F" w:rsidRDefault="00286CDB" w:rsidP="00286CDB">
      <w:pPr>
        <w:pStyle w:val="af4"/>
        <w:shd w:val="clear" w:color="auto" w:fill="FFFFFF"/>
        <w:spacing w:before="0" w:beforeAutospacing="0" w:after="0" w:afterAutospacing="0"/>
        <w:jc w:val="center"/>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сумма в цифрах и прописью</w:t>
      </w:r>
    </w:p>
    <w:p w:rsidR="005B3A59"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5B3A59" w:rsidRPr="000D005F" w:rsidRDefault="002D4EEB"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(далее-сумма гарантии) в течение </w:t>
      </w:r>
      <w:r w:rsidR="00B74013" w:rsidRPr="000D005F">
        <w:rPr>
          <w:rFonts w:ascii="Arial Unicode" w:eastAsiaTheme="minorHAnsi" w:hAnsi="Arial Unicode" w:cstheme="minorBidi"/>
          <w:strike/>
          <w:sz w:val="20"/>
          <w:szCs w:val="20"/>
        </w:rPr>
        <w:t xml:space="preserve">пяти </w:t>
      </w:r>
      <w:r w:rsidR="005B3A59" w:rsidRPr="000D005F">
        <w:rPr>
          <w:rFonts w:ascii="Arial Unicode" w:eastAsiaTheme="minorHAnsi" w:hAnsi="Arial Unicode" w:cstheme="minorBidi"/>
          <w:strike/>
          <w:sz w:val="20"/>
          <w:szCs w:val="20"/>
        </w:rPr>
        <w:t>рабочих дней после получения требования. Выплата производится посредством перечисления на расчетный счет</w:t>
      </w:r>
      <w:r w:rsidR="004E630A" w:rsidRPr="000D005F">
        <w:rPr>
          <w:rFonts w:ascii="Arial Unicode" w:hAnsi="Arial Unicode" w:cs="Arial"/>
          <w:strike/>
          <w:sz w:val="20"/>
          <w:szCs w:val="20"/>
          <w:u w:val="single"/>
          <w:lang w:val="hy-AM"/>
        </w:rPr>
        <w:t>«900008000664»</w:t>
      </w:r>
      <w:r w:rsidR="005B3A59" w:rsidRPr="000D005F">
        <w:rPr>
          <w:rFonts w:ascii="Arial Unicode" w:eastAsiaTheme="minorHAnsi" w:hAnsi="Arial Unicode" w:cstheme="minorBidi"/>
          <w:strike/>
          <w:sz w:val="20"/>
          <w:szCs w:val="20"/>
        </w:rPr>
        <w:t>бенефициара.</w:t>
      </w:r>
    </w:p>
    <w:p w:rsidR="005B3A59" w:rsidRPr="000D005F" w:rsidRDefault="005B3A59" w:rsidP="005B3A59">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расчетный счет</w:t>
      </w:r>
      <w:r w:rsidR="00E4557D" w:rsidRPr="000D005F">
        <w:rPr>
          <w:rFonts w:ascii="Arial Unicode" w:eastAsiaTheme="minorHAnsi" w:hAnsi="Arial Unicode" w:cstheme="minorBidi"/>
          <w:strike/>
          <w:sz w:val="20"/>
          <w:szCs w:val="20"/>
        </w:rPr>
        <w:t>*</w:t>
      </w:r>
    </w:p>
    <w:p w:rsidR="005B3A59" w:rsidRPr="000D005F" w:rsidRDefault="005B3A59" w:rsidP="005B3A59">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r w:rsidRPr="000D005F">
        <w:rPr>
          <w:rStyle w:val="af5"/>
          <w:rFonts w:ascii="Arial Unicode" w:hAnsi="Arial Unicode"/>
          <w:strike/>
          <w:sz w:val="20"/>
          <w:szCs w:val="20"/>
        </w:rPr>
        <w:t xml:space="preserve">3. </w:t>
      </w:r>
      <w:r w:rsidRPr="000D005F">
        <w:rPr>
          <w:rFonts w:ascii="Arial Unicode" w:eastAsiaTheme="minorHAnsi" w:hAnsi="Arial Unicode" w:cstheme="minorBidi"/>
          <w:strike/>
          <w:sz w:val="20"/>
          <w:szCs w:val="20"/>
        </w:rPr>
        <w:t>Настоящая гарантия является безотзывной.</w:t>
      </w:r>
    </w:p>
    <w:p w:rsidR="005B3A59" w:rsidRPr="000D005F" w:rsidRDefault="005B3A59" w:rsidP="005B3A59">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0D005F" w:rsidRDefault="00EB1A78" w:rsidP="00EB1A78">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5. Гарантия действует </w:t>
      </w:r>
      <w:r w:rsidR="001B2AFD" w:rsidRPr="000D005F">
        <w:rPr>
          <w:rFonts w:ascii="Arial Unicode" w:eastAsiaTheme="minorHAnsi" w:hAnsi="Arial Unicode" w:cstheme="minorBidi"/>
          <w:strike/>
          <w:sz w:val="20"/>
          <w:szCs w:val="20"/>
        </w:rPr>
        <w:t>с момента выпуска и в силе</w:t>
      </w:r>
      <w:r w:rsidRPr="000D005F">
        <w:rPr>
          <w:rFonts w:ascii="Arial Unicode" w:eastAsiaTheme="minorHAnsi" w:hAnsi="Arial Unicode" w:cstheme="minorBidi"/>
          <w:strike/>
          <w:sz w:val="20"/>
          <w:szCs w:val="20"/>
        </w:rPr>
        <w:t>со дня вступления в силу договора N________________________ заключаемого  между  бенефициаром и</w:t>
      </w:r>
    </w:p>
    <w:p w:rsidR="00EB1A78" w:rsidRPr="000D005F" w:rsidRDefault="00EB1A78" w:rsidP="00EB1A78">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EB1A78" w:rsidRPr="000D005F" w:rsidRDefault="00EB1A78" w:rsidP="00EB1A78">
      <w:pPr>
        <w:pStyle w:val="af4"/>
        <w:shd w:val="clear" w:color="auto" w:fill="FFFFFF"/>
        <w:ind w:firstLine="374"/>
        <w:contextualSpacing/>
        <w:jc w:val="both"/>
        <w:rPr>
          <w:rFonts w:ascii="Arial Unicode" w:eastAsiaTheme="minorHAnsi" w:hAnsi="Arial Unicode" w:cstheme="minorBidi"/>
          <w:strike/>
          <w:sz w:val="20"/>
          <w:szCs w:val="20"/>
        </w:rPr>
      </w:pPr>
    </w:p>
    <w:p w:rsidR="00EB1A78" w:rsidRPr="000D005F" w:rsidRDefault="00E716C0" w:rsidP="00E716C0">
      <w:pPr>
        <w:pStyle w:val="af4"/>
        <w:shd w:val="clear" w:color="auto" w:fill="FFFFFF"/>
        <w:contextualSpacing/>
        <w:jc w:val="center"/>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принципалом </w:t>
      </w:r>
      <w:r w:rsidR="00EB1A78" w:rsidRPr="000D005F">
        <w:rPr>
          <w:rFonts w:ascii="Arial Unicode" w:eastAsiaTheme="minorHAnsi" w:hAnsi="Arial Unicode" w:cstheme="minorBidi"/>
          <w:strike/>
          <w:sz w:val="20"/>
          <w:szCs w:val="20"/>
        </w:rPr>
        <w:t>и действует в</w:t>
      </w:r>
      <w:r w:rsidR="00EB1A78" w:rsidRPr="000D005F">
        <w:rPr>
          <w:rFonts w:ascii="Arial Unicode" w:hAnsi="Arial Unicode"/>
          <w:strike/>
          <w:sz w:val="20"/>
          <w:szCs w:val="20"/>
        </w:rPr>
        <w:t>ключительно</w:t>
      </w:r>
      <w:r w:rsidR="00EB1A78" w:rsidRPr="000D005F">
        <w:rPr>
          <w:rFonts w:ascii="Arial Unicode" w:eastAsiaTheme="minorHAnsi" w:hAnsi="Arial Unicode" w:cstheme="minorBidi"/>
          <w:strike/>
          <w:sz w:val="20"/>
          <w:szCs w:val="20"/>
        </w:rPr>
        <w:t xml:space="preserve"> до девяностого рабочего дняследующего за днем </w:t>
      </w:r>
      <w:r w:rsidR="00EB1A78" w:rsidRPr="000D005F">
        <w:rPr>
          <w:rFonts w:ascii="Arial Unicode" w:eastAsiaTheme="minorHAnsi" w:hAnsi="Arial Unicode" w:cstheme="minorBidi"/>
          <w:strike/>
          <w:sz w:val="20"/>
          <w:szCs w:val="20"/>
          <w:lang w:val="hy-AM"/>
        </w:rPr>
        <w:t>-------------------------------------------------------</w:t>
      </w:r>
      <w:r w:rsidR="00EB1A78" w:rsidRPr="000D005F">
        <w:rPr>
          <w:rFonts w:ascii="Arial Unicode" w:eastAsiaTheme="minorHAnsi" w:hAnsi="Arial Unicode" w:cstheme="minorBidi"/>
          <w:strike/>
          <w:sz w:val="20"/>
          <w:szCs w:val="20"/>
        </w:rPr>
        <w:t>------------------</w:t>
      </w:r>
      <w:r w:rsidR="00EB1A78" w:rsidRPr="000D005F">
        <w:rPr>
          <w:rFonts w:ascii="Arial Unicode" w:eastAsiaTheme="minorHAnsi" w:hAnsi="Arial Unicode" w:cstheme="minorBidi"/>
          <w:strike/>
          <w:sz w:val="20"/>
          <w:szCs w:val="20"/>
          <w:lang w:val="hy-AM"/>
        </w:rPr>
        <w:t>----------</w:t>
      </w:r>
      <w:r w:rsidRPr="000D005F">
        <w:rPr>
          <w:rFonts w:ascii="Arial Unicode" w:eastAsiaTheme="minorHAnsi" w:hAnsi="Arial Unicode" w:cstheme="minorBidi"/>
          <w:strike/>
          <w:sz w:val="20"/>
          <w:szCs w:val="20"/>
        </w:rPr>
        <w:t>-----------------------</w:t>
      </w:r>
      <w:r w:rsidR="00EB1A78" w:rsidRPr="000D005F">
        <w:rPr>
          <w:rFonts w:ascii="Arial Unicode" w:eastAsiaTheme="minorHAnsi" w:hAnsi="Arial Unicode" w:cstheme="minorBidi"/>
          <w:strike/>
          <w:sz w:val="20"/>
          <w:szCs w:val="20"/>
          <w:lang w:val="hy-AM"/>
        </w:rPr>
        <w:t>.</w:t>
      </w:r>
      <w:r w:rsidR="00EB1A78" w:rsidRPr="000D005F">
        <w:rPr>
          <w:rFonts w:ascii="Arial Unicode" w:hAnsi="Arial Unicode"/>
          <w:strike/>
          <w:sz w:val="20"/>
          <w:szCs w:val="20"/>
        </w:rPr>
        <w:t>крайний   срок</w:t>
      </w:r>
      <w:r w:rsidR="00EB1A78" w:rsidRPr="000D005F">
        <w:rPr>
          <w:rFonts w:ascii="Arial Unicode" w:eastAsiaTheme="minorHAnsi" w:hAnsi="Arial Unicode" w:cstheme="minorBidi"/>
          <w:strike/>
          <w:sz w:val="20"/>
          <w:szCs w:val="20"/>
        </w:rPr>
        <w:t xml:space="preserve"> выполнения работ</w:t>
      </w:r>
      <w:r w:rsidR="00EB1A78" w:rsidRPr="000D005F">
        <w:rPr>
          <w:rFonts w:ascii="Arial Unicode" w:hAnsi="Arial Unicode"/>
          <w:strike/>
          <w:sz w:val="20"/>
          <w:szCs w:val="20"/>
        </w:rPr>
        <w:t>, предусмотренный заключаемым договором, включая гарантийный срок</w:t>
      </w:r>
    </w:p>
    <w:p w:rsidR="00BA5E54" w:rsidRPr="000D005F" w:rsidRDefault="008269CF" w:rsidP="00BA5E54">
      <w:pPr>
        <w:pStyle w:val="a3"/>
        <w:widowControl w:val="0"/>
        <w:spacing w:after="160" w:line="240" w:lineRule="auto"/>
        <w:rPr>
          <w:rFonts w:ascii="Arial Unicode" w:hAnsi="Arial Unicode"/>
          <w:strike/>
        </w:rPr>
      </w:pPr>
      <w:r w:rsidRPr="000D005F">
        <w:rPr>
          <w:rFonts w:ascii="Arial Unicode" w:eastAsiaTheme="minorHAnsi" w:hAnsi="Arial Unicode" w:cstheme="minorBidi"/>
          <w:strike/>
        </w:rPr>
        <w:lastRenderedPageBreak/>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w:t>
      </w:r>
      <w:r w:rsidR="002B7F23" w:rsidRPr="000D005F">
        <w:rPr>
          <w:rFonts w:ascii="Arial Unicode" w:eastAsiaTheme="minorHAnsi" w:hAnsi="Arial Unicode" w:cstheme="minorBidi"/>
          <w:strike/>
        </w:rPr>
        <w:t xml:space="preserve">настоящей гарантии </w:t>
      </w:r>
      <w:r w:rsidRPr="000D005F">
        <w:rPr>
          <w:rFonts w:ascii="Arial Unicode" w:eastAsiaTheme="minorHAnsi" w:hAnsi="Arial Unicode" w:cstheme="minorBidi"/>
          <w:strike/>
        </w:rPr>
        <w:t xml:space="preserve">вариант также на адрес электронной почты секретаря оценочной комиссии </w:t>
      </w:r>
      <w:r w:rsidR="00BA5E54" w:rsidRPr="000D005F">
        <w:rPr>
          <w:rFonts w:ascii="Arial Unicode" w:hAnsi="Arial Unicode"/>
          <w:b/>
          <w:i w:val="0"/>
          <w:strike/>
          <w:u w:val="single"/>
          <w:lang w:val="af-ZA"/>
        </w:rPr>
        <w:t>artikgnumner@mail.ru</w:t>
      </w:r>
    </w:p>
    <w:p w:rsidR="00E716C0" w:rsidRPr="000D005F" w:rsidRDefault="00C2502F" w:rsidP="008269CF">
      <w:pPr>
        <w:pStyle w:val="af4"/>
        <w:shd w:val="clear" w:color="auto" w:fill="FFFFFF"/>
        <w:contextualSpacing/>
        <w:jc w:val="both"/>
        <w:rPr>
          <w:rFonts w:ascii="Arial Unicode" w:eastAsiaTheme="minorHAnsi" w:hAnsi="Arial Unicode" w:cstheme="minorBidi"/>
          <w:strike/>
          <w:sz w:val="20"/>
          <w:szCs w:val="20"/>
        </w:rPr>
      </w:pPr>
      <w:r w:rsidRPr="000D005F">
        <w:rPr>
          <w:rStyle w:val="af5"/>
          <w:rFonts w:ascii="Arial Unicode" w:hAnsi="Arial Unicode"/>
          <w:b w:val="0"/>
          <w:bCs w:val="0"/>
          <w:strike/>
          <w:sz w:val="20"/>
          <w:szCs w:val="20"/>
        </w:rPr>
        <w:t>адрес эл. почты секретаря</w:t>
      </w:r>
    </w:p>
    <w:p w:rsidR="008269CF" w:rsidRPr="000D005F" w:rsidRDefault="008269CF" w:rsidP="008269CF">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указанный</w:t>
      </w:r>
      <w:r w:rsidR="002B7F23" w:rsidRPr="000D005F">
        <w:rPr>
          <w:rFonts w:ascii="Arial Unicode" w:eastAsiaTheme="minorHAnsi" w:hAnsi="Arial Unicode" w:cstheme="minorBidi"/>
          <w:strike/>
          <w:sz w:val="20"/>
          <w:szCs w:val="20"/>
        </w:rPr>
        <w:t>в приглашении к процедуре закуп</w:t>
      </w:r>
      <w:r w:rsidRPr="000D005F">
        <w:rPr>
          <w:rFonts w:ascii="Arial Unicode" w:eastAsiaTheme="minorHAnsi" w:hAnsi="Arial Unicode" w:cstheme="minorBidi"/>
          <w:strike/>
          <w:sz w:val="20"/>
          <w:szCs w:val="20"/>
        </w:rPr>
        <w:t>ок</w:t>
      </w:r>
      <w:r w:rsidR="002B7F23" w:rsidRPr="000D005F">
        <w:rPr>
          <w:rFonts w:ascii="Arial Unicode" w:eastAsiaTheme="minorHAnsi" w:hAnsi="Arial Unicode" w:cstheme="minorBidi"/>
          <w:strike/>
          <w:sz w:val="20"/>
          <w:szCs w:val="20"/>
        </w:rPr>
        <w:t>,</w:t>
      </w:r>
      <w:r w:rsidRPr="000D005F">
        <w:rPr>
          <w:rFonts w:ascii="Arial Unicode" w:eastAsiaTheme="minorHAnsi" w:hAnsi="Arial Unicode" w:cstheme="minorBidi"/>
          <w:strike/>
          <w:sz w:val="20"/>
          <w:szCs w:val="20"/>
        </w:rPr>
        <w:t xml:space="preserve"> организованной с целью заключения договора упомянутого в пункте 1 настоящей гарантии. </w:t>
      </w:r>
    </w:p>
    <w:p w:rsidR="005B3A59" w:rsidRPr="000D005F" w:rsidRDefault="005B3A59" w:rsidP="00587699">
      <w:pPr>
        <w:pStyle w:val="af4"/>
        <w:shd w:val="clear" w:color="auto" w:fill="FFFFFF"/>
        <w:contextualSpacing/>
        <w:jc w:val="both"/>
        <w:rPr>
          <w:rStyle w:val="af5"/>
          <w:rFonts w:ascii="Arial Unicode" w:hAnsi="Arial Unicode"/>
          <w:b w:val="0"/>
          <w:bCs w:val="0"/>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0D005F" w:rsidRDefault="00D273E6"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5B3A59" w:rsidRPr="000D005F" w:rsidRDefault="005B3A59" w:rsidP="005B3A59">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1) копии заключенного договора N_____________________, включая </w:t>
      </w:r>
    </w:p>
    <w:p w:rsidR="005B3A59" w:rsidRPr="000D005F" w:rsidRDefault="005B3A59" w:rsidP="005B3A59">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копии внесенных  в него изменений, дополнительных соглашений,</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0D005F">
          <w:rPr>
            <w:rStyle w:val="a9"/>
            <w:rFonts w:ascii="Arial Unicode" w:hAnsi="Arial Unicode"/>
            <w:strike/>
            <w:color w:val="auto"/>
            <w:sz w:val="20"/>
            <w:szCs w:val="20"/>
            <w:lang w:val="hy-AM"/>
          </w:rPr>
          <w:t>www.procurement.am</w:t>
        </w:r>
      </w:hyperlink>
      <w:r w:rsidRPr="000D005F">
        <w:rPr>
          <w:rFonts w:ascii="Arial Unicode" w:eastAsiaTheme="minorHAnsi" w:hAnsi="Arial Unicode" w:cstheme="minorBidi"/>
          <w:strike/>
          <w:sz w:val="20"/>
          <w:szCs w:val="20"/>
        </w:rPr>
        <w:t xml:space="preserve"> .</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8.Лицо, выдающее гарантию, отклоняет требование бенефициара, если:</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1) требование или прилагаемые документы не соответствуют условиям настоящей гарантии,</w:t>
      </w:r>
    </w:p>
    <w:p w:rsidR="005B3A59" w:rsidRPr="000D005F" w:rsidRDefault="005B3A59" w:rsidP="005B3A59">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2) требование представлено по истечении срока, установленного гарантией.</w:t>
      </w:r>
    </w:p>
    <w:p w:rsidR="005B3A59" w:rsidRPr="000D005F" w:rsidRDefault="005B3A59" w:rsidP="005B3A59">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p>
    <w:p w:rsidR="005B3A59" w:rsidRPr="000D005F" w:rsidRDefault="005B3A59" w:rsidP="005B3A59">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0D005F" w:rsidRDefault="005B3A59" w:rsidP="005B3A59">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10. К настоящей гарантии применяются соответствующие положения Гражданского кодекса Республики Армения</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hAnsi="Arial Unicode"/>
          <w:strike/>
          <w:sz w:val="20"/>
          <w:szCs w:val="20"/>
        </w:rPr>
      </w:pPr>
    </w:p>
    <w:p w:rsidR="005B3A59" w:rsidRPr="000D005F" w:rsidRDefault="005B3A59" w:rsidP="005B3A59">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0D005F">
        <w:rPr>
          <w:rFonts w:ascii="Arial Unicode" w:hAnsi="Arial Unicode"/>
          <w:strike/>
          <w:sz w:val="20"/>
          <w:szCs w:val="20"/>
          <w:lang w:val="hy-AM"/>
        </w:rPr>
        <w:t>Руководитель исполнительного органа</w:t>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5B3A59" w:rsidRPr="000D005F" w:rsidRDefault="005B3A59" w:rsidP="005B3A59">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5B3A59" w:rsidRPr="000D005F" w:rsidRDefault="005B3A59" w:rsidP="005B3A59">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5B3A59" w:rsidRPr="000D005F" w:rsidRDefault="005B3A59" w:rsidP="005B3A59">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5B3A59" w:rsidRPr="000D005F" w:rsidRDefault="005B3A59" w:rsidP="005B3A59">
      <w:pPr>
        <w:pStyle w:val="af4"/>
        <w:shd w:val="clear" w:color="auto" w:fill="FFFFFF"/>
        <w:spacing w:before="0" w:beforeAutospacing="0" w:after="0" w:afterAutospacing="0"/>
        <w:rPr>
          <w:rFonts w:ascii="Arial Unicode" w:hAnsi="Arial Unicode" w:cs="Sylfaen"/>
          <w:strike/>
          <w:sz w:val="20"/>
          <w:szCs w:val="20"/>
          <w:vertAlign w:val="superscript"/>
        </w:rPr>
      </w:pPr>
      <w:r w:rsidRPr="000D005F">
        <w:rPr>
          <w:rFonts w:ascii="Arial Unicode" w:hAnsi="Arial Unicode" w:cs="Sylfaen"/>
          <w:strike/>
          <w:sz w:val="20"/>
          <w:szCs w:val="20"/>
          <w:vertAlign w:val="superscript"/>
        </w:rPr>
        <w:t>число, месяц, год</w:t>
      </w:r>
    </w:p>
    <w:p w:rsidR="005B3A59" w:rsidRPr="000D005F" w:rsidRDefault="005B3A59" w:rsidP="005B3A59">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lang w:val="hy-AM"/>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F331AD" w:rsidRPr="000D005F" w:rsidRDefault="00F331AD" w:rsidP="000A214C">
      <w:pPr>
        <w:widowControl w:val="0"/>
        <w:spacing w:after="160"/>
        <w:jc w:val="right"/>
        <w:rPr>
          <w:rFonts w:ascii="Arial Unicode" w:hAnsi="Arial Unicode"/>
          <w:i/>
          <w:strike/>
          <w:sz w:val="20"/>
          <w:szCs w:val="20"/>
        </w:rPr>
      </w:pPr>
    </w:p>
    <w:p w:rsidR="00D24392" w:rsidRPr="000D005F" w:rsidRDefault="00D24392" w:rsidP="000A214C">
      <w:pPr>
        <w:widowControl w:val="0"/>
        <w:spacing w:after="160"/>
        <w:jc w:val="right"/>
        <w:rPr>
          <w:rFonts w:ascii="Arial Unicode" w:hAnsi="Arial Unicode"/>
          <w:i/>
          <w:sz w:val="20"/>
          <w:szCs w:val="20"/>
        </w:rPr>
      </w:pPr>
    </w:p>
    <w:p w:rsidR="00D24392" w:rsidRPr="000D005F" w:rsidRDefault="00D24392" w:rsidP="000A214C">
      <w:pPr>
        <w:widowControl w:val="0"/>
        <w:spacing w:after="160"/>
        <w:jc w:val="right"/>
        <w:rPr>
          <w:rFonts w:ascii="Arial Unicode" w:hAnsi="Arial Unicode"/>
          <w:i/>
          <w:sz w:val="20"/>
          <w:szCs w:val="20"/>
        </w:rPr>
      </w:pPr>
    </w:p>
    <w:p w:rsidR="00D24392" w:rsidRPr="000D005F" w:rsidRDefault="00D24392" w:rsidP="000A214C">
      <w:pPr>
        <w:widowControl w:val="0"/>
        <w:spacing w:after="160"/>
        <w:jc w:val="right"/>
        <w:rPr>
          <w:rFonts w:ascii="Arial Unicode" w:hAnsi="Arial Unicode"/>
          <w:i/>
          <w:sz w:val="20"/>
          <w:szCs w:val="20"/>
        </w:rPr>
      </w:pPr>
    </w:p>
    <w:p w:rsidR="008355D0" w:rsidRPr="000D005F" w:rsidRDefault="008355D0" w:rsidP="008355D0">
      <w:pPr>
        <w:widowControl w:val="0"/>
        <w:spacing w:after="160"/>
        <w:rPr>
          <w:rFonts w:ascii="Arial Unicode" w:hAnsi="Arial Unicode"/>
          <w:i/>
          <w:sz w:val="20"/>
          <w:szCs w:val="20"/>
        </w:rPr>
      </w:pPr>
    </w:p>
    <w:p w:rsidR="000A214C" w:rsidRPr="000D005F" w:rsidRDefault="000A214C" w:rsidP="000A214C">
      <w:pPr>
        <w:widowControl w:val="0"/>
        <w:spacing w:after="160"/>
        <w:jc w:val="right"/>
        <w:rPr>
          <w:rFonts w:ascii="Arial Unicode" w:hAnsi="Arial Unicode" w:cs="GHEA Grapalat"/>
          <w:i/>
          <w:sz w:val="20"/>
          <w:szCs w:val="20"/>
        </w:rPr>
      </w:pPr>
      <w:r w:rsidRPr="000D005F">
        <w:rPr>
          <w:rFonts w:ascii="Arial Unicode" w:hAnsi="Arial Unicode"/>
          <w:i/>
          <w:sz w:val="20"/>
          <w:szCs w:val="20"/>
        </w:rPr>
        <w:t>Приложение № 5.1</w:t>
      </w:r>
    </w:p>
    <w:p w:rsidR="00AF4211" w:rsidRPr="000D005F" w:rsidRDefault="008355D0" w:rsidP="00A735D6">
      <w:pPr>
        <w:widowControl w:val="0"/>
        <w:spacing w:after="160"/>
        <w:ind w:firstLine="567"/>
        <w:jc w:val="right"/>
        <w:rPr>
          <w:rFonts w:ascii="Arial Unicode" w:hAnsi="Arial Unicode" w:cs="Arial"/>
          <w:b/>
          <w:i/>
          <w:sz w:val="20"/>
          <w:szCs w:val="20"/>
        </w:rPr>
      </w:pPr>
      <w:r w:rsidRPr="000D005F">
        <w:rPr>
          <w:rFonts w:ascii="Arial Unicode" w:hAnsi="Arial Unicode"/>
          <w:b/>
          <w:i/>
          <w:sz w:val="20"/>
          <w:szCs w:val="20"/>
        </w:rPr>
        <w:lastRenderedPageBreak/>
        <w:t>к Приглашению на рейтинг конкурс</w:t>
      </w:r>
      <w:r w:rsidRPr="000D005F">
        <w:rPr>
          <w:rFonts w:ascii="Arial Unicode" w:hAnsi="Arial Unicode" w:cs="Arial"/>
          <w:b/>
          <w:i/>
          <w:sz w:val="20"/>
          <w:szCs w:val="20"/>
        </w:rPr>
        <w:br/>
      </w:r>
      <w:r w:rsidRPr="000D005F">
        <w:rPr>
          <w:rFonts w:ascii="Arial Unicode" w:hAnsi="Arial Unicode"/>
          <w:b/>
          <w:i/>
          <w:sz w:val="20"/>
          <w:szCs w:val="20"/>
        </w:rPr>
        <w:t xml:space="preserve">под кодом </w:t>
      </w:r>
      <w:r w:rsidRPr="000D005F">
        <w:rPr>
          <w:rFonts w:ascii="Arial Unicode" w:hAnsi="Arial Unicode"/>
          <w:b/>
          <w:i/>
          <w:sz w:val="20"/>
          <w:szCs w:val="20"/>
          <w:lang w:val="es-ES"/>
        </w:rPr>
        <w:t>«</w:t>
      </w:r>
      <w:r w:rsidR="000F639D" w:rsidRPr="000F639D">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0F639D" w:rsidRPr="00B55FCE">
        <w:rPr>
          <w:rFonts w:ascii="Arial Unicode" w:eastAsia="Calibri" w:hAnsi="Arial Unicode"/>
          <w:b/>
          <w:sz w:val="18"/>
          <w:szCs w:val="18"/>
          <w:lang w:val="af-ZA"/>
        </w:rPr>
        <w:t>1ՀԴ-</w:t>
      </w:r>
      <w:r w:rsidR="000F639D" w:rsidRPr="00B55FCE">
        <w:rPr>
          <w:rFonts w:ascii="Arial Unicode" w:hAnsi="Arial Unicode"/>
          <w:b/>
          <w:sz w:val="18"/>
          <w:szCs w:val="18"/>
          <w:lang w:val="hy-AM"/>
        </w:rPr>
        <w:t>ԳՀ</w:t>
      </w:r>
      <w:r w:rsidR="000F639D" w:rsidRPr="00B55FCE">
        <w:rPr>
          <w:rFonts w:ascii="Arial Unicode" w:hAnsi="Arial Unicode"/>
          <w:b/>
          <w:sz w:val="18"/>
          <w:szCs w:val="18"/>
          <w:lang w:val="af-ZA"/>
        </w:rPr>
        <w:t>ԱՇՁԲ</w:t>
      </w:r>
      <w:r w:rsidR="000F639D" w:rsidRPr="00B55FCE">
        <w:rPr>
          <w:rFonts w:ascii="Arial Unicode" w:hAnsi="Arial Unicode"/>
          <w:b/>
          <w:i/>
          <w:sz w:val="18"/>
          <w:szCs w:val="18"/>
          <w:lang w:val="hy-AM"/>
        </w:rPr>
        <w:t>-2</w:t>
      </w:r>
      <w:r w:rsidR="000F639D" w:rsidRPr="00B55FCE">
        <w:rPr>
          <w:rFonts w:ascii="Arial Unicode" w:hAnsi="Arial Unicode"/>
          <w:b/>
          <w:i/>
          <w:sz w:val="18"/>
          <w:szCs w:val="18"/>
          <w:lang w:val="es-ES"/>
        </w:rPr>
        <w:t>6</w:t>
      </w:r>
      <w:r w:rsidR="000F639D" w:rsidRPr="00B55FCE">
        <w:rPr>
          <w:rFonts w:ascii="Arial Unicode" w:hAnsi="Arial Unicode"/>
          <w:b/>
          <w:sz w:val="18"/>
          <w:szCs w:val="18"/>
          <w:lang w:val="af-ZA"/>
        </w:rPr>
        <w:t>/</w:t>
      </w:r>
      <w:r w:rsidR="000F639D" w:rsidRPr="00B55FCE">
        <w:rPr>
          <w:rFonts w:ascii="Arial Unicode" w:hAnsi="Arial Unicode"/>
          <w:b/>
          <w:sz w:val="18"/>
          <w:szCs w:val="18"/>
          <w:lang w:val="hy-AM"/>
        </w:rPr>
        <w:t>1</w:t>
      </w:r>
      <w:r w:rsidRPr="000D005F">
        <w:rPr>
          <w:rFonts w:ascii="Arial Unicode" w:hAnsi="Arial Unicode"/>
          <w:b/>
          <w:i/>
          <w:sz w:val="20"/>
          <w:szCs w:val="20"/>
          <w:lang w:val="es-ES"/>
        </w:rPr>
        <w:t>»</w:t>
      </w:r>
    </w:p>
    <w:p w:rsidR="000A214C" w:rsidRPr="000D005F" w:rsidRDefault="000A214C" w:rsidP="000A214C">
      <w:pPr>
        <w:widowControl w:val="0"/>
        <w:spacing w:after="160"/>
        <w:jc w:val="center"/>
        <w:rPr>
          <w:rFonts w:ascii="Arial Unicode" w:hAnsi="Arial Unicode" w:cs="GHEA Grapalat"/>
          <w:b/>
          <w:sz w:val="20"/>
          <w:szCs w:val="20"/>
        </w:rPr>
      </w:pPr>
      <w:r w:rsidRPr="000D005F">
        <w:rPr>
          <w:rFonts w:ascii="Arial Unicode" w:hAnsi="Arial Unicode"/>
          <w:b/>
          <w:sz w:val="20"/>
          <w:szCs w:val="20"/>
        </w:rPr>
        <w:t xml:space="preserve">СОГЛАШЕНИЕ О НЕУСТОЙКЕ </w:t>
      </w:r>
    </w:p>
    <w:p w:rsidR="000A214C" w:rsidRPr="000D005F" w:rsidRDefault="000A214C" w:rsidP="000A214C">
      <w:pPr>
        <w:widowControl w:val="0"/>
        <w:spacing w:after="160"/>
        <w:jc w:val="center"/>
        <w:rPr>
          <w:rFonts w:ascii="Arial Unicode" w:hAnsi="Arial Unicode" w:cs="GHEA Grapalat"/>
          <w:b/>
          <w:sz w:val="20"/>
          <w:szCs w:val="20"/>
        </w:rPr>
      </w:pPr>
      <w:r w:rsidRPr="000D005F">
        <w:rPr>
          <w:rFonts w:ascii="Arial Unicode" w:hAnsi="Arial Unicode"/>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E6352" w:rsidRPr="000D005F" w:rsidTr="003D2146">
        <w:tc>
          <w:tcPr>
            <w:tcW w:w="4786" w:type="dxa"/>
          </w:tcPr>
          <w:p w:rsidR="006E6352" w:rsidRPr="000D005F" w:rsidRDefault="006E6352" w:rsidP="00F249C5">
            <w:pPr>
              <w:widowControl w:val="0"/>
              <w:spacing w:after="160"/>
              <w:rPr>
                <w:rFonts w:ascii="Arial Unicode" w:hAnsi="Arial Unicode"/>
                <w:sz w:val="20"/>
                <w:szCs w:val="20"/>
              </w:rPr>
            </w:pPr>
          </w:p>
          <w:p w:rsidR="006E6352" w:rsidRPr="000D005F" w:rsidRDefault="006E6352" w:rsidP="00F249C5">
            <w:pPr>
              <w:widowControl w:val="0"/>
              <w:spacing w:after="160"/>
              <w:rPr>
                <w:rFonts w:ascii="Arial Unicode" w:hAnsi="Arial Unicode" w:cs="GHEA Grapalat"/>
                <w:b/>
                <w:sz w:val="20"/>
                <w:szCs w:val="20"/>
                <w:lang w:val="en-US"/>
              </w:rPr>
            </w:pPr>
            <w:r w:rsidRPr="000D005F">
              <w:rPr>
                <w:rFonts w:ascii="Arial Unicode" w:hAnsi="Arial Unicode"/>
                <w:sz w:val="20"/>
                <w:szCs w:val="20"/>
              </w:rPr>
              <w:t>г. Артик</w:t>
            </w:r>
          </w:p>
        </w:tc>
        <w:tc>
          <w:tcPr>
            <w:tcW w:w="4500" w:type="dxa"/>
          </w:tcPr>
          <w:p w:rsidR="006E6352" w:rsidRPr="000D005F" w:rsidRDefault="006E6352" w:rsidP="00F249C5">
            <w:pPr>
              <w:widowControl w:val="0"/>
              <w:spacing w:after="160"/>
              <w:jc w:val="right"/>
              <w:rPr>
                <w:rFonts w:ascii="Arial Unicode" w:hAnsi="Arial Unicode"/>
                <w:sz w:val="20"/>
                <w:szCs w:val="20"/>
                <w:lang w:val="en-US"/>
              </w:rPr>
            </w:pPr>
          </w:p>
          <w:p w:rsidR="006E6352" w:rsidRPr="000D005F" w:rsidRDefault="006E6352" w:rsidP="00F249C5">
            <w:pPr>
              <w:widowControl w:val="0"/>
              <w:spacing w:after="160"/>
              <w:jc w:val="right"/>
              <w:rPr>
                <w:rFonts w:ascii="Arial Unicode" w:hAnsi="Arial Unicode" w:cs="GHEA Grapalat"/>
                <w:b/>
                <w:sz w:val="20"/>
                <w:szCs w:val="20"/>
              </w:rPr>
            </w:pPr>
            <w:r w:rsidRPr="000D005F">
              <w:rPr>
                <w:rFonts w:ascii="Arial Unicode" w:hAnsi="Arial Unicode"/>
                <w:sz w:val="20"/>
                <w:szCs w:val="20"/>
              </w:rPr>
              <w:t>"</w:t>
            </w:r>
            <w:r w:rsidRPr="000D005F">
              <w:rPr>
                <w:rFonts w:ascii="Arial Unicode" w:hAnsi="Arial Unicode"/>
                <w:sz w:val="20"/>
                <w:szCs w:val="20"/>
                <w:lang w:val="en-US"/>
              </w:rPr>
              <w:tab/>
            </w:r>
            <w:r w:rsidRPr="000D005F">
              <w:rPr>
                <w:rFonts w:ascii="Arial Unicode" w:hAnsi="Arial Unicode"/>
                <w:sz w:val="20"/>
                <w:szCs w:val="20"/>
              </w:rPr>
              <w:t xml:space="preserve">" </w:t>
            </w:r>
            <w:r w:rsidRPr="000D005F">
              <w:rPr>
                <w:rFonts w:ascii="Arial Unicode" w:hAnsi="Arial Unicode"/>
                <w:sz w:val="20"/>
                <w:szCs w:val="20"/>
                <w:lang w:val="en-US"/>
              </w:rPr>
              <w:tab/>
            </w:r>
            <w:r w:rsidRPr="000D005F">
              <w:rPr>
                <w:rFonts w:ascii="Arial Unicode" w:hAnsi="Arial Unicode"/>
                <w:sz w:val="20"/>
                <w:szCs w:val="20"/>
              </w:rPr>
              <w:t>20</w:t>
            </w:r>
            <w:r w:rsidRPr="000D005F">
              <w:rPr>
                <w:rFonts w:ascii="Arial Unicode" w:hAnsi="Arial Unicode"/>
                <w:sz w:val="20"/>
                <w:szCs w:val="20"/>
                <w:lang w:val="en-US"/>
              </w:rPr>
              <w:t>25</w:t>
            </w:r>
            <w:r w:rsidRPr="000D005F">
              <w:rPr>
                <w:rFonts w:ascii="Arial Unicode" w:hAnsi="Arial Unicode"/>
                <w:sz w:val="20"/>
                <w:szCs w:val="20"/>
              </w:rPr>
              <w:t>г.</w:t>
            </w:r>
            <w:r w:rsidRPr="000D005F">
              <w:rPr>
                <w:rStyle w:val="af6"/>
                <w:rFonts w:ascii="Arial Unicode" w:hAnsi="Arial Unicode"/>
                <w:sz w:val="20"/>
                <w:szCs w:val="20"/>
              </w:rPr>
              <w:footnoteReference w:customMarkFollows="1" w:id="21"/>
              <w:t>**</w:t>
            </w:r>
          </w:p>
        </w:tc>
      </w:tr>
    </w:tbl>
    <w:p w:rsidR="000A214C" w:rsidRPr="000D005F" w:rsidRDefault="000A214C" w:rsidP="000A214C">
      <w:pPr>
        <w:widowControl w:val="0"/>
        <w:jc w:val="both"/>
        <w:rPr>
          <w:rFonts w:ascii="Arial Unicode" w:hAnsi="Arial Unicode" w:cs="GHEA Grapalat"/>
          <w:sz w:val="20"/>
          <w:szCs w:val="20"/>
          <w:u w:val="single"/>
          <w:vertAlign w:val="subscript"/>
        </w:rPr>
      </w:pPr>
      <w:r w:rsidRPr="000D005F">
        <w:rPr>
          <w:rFonts w:ascii="Arial Unicode" w:hAnsi="Arial Unicode"/>
          <w:sz w:val="20"/>
          <w:szCs w:val="20"/>
        </w:rPr>
        <w:t>_______________________________________________, в лице директора Компании,</w:t>
      </w:r>
    </w:p>
    <w:p w:rsidR="000A214C" w:rsidRPr="000D005F" w:rsidRDefault="000A214C" w:rsidP="000A214C">
      <w:pPr>
        <w:widowControl w:val="0"/>
        <w:spacing w:after="160"/>
        <w:ind w:left="1843"/>
        <w:jc w:val="both"/>
        <w:rPr>
          <w:rFonts w:ascii="Arial Unicode" w:hAnsi="Arial Unicode"/>
          <w:sz w:val="20"/>
          <w:szCs w:val="20"/>
          <w:vertAlign w:val="superscript"/>
        </w:rPr>
      </w:pPr>
      <w:r w:rsidRPr="000D005F">
        <w:rPr>
          <w:rFonts w:ascii="Arial Unicode" w:hAnsi="Arial Unicode"/>
          <w:sz w:val="20"/>
          <w:szCs w:val="20"/>
          <w:vertAlign w:val="superscript"/>
        </w:rPr>
        <w:t>наименование Компании</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_________________________________________________________________________</w:t>
      </w:r>
    </w:p>
    <w:p w:rsidR="000A214C" w:rsidRPr="000D005F" w:rsidRDefault="000A214C" w:rsidP="000A214C">
      <w:pPr>
        <w:widowControl w:val="0"/>
        <w:spacing w:after="160"/>
        <w:jc w:val="center"/>
        <w:rPr>
          <w:rFonts w:ascii="Arial Unicode" w:hAnsi="Arial Unicode"/>
          <w:sz w:val="20"/>
          <w:szCs w:val="20"/>
          <w:vertAlign w:val="superscript"/>
        </w:rPr>
      </w:pPr>
      <w:r w:rsidRPr="000D005F">
        <w:rPr>
          <w:rFonts w:ascii="Arial Unicode" w:hAnsi="Arial Unicode"/>
          <w:sz w:val="20"/>
          <w:szCs w:val="20"/>
          <w:vertAlign w:val="superscript"/>
        </w:rPr>
        <w:t>имя, фамилия, паспортные данные директора компании</w:t>
      </w:r>
    </w:p>
    <w:p w:rsidR="007965E0" w:rsidRPr="000D005F" w:rsidRDefault="000A214C" w:rsidP="00141435">
      <w:pPr>
        <w:widowControl w:val="0"/>
        <w:spacing w:after="160"/>
        <w:jc w:val="both"/>
        <w:rPr>
          <w:rFonts w:ascii="Arial Unicode" w:hAnsi="Arial Unicode" w:cs="GHEA Grapalat"/>
          <w:sz w:val="20"/>
          <w:szCs w:val="20"/>
        </w:rPr>
      </w:pPr>
      <w:r w:rsidRPr="000D005F">
        <w:rPr>
          <w:rFonts w:ascii="Arial Unicode" w:hAnsi="Arial Unicode"/>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0D005F" w:rsidRDefault="000A214C" w:rsidP="000A214C">
      <w:pPr>
        <w:widowControl w:val="0"/>
        <w:spacing w:after="160"/>
        <w:jc w:val="center"/>
        <w:rPr>
          <w:rFonts w:ascii="Arial Unicode" w:hAnsi="Arial Unicode" w:cs="GHEA Grapalat"/>
          <w:b/>
          <w:bCs/>
          <w:sz w:val="20"/>
          <w:szCs w:val="20"/>
        </w:rPr>
      </w:pPr>
      <w:r w:rsidRPr="000D005F">
        <w:rPr>
          <w:rFonts w:ascii="Arial Unicode" w:hAnsi="Arial Unicode"/>
          <w:b/>
          <w:sz w:val="20"/>
          <w:szCs w:val="20"/>
        </w:rPr>
        <w:t>1. Предмет соглашения</w:t>
      </w:r>
    </w:p>
    <w:p w:rsidR="000A214C" w:rsidRPr="000D005F" w:rsidRDefault="000A214C" w:rsidP="000A214C">
      <w:pPr>
        <w:widowControl w:val="0"/>
        <w:tabs>
          <w:tab w:val="left" w:pos="567"/>
        </w:tabs>
        <w:jc w:val="both"/>
        <w:rPr>
          <w:rFonts w:ascii="Arial Unicode" w:hAnsi="Arial Unicode" w:cs="GHEA Grapalat"/>
          <w:spacing w:val="-6"/>
          <w:sz w:val="20"/>
          <w:szCs w:val="20"/>
        </w:rPr>
      </w:pPr>
      <w:r w:rsidRPr="000D005F">
        <w:rPr>
          <w:rFonts w:ascii="Arial Unicode" w:hAnsi="Arial Unicode"/>
          <w:sz w:val="20"/>
          <w:szCs w:val="20"/>
        </w:rPr>
        <w:t>1</w:t>
      </w:r>
      <w:r w:rsidRPr="000D005F">
        <w:rPr>
          <w:rFonts w:ascii="Arial Unicode" w:hAnsi="Arial Unicode"/>
          <w:spacing w:val="-6"/>
          <w:sz w:val="20"/>
          <w:szCs w:val="20"/>
        </w:rPr>
        <w:t>.1.</w:t>
      </w:r>
      <w:r w:rsidRPr="000D005F">
        <w:rPr>
          <w:rFonts w:ascii="Arial Unicode" w:hAnsi="Arial Unicode"/>
          <w:spacing w:val="-6"/>
          <w:sz w:val="20"/>
          <w:szCs w:val="20"/>
        </w:rPr>
        <w:tab/>
        <w:t>Компания участвует в орг</w:t>
      </w:r>
      <w:r w:rsidR="006E6352" w:rsidRPr="000D005F">
        <w:rPr>
          <w:rFonts w:ascii="Arial Unicode" w:hAnsi="Arial Unicode"/>
          <w:spacing w:val="-6"/>
          <w:sz w:val="20"/>
          <w:szCs w:val="20"/>
        </w:rPr>
        <w:t>анизованной</w:t>
      </w:r>
      <w:r w:rsidR="00B55FCE" w:rsidRPr="00B55FCE">
        <w:rPr>
          <w:rFonts w:ascii="Arial Unicode" w:hAnsi="Arial Unicode"/>
          <w:b/>
          <w:sz w:val="20"/>
          <w:szCs w:val="20"/>
        </w:rPr>
        <w:t xml:space="preserve"> </w:t>
      </w:r>
      <w:r w:rsidR="00B55FCE">
        <w:rPr>
          <w:rFonts w:ascii="Arial Unicode" w:hAnsi="Arial Unicode"/>
          <w:b/>
          <w:sz w:val="20"/>
          <w:szCs w:val="20"/>
        </w:rPr>
        <w:t xml:space="preserve">Основная школа </w:t>
      </w:r>
      <w:r w:rsidR="00B55FCE" w:rsidRPr="00D92674">
        <w:rPr>
          <w:rFonts w:ascii="Arial Unicode" w:hAnsi="Arial Unicode"/>
          <w:b/>
          <w:sz w:val="20"/>
          <w:szCs w:val="20"/>
        </w:rPr>
        <w:t>Артика</w:t>
      </w:r>
      <w:r w:rsidR="00B55FCE">
        <w:rPr>
          <w:rFonts w:ascii="Arial Unicode" w:hAnsi="Arial Unicode"/>
          <w:b/>
          <w:sz w:val="20"/>
          <w:szCs w:val="20"/>
        </w:rPr>
        <w:t xml:space="preserve">  №</w:t>
      </w:r>
      <w:r w:rsidR="00B55FCE" w:rsidRPr="00D92674">
        <w:rPr>
          <w:rFonts w:ascii="Arial Unicode" w:hAnsi="Arial Unicode"/>
          <w:b/>
          <w:sz w:val="20"/>
          <w:szCs w:val="20"/>
        </w:rPr>
        <w:t>1</w:t>
      </w:r>
      <w:r w:rsidR="00B55FCE" w:rsidRPr="00F928E2">
        <w:rPr>
          <w:rFonts w:ascii="Arial Unicode" w:hAnsi="Arial Unicode"/>
          <w:b/>
          <w:sz w:val="20"/>
          <w:szCs w:val="20"/>
        </w:rPr>
        <w:t xml:space="preserve">  </w:t>
      </w:r>
      <w:r w:rsidR="00B55FCE">
        <w:rPr>
          <w:rFonts w:ascii="Arial Unicode" w:hAnsi="Arial Unicode"/>
          <w:b/>
          <w:sz w:val="20"/>
          <w:szCs w:val="20"/>
        </w:rPr>
        <w:t xml:space="preserve">» </w:t>
      </w:r>
      <w:r w:rsidR="00B55FCE" w:rsidRPr="0018397F">
        <w:rPr>
          <w:rFonts w:ascii="Arial Unicode" w:hAnsi="Arial Unicode"/>
          <w:b/>
          <w:sz w:val="20"/>
          <w:szCs w:val="20"/>
        </w:rPr>
        <w:t>Ширак</w:t>
      </w:r>
      <w:r w:rsidR="00B55FCE" w:rsidRPr="00F928E2">
        <w:rPr>
          <w:rFonts w:ascii="Arial Unicode" w:hAnsi="Arial Unicode"/>
          <w:b/>
          <w:sz w:val="20"/>
          <w:szCs w:val="20"/>
        </w:rPr>
        <w:t>ского обла</w:t>
      </w:r>
      <w:r w:rsidR="00B55FCE">
        <w:rPr>
          <w:rFonts w:ascii="Arial Unicode" w:hAnsi="Arial Unicode"/>
          <w:b/>
          <w:sz w:val="20"/>
          <w:szCs w:val="20"/>
        </w:rPr>
        <w:t>сть РА</w:t>
      </w:r>
      <w:r w:rsidR="00B55FCE" w:rsidRPr="000D005F">
        <w:rPr>
          <w:rFonts w:ascii="Arial Unicode" w:hAnsi="Arial Unicode"/>
          <w:spacing w:val="-6"/>
          <w:sz w:val="20"/>
          <w:szCs w:val="20"/>
        </w:rPr>
        <w:t xml:space="preserve"> </w:t>
      </w:r>
      <w:r w:rsidRPr="000D005F">
        <w:rPr>
          <w:rFonts w:ascii="Arial Unicode" w:hAnsi="Arial Unicode"/>
          <w:spacing w:val="-6"/>
          <w:sz w:val="20"/>
          <w:szCs w:val="20"/>
        </w:rPr>
        <w:t xml:space="preserve">*(далее — Заказчик) </w:t>
      </w:r>
    </w:p>
    <w:p w:rsidR="000A214C" w:rsidRPr="000D005F" w:rsidRDefault="000A214C" w:rsidP="000A214C">
      <w:pPr>
        <w:widowControl w:val="0"/>
        <w:tabs>
          <w:tab w:val="left" w:pos="284"/>
        </w:tabs>
        <w:spacing w:after="160"/>
        <w:ind w:left="5245"/>
        <w:jc w:val="both"/>
        <w:rPr>
          <w:rFonts w:ascii="Arial Unicode" w:hAnsi="Arial Unicode" w:cs="GHEA Grapalat"/>
          <w:sz w:val="20"/>
          <w:szCs w:val="20"/>
        </w:rPr>
      </w:pPr>
      <w:r w:rsidRPr="000D005F">
        <w:rPr>
          <w:rFonts w:ascii="Arial Unicode" w:hAnsi="Arial Unicode"/>
          <w:sz w:val="20"/>
          <w:szCs w:val="20"/>
          <w:vertAlign w:val="superscript"/>
        </w:rPr>
        <w:t>наименование заказчика</w:t>
      </w:r>
    </w:p>
    <w:p w:rsidR="000A214C" w:rsidRPr="000D005F" w:rsidRDefault="000A214C" w:rsidP="006E6352">
      <w:pPr>
        <w:widowControl w:val="0"/>
        <w:spacing w:after="160"/>
        <w:rPr>
          <w:rFonts w:ascii="Arial Unicode" w:hAnsi="Arial Unicode" w:cs="Arial"/>
          <w:b/>
          <w:sz w:val="20"/>
          <w:szCs w:val="20"/>
        </w:rPr>
      </w:pPr>
      <w:r w:rsidRPr="000D005F">
        <w:rPr>
          <w:rFonts w:ascii="Arial Unicode" w:hAnsi="Arial Unicode"/>
          <w:sz w:val="20"/>
          <w:szCs w:val="20"/>
        </w:rPr>
        <w:t>процедур</w:t>
      </w:r>
      <w:r w:rsidR="006E6352" w:rsidRPr="000D005F">
        <w:rPr>
          <w:rFonts w:ascii="Arial Unicode" w:hAnsi="Arial Unicode"/>
          <w:sz w:val="20"/>
          <w:szCs w:val="20"/>
        </w:rPr>
        <w:t xml:space="preserve">е закупок под кодом </w:t>
      </w:r>
      <w:r w:rsidR="006E6352" w:rsidRPr="000D005F">
        <w:rPr>
          <w:rFonts w:ascii="Arial Unicode" w:hAnsi="Arial Unicode"/>
          <w:b/>
          <w:sz w:val="20"/>
          <w:szCs w:val="20"/>
          <w:lang w:val="es-ES"/>
        </w:rPr>
        <w:t>«</w:t>
      </w:r>
      <w:r w:rsidR="00B55FCE" w:rsidRPr="00B55FCE">
        <w:rPr>
          <w:rFonts w:ascii="Arial Unicode" w:eastAsia="Calibri" w:hAnsi="Arial Unicode"/>
          <w:b/>
          <w:sz w:val="18"/>
          <w:szCs w:val="18"/>
          <w:lang w:val="af-ZA"/>
        </w:rPr>
        <w:t xml:space="preserve"> ՇՄԱԹ1ՀԴ-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006E6352" w:rsidRPr="000D005F">
        <w:rPr>
          <w:rFonts w:ascii="Arial Unicode" w:hAnsi="Arial Unicode"/>
          <w:b/>
          <w:sz w:val="20"/>
          <w:szCs w:val="20"/>
          <w:lang w:val="es-ES"/>
        </w:rPr>
        <w:t>»</w:t>
      </w:r>
    </w:p>
    <w:p w:rsidR="000A214C" w:rsidRPr="000D005F" w:rsidRDefault="000A214C" w:rsidP="006E6352">
      <w:pPr>
        <w:widowControl w:val="0"/>
        <w:spacing w:after="160"/>
        <w:jc w:val="both"/>
        <w:rPr>
          <w:rFonts w:ascii="Arial Unicode" w:hAnsi="Arial Unicode" w:cs="GHEA Grapalat"/>
          <w:sz w:val="20"/>
          <w:szCs w:val="20"/>
        </w:rPr>
      </w:pPr>
      <w:r w:rsidRPr="000D005F">
        <w:rPr>
          <w:rFonts w:ascii="Arial Unicode" w:hAnsi="Arial Unicode"/>
          <w:sz w:val="20"/>
          <w:szCs w:val="20"/>
          <w:vertAlign w:val="superscript"/>
        </w:rPr>
        <w:t>код процедуры</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1.2.</w:t>
      </w:r>
      <w:r w:rsidRPr="000D005F">
        <w:rPr>
          <w:rFonts w:ascii="Arial Unicode" w:hAnsi="Arial Unicode"/>
          <w:sz w:val="20"/>
          <w:szCs w:val="20"/>
        </w:rPr>
        <w:tab/>
        <w:t>В качестве обеспечения исполнения договора, заключаемого в</w:t>
      </w:r>
      <w:r w:rsidRPr="000D005F">
        <w:rPr>
          <w:rFonts w:ascii="Arial" w:hAnsi="Arial" w:cs="Arial"/>
          <w:sz w:val="20"/>
          <w:szCs w:val="20"/>
          <w:lang w:val="en-US"/>
        </w:rPr>
        <w:t> </w:t>
      </w:r>
      <w:r w:rsidRPr="000D005F">
        <w:rPr>
          <w:rFonts w:ascii="Arial Unicode" w:hAnsi="Arial Unicode"/>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1.3.</w:t>
      </w:r>
      <w:r w:rsidRPr="000D005F">
        <w:rPr>
          <w:rFonts w:ascii="Arial Unicode" w:hAnsi="Arial Unicode"/>
          <w:sz w:val="20"/>
          <w:szCs w:val="20"/>
        </w:rPr>
        <w:tab/>
        <w:t>Подписав платежное требование (далее — Требование), прилагаемое к</w:t>
      </w:r>
      <w:r w:rsidRPr="000D005F">
        <w:rPr>
          <w:rFonts w:ascii="Arial" w:hAnsi="Arial" w:cs="Arial"/>
          <w:sz w:val="20"/>
          <w:szCs w:val="20"/>
          <w:lang w:val="en-US"/>
        </w:rPr>
        <w:t> </w:t>
      </w:r>
      <w:r w:rsidRPr="000D005F">
        <w:rPr>
          <w:rFonts w:ascii="Arial Unicode" w:hAnsi="Arial Unicode"/>
          <w:sz w:val="20"/>
          <w:szCs w:val="20"/>
        </w:rPr>
        <w:t xml:space="preserve">настоящему Соглашению о неустойке, Компания безотзывно соглашается, что: </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а)</w:t>
      </w:r>
      <w:r w:rsidRPr="000D005F">
        <w:rPr>
          <w:rFonts w:ascii="Arial Unicode" w:hAnsi="Arial Unicode"/>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б)</w:t>
      </w:r>
      <w:r w:rsidRPr="000D005F">
        <w:rPr>
          <w:rFonts w:ascii="Arial Unicode" w:hAnsi="Arial Unicode"/>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в)</w:t>
      </w:r>
      <w:r w:rsidRPr="000D005F">
        <w:rPr>
          <w:rFonts w:ascii="Arial Unicode" w:hAnsi="Arial Unicode"/>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г)</w:t>
      </w:r>
      <w:r w:rsidRPr="000D005F">
        <w:rPr>
          <w:rFonts w:ascii="Arial Unicode" w:hAnsi="Arial Unicode"/>
          <w:sz w:val="20"/>
          <w:szCs w:val="20"/>
        </w:rPr>
        <w:tab/>
        <w:t>Компания подтверждает, что акцептовала Требование в полном размере суммы неустойки.</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д)</w:t>
      </w:r>
      <w:r w:rsidRPr="000D005F">
        <w:rPr>
          <w:rFonts w:ascii="Arial Unicode" w:hAnsi="Arial Unicode"/>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w:t>
      </w:r>
      <w:r w:rsidR="00C0337E" w:rsidRPr="000D005F">
        <w:rPr>
          <w:rFonts w:ascii="Arial Unicode" w:hAnsi="Arial Unicode"/>
          <w:sz w:val="20"/>
          <w:szCs w:val="20"/>
        </w:rPr>
        <w:t>4</w:t>
      </w:r>
      <w:r w:rsidRPr="000D005F">
        <w:rPr>
          <w:rFonts w:ascii="Arial Unicode" w:hAnsi="Arial Unicode"/>
          <w:sz w:val="20"/>
          <w:szCs w:val="20"/>
        </w:rPr>
        <w:t>.</w:t>
      </w:r>
      <w:r w:rsidRPr="000D005F">
        <w:rPr>
          <w:rFonts w:ascii="Arial Unicode" w:hAnsi="Arial Unicode"/>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D005F">
        <w:rPr>
          <w:rFonts w:ascii="Arial" w:hAnsi="Arial" w:cs="Arial"/>
          <w:sz w:val="20"/>
          <w:szCs w:val="20"/>
          <w:lang w:val="en-US"/>
        </w:rPr>
        <w:t> </w:t>
      </w:r>
      <w:r w:rsidRPr="000D005F">
        <w:rPr>
          <w:rFonts w:ascii="Arial Unicode" w:hAnsi="Arial Unicode"/>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w:t>
      </w:r>
      <w:r w:rsidR="00C0337E" w:rsidRPr="000D005F">
        <w:rPr>
          <w:rFonts w:ascii="Arial Unicode" w:hAnsi="Arial Unicode"/>
          <w:sz w:val="20"/>
          <w:szCs w:val="20"/>
        </w:rPr>
        <w:t>5</w:t>
      </w:r>
      <w:r w:rsidRPr="000D005F">
        <w:rPr>
          <w:rFonts w:ascii="Arial Unicode" w:hAnsi="Arial Unicode"/>
          <w:sz w:val="20"/>
          <w:szCs w:val="20"/>
        </w:rPr>
        <w:t>.</w:t>
      </w:r>
      <w:r w:rsidRPr="000D005F">
        <w:rPr>
          <w:rFonts w:ascii="Arial Unicode" w:hAnsi="Arial Unicode"/>
          <w:sz w:val="20"/>
          <w:szCs w:val="20"/>
        </w:rPr>
        <w:tab/>
        <w:t>Заказчик может представить вБанк-плательщик иные дополнительные документы.</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lastRenderedPageBreak/>
        <w:t>1.</w:t>
      </w:r>
      <w:r w:rsidR="00C0337E" w:rsidRPr="000D005F">
        <w:rPr>
          <w:rFonts w:ascii="Arial Unicode" w:hAnsi="Arial Unicode"/>
          <w:sz w:val="20"/>
          <w:szCs w:val="20"/>
        </w:rPr>
        <w:t>6</w:t>
      </w:r>
      <w:r w:rsidRPr="000D005F">
        <w:rPr>
          <w:rFonts w:ascii="Arial Unicode" w:hAnsi="Arial Unicode"/>
          <w:sz w:val="20"/>
          <w:szCs w:val="20"/>
        </w:rPr>
        <w:t>. Банк не несет какой-либо ответственности за риски (понесенные</w:t>
      </w:r>
      <w:r w:rsidRPr="000D005F">
        <w:rPr>
          <w:rFonts w:ascii="Arial" w:hAnsi="Arial" w:cs="Arial"/>
          <w:sz w:val="20"/>
          <w:szCs w:val="20"/>
          <w:lang w:val="en-US"/>
        </w:rPr>
        <w:t> </w:t>
      </w:r>
      <w:r w:rsidRPr="000D005F">
        <w:rPr>
          <w:rFonts w:ascii="Arial Unicode" w:hAnsi="Arial Unicode"/>
          <w:sz w:val="20"/>
          <w:szCs w:val="20"/>
        </w:rPr>
        <w:t>Компанией убытки) и негативные последствия, возникшие для Компании в результате уплаты Банком-плательщиком суммы, указанной в</w:t>
      </w:r>
      <w:r w:rsidRPr="000D005F">
        <w:rPr>
          <w:rFonts w:ascii="Arial" w:hAnsi="Arial" w:cs="Arial"/>
          <w:sz w:val="20"/>
          <w:szCs w:val="20"/>
          <w:lang w:val="en-US"/>
        </w:rPr>
        <w:t> </w:t>
      </w:r>
      <w:r w:rsidRPr="000D005F">
        <w:rPr>
          <w:rFonts w:ascii="Arial Unicode" w:hAnsi="Arial Unicode"/>
          <w:sz w:val="20"/>
          <w:szCs w:val="20"/>
        </w:rPr>
        <w:t>Требовании. Банк не обязан проверять факты нарушения Компанией условий договора.</w:t>
      </w:r>
    </w:p>
    <w:p w:rsidR="000A214C" w:rsidRPr="000D005F" w:rsidRDefault="000A214C" w:rsidP="000A214C">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w:t>
      </w:r>
      <w:r w:rsidR="00C0337E" w:rsidRPr="000D005F">
        <w:rPr>
          <w:rFonts w:ascii="Arial Unicode" w:hAnsi="Arial Unicode"/>
          <w:sz w:val="20"/>
          <w:szCs w:val="20"/>
        </w:rPr>
        <w:t>7</w:t>
      </w:r>
      <w:r w:rsidRPr="000D005F">
        <w:rPr>
          <w:rFonts w:ascii="Arial Unicode" w:hAnsi="Arial Unicode"/>
          <w:sz w:val="20"/>
          <w:szCs w:val="20"/>
        </w:rPr>
        <w:t>.</w:t>
      </w:r>
      <w:r w:rsidRPr="000D005F">
        <w:rPr>
          <w:rFonts w:ascii="Arial Unicode" w:hAnsi="Arial Unicode"/>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965E0" w:rsidRPr="000D005F" w:rsidRDefault="000A214C" w:rsidP="00141435">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1.</w:t>
      </w:r>
      <w:r w:rsidR="00C0337E" w:rsidRPr="000D005F">
        <w:rPr>
          <w:rFonts w:ascii="Arial Unicode" w:hAnsi="Arial Unicode"/>
          <w:sz w:val="20"/>
          <w:szCs w:val="20"/>
        </w:rPr>
        <w:t>8</w:t>
      </w:r>
      <w:r w:rsidRPr="000D005F">
        <w:rPr>
          <w:rFonts w:ascii="Arial Unicode" w:hAnsi="Arial Unicode"/>
          <w:sz w:val="20"/>
          <w:szCs w:val="20"/>
        </w:rPr>
        <w:t>.</w:t>
      </w:r>
      <w:r w:rsidRPr="000D005F">
        <w:rPr>
          <w:rFonts w:ascii="Arial Unicode" w:hAnsi="Arial Unicode"/>
          <w:sz w:val="20"/>
          <w:szCs w:val="20"/>
        </w:rPr>
        <w:tab/>
        <w:t>В случае если в течение десяти рабочих дней после представления в</w:t>
      </w:r>
      <w:r w:rsidRPr="000D005F">
        <w:rPr>
          <w:rFonts w:ascii="Arial" w:hAnsi="Arial" w:cs="Arial"/>
          <w:sz w:val="20"/>
          <w:szCs w:val="20"/>
          <w:lang w:val="en-US"/>
        </w:rPr>
        <w:t> </w:t>
      </w:r>
      <w:r w:rsidRPr="000D005F">
        <w:rPr>
          <w:rFonts w:ascii="Arial Unicode" w:hAnsi="Arial Unicode"/>
          <w:sz w:val="20"/>
          <w:szCs w:val="20"/>
        </w:rPr>
        <w:t>Банк настоящего Соглашения и прилагаемого Требования по независящим от</w:t>
      </w:r>
      <w:r w:rsidRPr="000D005F">
        <w:rPr>
          <w:rFonts w:ascii="Arial" w:hAnsi="Arial" w:cs="Arial"/>
          <w:sz w:val="20"/>
          <w:szCs w:val="20"/>
          <w:lang w:val="en-US"/>
        </w:rPr>
        <w:t> </w:t>
      </w:r>
      <w:r w:rsidRPr="000D005F">
        <w:rPr>
          <w:rFonts w:ascii="Arial Unicode" w:hAnsi="Arial Unicode"/>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005F">
        <w:rPr>
          <w:rFonts w:ascii="Arial" w:hAnsi="Arial" w:cs="Arial"/>
          <w:sz w:val="20"/>
          <w:szCs w:val="20"/>
          <w:lang w:val="en-US"/>
        </w:rPr>
        <w:t> </w:t>
      </w:r>
      <w:r w:rsidRPr="000D005F">
        <w:rPr>
          <w:rFonts w:ascii="Arial Unicode" w:hAnsi="Arial Unicode"/>
          <w:sz w:val="20"/>
          <w:szCs w:val="20"/>
        </w:rPr>
        <w:t>неуплатой.</w:t>
      </w:r>
    </w:p>
    <w:p w:rsidR="007965E0" w:rsidRPr="000D005F" w:rsidRDefault="000A214C" w:rsidP="00141435">
      <w:pPr>
        <w:widowControl w:val="0"/>
        <w:spacing w:after="160"/>
        <w:jc w:val="center"/>
        <w:rPr>
          <w:rFonts w:ascii="Arial Unicode" w:hAnsi="Arial Unicode"/>
          <w:b/>
          <w:sz w:val="20"/>
          <w:szCs w:val="20"/>
        </w:rPr>
      </w:pPr>
      <w:r w:rsidRPr="000D005F">
        <w:rPr>
          <w:rFonts w:ascii="Arial Unicode" w:hAnsi="Arial Unicode"/>
          <w:b/>
          <w:sz w:val="20"/>
          <w:szCs w:val="20"/>
        </w:rPr>
        <w:t>2. Иные условия</w:t>
      </w:r>
    </w:p>
    <w:p w:rsidR="00ED4719" w:rsidRPr="000D005F" w:rsidRDefault="000A214C" w:rsidP="00ED4719">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2.1.</w:t>
      </w:r>
      <w:r w:rsidRPr="000D005F">
        <w:rPr>
          <w:rFonts w:ascii="Arial Unicode" w:hAnsi="Arial Unicode"/>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ED4719" w:rsidRPr="000D005F">
        <w:rPr>
          <w:rFonts w:ascii="Arial Unicode" w:hAnsi="Arial Unicode"/>
          <w:sz w:val="20"/>
          <w:szCs w:val="20"/>
        </w:rPr>
        <w:t xml:space="preserve">до двадцатого рабочего дня, </w:t>
      </w:r>
      <w:r w:rsidR="00AB3267" w:rsidRPr="000D005F">
        <w:rPr>
          <w:rFonts w:ascii="Arial Unicode" w:hAnsi="Arial Unicode"/>
          <w:sz w:val="20"/>
          <w:szCs w:val="20"/>
        </w:rPr>
        <w:t xml:space="preserve">следующего за последним днем </w:t>
      </w:r>
      <w:r w:rsidR="00CA2227" w:rsidRPr="000D005F">
        <w:rPr>
          <w:rFonts w:ascii="Arial Unicode" w:hAnsi="Arial Unicode"/>
          <w:sz w:val="20"/>
          <w:szCs w:val="20"/>
        </w:rPr>
        <w:t>полного выполнения</w:t>
      </w:r>
      <w:r w:rsidR="00AB3267" w:rsidRPr="000D005F">
        <w:rPr>
          <w:rFonts w:ascii="Arial Unicode" w:hAnsi="Arial Unicode"/>
          <w:sz w:val="20"/>
          <w:szCs w:val="20"/>
        </w:rPr>
        <w:t xml:space="preserve"> взятых </w:t>
      </w:r>
      <w:r w:rsidR="00CA2227" w:rsidRPr="000D005F">
        <w:rPr>
          <w:rFonts w:ascii="Arial Unicode" w:hAnsi="Arial Unicode"/>
          <w:sz w:val="20"/>
          <w:szCs w:val="20"/>
        </w:rPr>
        <w:t>К</w:t>
      </w:r>
      <w:r w:rsidR="00AB3267" w:rsidRPr="000D005F">
        <w:rPr>
          <w:rFonts w:ascii="Arial Unicode" w:hAnsi="Arial Unicode"/>
          <w:sz w:val="20"/>
          <w:szCs w:val="20"/>
        </w:rPr>
        <w:t>омпанией по заключаемому договору обязательств, включительно.</w:t>
      </w:r>
    </w:p>
    <w:p w:rsidR="00F331AD" w:rsidRPr="000D005F" w:rsidRDefault="000A214C" w:rsidP="00F331AD">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2.2.</w:t>
      </w:r>
      <w:r w:rsidRPr="000D005F">
        <w:rPr>
          <w:rFonts w:ascii="Arial Unicode" w:hAnsi="Arial Unicode"/>
          <w:sz w:val="20"/>
          <w:szCs w:val="20"/>
        </w:rPr>
        <w:tab/>
        <w:t xml:space="preserve">Представив настоящее Соглашение и прилагаемое Требование в Банк-плательщик: </w:t>
      </w:r>
    </w:p>
    <w:p w:rsidR="00F331AD" w:rsidRPr="000D005F" w:rsidRDefault="00F331AD" w:rsidP="00F331AD">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2.2.1.</w:t>
      </w:r>
      <w:r w:rsidRPr="000D005F">
        <w:rPr>
          <w:rFonts w:ascii="Arial Unicode" w:hAnsi="Arial Unicode"/>
          <w:sz w:val="20"/>
          <w:szCs w:val="20"/>
        </w:rPr>
        <w:tab/>
        <w:t>Заказчик подтверждает, что Компания допустила нарушение договорных обязательств, а</w:t>
      </w:r>
    </w:p>
    <w:p w:rsidR="00F331AD" w:rsidRPr="000D005F" w:rsidDel="00A13215" w:rsidRDefault="00F331AD" w:rsidP="00F331AD">
      <w:pPr>
        <w:widowControl w:val="0"/>
        <w:tabs>
          <w:tab w:val="left" w:pos="1134"/>
        </w:tabs>
        <w:spacing w:after="160"/>
        <w:ind w:firstLine="567"/>
        <w:jc w:val="both"/>
        <w:rPr>
          <w:rFonts w:ascii="Arial Unicode" w:hAnsi="Arial Unicode" w:cs="GHEA Grapalat"/>
          <w:sz w:val="20"/>
          <w:szCs w:val="20"/>
        </w:rPr>
      </w:pPr>
      <w:r w:rsidRPr="000D005F">
        <w:rPr>
          <w:rFonts w:ascii="Arial Unicode" w:hAnsi="Arial Unicode"/>
          <w:sz w:val="20"/>
          <w:szCs w:val="20"/>
        </w:rPr>
        <w:t>2.2.2.</w:t>
      </w:r>
      <w:r w:rsidRPr="000D005F">
        <w:rPr>
          <w:rFonts w:ascii="Arial Unicode" w:hAnsi="Arial Unicode"/>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0D005F" w:rsidRDefault="00F331AD" w:rsidP="00F331AD">
      <w:pPr>
        <w:widowControl w:val="0"/>
        <w:tabs>
          <w:tab w:val="left" w:pos="1134"/>
        </w:tabs>
        <w:spacing w:after="160"/>
        <w:ind w:firstLine="567"/>
        <w:jc w:val="both"/>
        <w:rPr>
          <w:rFonts w:ascii="Arial Unicode" w:hAnsi="Arial Unicode"/>
          <w:sz w:val="20"/>
          <w:szCs w:val="20"/>
        </w:rPr>
      </w:pPr>
      <w:r w:rsidRPr="000D005F">
        <w:rPr>
          <w:rFonts w:ascii="Arial Unicode" w:hAnsi="Arial Unicode"/>
          <w:sz w:val="20"/>
          <w:szCs w:val="20"/>
        </w:rPr>
        <w:t>2.3.</w:t>
      </w:r>
      <w:r w:rsidRPr="000D005F">
        <w:rPr>
          <w:rFonts w:ascii="Arial Unicode" w:hAnsi="Arial Unicode"/>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0D005F" w:rsidRDefault="000A214C" w:rsidP="000A214C">
      <w:pPr>
        <w:widowControl w:val="0"/>
        <w:spacing w:after="160"/>
        <w:ind w:firstLine="567"/>
        <w:jc w:val="center"/>
        <w:rPr>
          <w:rFonts w:ascii="Arial Unicode" w:hAnsi="Arial Unicode"/>
          <w:b/>
          <w:sz w:val="20"/>
          <w:szCs w:val="20"/>
        </w:rPr>
      </w:pPr>
      <w:r w:rsidRPr="000D005F">
        <w:rPr>
          <w:rFonts w:ascii="Arial Unicode" w:hAnsi="Arial Unicode"/>
          <w:b/>
          <w:sz w:val="20"/>
          <w:szCs w:val="20"/>
        </w:rPr>
        <w:t>3. Адрес, банковские реквизиты Компании</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0A214C" w:rsidRPr="000D005F" w:rsidRDefault="000A214C" w:rsidP="000A214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наименование компании</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0A214C" w:rsidRPr="000D005F" w:rsidRDefault="000A214C" w:rsidP="000A214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адрес компании</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0A214C" w:rsidRPr="000D005F" w:rsidRDefault="000A214C" w:rsidP="000A214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наименование обслуживающего компанию банка</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0A214C" w:rsidRPr="000D005F" w:rsidRDefault="000A214C" w:rsidP="000A214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номер банковского счета компании</w:t>
      </w:r>
    </w:p>
    <w:p w:rsidR="000A214C" w:rsidRPr="000D005F" w:rsidRDefault="000A214C" w:rsidP="000A214C">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0A214C" w:rsidRPr="000D005F" w:rsidRDefault="000A214C" w:rsidP="000A214C">
      <w:pPr>
        <w:widowControl w:val="0"/>
        <w:spacing w:after="160"/>
        <w:ind w:right="4250"/>
        <w:jc w:val="center"/>
        <w:rPr>
          <w:rFonts w:ascii="Arial Unicode" w:hAnsi="Arial Unicode"/>
          <w:sz w:val="20"/>
          <w:szCs w:val="20"/>
          <w:vertAlign w:val="superscript"/>
        </w:rPr>
      </w:pPr>
      <w:r w:rsidRPr="000D005F">
        <w:rPr>
          <w:rFonts w:ascii="Arial Unicode" w:hAnsi="Arial Unicode"/>
          <w:sz w:val="20"/>
          <w:szCs w:val="20"/>
          <w:vertAlign w:val="superscript"/>
        </w:rPr>
        <w:t>учетный номер налогоплательщика компании</w:t>
      </w:r>
    </w:p>
    <w:p w:rsidR="00A735D6" w:rsidRPr="000D005F" w:rsidRDefault="00A735D6" w:rsidP="00A735D6">
      <w:pPr>
        <w:widowControl w:val="0"/>
        <w:spacing w:after="160"/>
        <w:rPr>
          <w:rFonts w:ascii="Arial Unicode" w:hAnsi="Arial Unicode"/>
          <w:sz w:val="20"/>
          <w:szCs w:val="20"/>
        </w:rPr>
      </w:pPr>
      <w:r w:rsidRPr="000D005F">
        <w:rPr>
          <w:rFonts w:ascii="Arial Unicode" w:hAnsi="Arial Unicode"/>
          <w:sz w:val="20"/>
          <w:szCs w:val="20"/>
        </w:rPr>
        <w:t>День/месяц/год                                                                                    М. П.</w:t>
      </w:r>
    </w:p>
    <w:p w:rsidR="00A735D6" w:rsidRPr="000D005F" w:rsidRDefault="00A735D6" w:rsidP="000A214C">
      <w:pPr>
        <w:widowControl w:val="0"/>
        <w:spacing w:after="160"/>
        <w:ind w:right="4250"/>
        <w:jc w:val="center"/>
        <w:rPr>
          <w:rFonts w:ascii="Arial Unicode" w:hAnsi="Arial Unicode"/>
          <w:sz w:val="20"/>
          <w:szCs w:val="20"/>
          <w:vertAlign w:val="superscript"/>
        </w:rPr>
      </w:pPr>
    </w:p>
    <w:tbl>
      <w:tblPr>
        <w:tblpPr w:leftFromText="180" w:rightFromText="180" w:vertAnchor="page" w:horzAnchor="margin" w:tblpXSpec="center" w:tblpY="1207"/>
        <w:tblW w:w="10980" w:type="dxa"/>
        <w:tblLook w:val="0000"/>
      </w:tblPr>
      <w:tblGrid>
        <w:gridCol w:w="5616"/>
        <w:gridCol w:w="5364"/>
      </w:tblGrid>
      <w:tr w:rsidR="00141435" w:rsidRPr="000D005F" w:rsidTr="0014143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3402"/>
              </w:tabs>
              <w:spacing w:after="160"/>
              <w:ind w:left="360"/>
              <w:rPr>
                <w:rFonts w:ascii="Arial Unicode" w:hAnsi="Arial Unicode" w:cs="Sylfaen"/>
                <w:b/>
                <w:bCs/>
                <w:sz w:val="20"/>
                <w:szCs w:val="20"/>
                <w:lang w:val="en-US"/>
              </w:rPr>
            </w:pPr>
            <w:r w:rsidRPr="000D005F">
              <w:rPr>
                <w:rFonts w:ascii="Arial Unicode" w:hAnsi="Arial Unicode"/>
                <w:sz w:val="20"/>
                <w:szCs w:val="20"/>
                <w:lang w:val="en-US"/>
              </w:rPr>
              <w:t>1.</w:t>
            </w:r>
            <w:r w:rsidRPr="000D005F">
              <w:rPr>
                <w:rFonts w:ascii="Arial Unicode" w:hAnsi="Arial Unicode"/>
                <w:b/>
                <w:sz w:val="20"/>
                <w:szCs w:val="20"/>
                <w:lang w:val="en-US"/>
              </w:rPr>
              <w:tab/>
            </w:r>
            <w:r w:rsidRPr="000D005F">
              <w:rPr>
                <w:rFonts w:ascii="Arial Unicode" w:hAnsi="Arial Unicode"/>
                <w:b/>
                <w:sz w:val="20"/>
                <w:szCs w:val="20"/>
              </w:rPr>
              <w:t xml:space="preserve">ПЛАТЕЖНОЕ ТРЕБОВАНИЕ </w:t>
            </w:r>
            <w:r w:rsidRPr="000D005F">
              <w:rPr>
                <w:rFonts w:ascii="Arial Unicode" w:hAnsi="Arial Unicode"/>
                <w:b/>
                <w:sz w:val="20"/>
                <w:szCs w:val="20"/>
                <w:lang w:val="en-US"/>
              </w:rPr>
              <w:t>*</w:t>
            </w:r>
          </w:p>
        </w:tc>
      </w:tr>
      <w:tr w:rsidR="00141435" w:rsidRPr="000D005F" w:rsidTr="0014143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cs="Sylfaen"/>
                <w:sz w:val="20"/>
                <w:szCs w:val="20"/>
              </w:rPr>
            </w:pPr>
            <w:r w:rsidRPr="000D005F">
              <w:rPr>
                <w:rFonts w:ascii="Arial Unicode" w:hAnsi="Arial Unicode"/>
                <w:sz w:val="20"/>
                <w:szCs w:val="20"/>
              </w:rPr>
              <w:lastRenderedPageBreak/>
              <w:t>2.</w:t>
            </w:r>
            <w:r w:rsidRPr="000D005F">
              <w:rPr>
                <w:rFonts w:ascii="Arial Unicode" w:hAnsi="Arial Unicode"/>
                <w:sz w:val="20"/>
                <w:szCs w:val="20"/>
              </w:rPr>
              <w:tab/>
              <w:t xml:space="preserve">Номер </w:t>
            </w:r>
          </w:p>
        </w:tc>
      </w:tr>
      <w:tr w:rsidR="00141435" w:rsidRPr="000D005F" w:rsidTr="0014143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3390"/>
              </w:tabs>
              <w:spacing w:after="160"/>
              <w:ind w:left="322"/>
              <w:rPr>
                <w:rFonts w:ascii="Arial Unicode" w:hAnsi="Arial Unicode" w:cs="Sylfaen"/>
                <w:sz w:val="20"/>
                <w:szCs w:val="20"/>
              </w:rPr>
            </w:pPr>
            <w:r w:rsidRPr="000D005F">
              <w:rPr>
                <w:rFonts w:ascii="Arial Unicode" w:hAnsi="Arial Unicode"/>
                <w:sz w:val="20"/>
                <w:szCs w:val="20"/>
              </w:rPr>
              <w:t>3</w:t>
            </w:r>
            <w:r w:rsidRPr="000D005F">
              <w:rPr>
                <w:rFonts w:ascii="Arial Unicode" w:hAnsi="Arial Unicode"/>
                <w:sz w:val="20"/>
                <w:szCs w:val="20"/>
              </w:rPr>
              <w:tab/>
              <w:t>Дата представления: "___" ___ 20___г.</w:t>
            </w:r>
          </w:p>
        </w:tc>
      </w:tr>
      <w:tr w:rsidR="00141435" w:rsidRPr="000D005F" w:rsidTr="0014143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4.</w:t>
            </w:r>
            <w:r w:rsidRPr="000D005F">
              <w:rPr>
                <w:rFonts w:ascii="Arial Unicode" w:hAnsi="Arial Unicode"/>
                <w:sz w:val="20"/>
                <w:szCs w:val="20"/>
              </w:rPr>
              <w:tab/>
              <w:t>Наименование, или имя, фамилия плательщика (Компания:</w:t>
            </w:r>
          </w:p>
        </w:tc>
      </w:tr>
      <w:tr w:rsidR="00141435" w:rsidRPr="000D005F" w:rsidTr="0014143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5.</w:t>
            </w:r>
            <w:r w:rsidRPr="000D005F">
              <w:rPr>
                <w:rFonts w:ascii="Arial Unicode" w:hAnsi="Arial Unicode"/>
                <w:sz w:val="20"/>
                <w:szCs w:val="20"/>
              </w:rPr>
              <w:tab/>
              <w:t>Обслуживающая плательщика Финансовая организация (банк):</w:t>
            </w:r>
          </w:p>
        </w:tc>
      </w:tr>
      <w:tr w:rsidR="00141435" w:rsidRPr="000D005F" w:rsidTr="0014143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6.</w:t>
            </w:r>
            <w:r w:rsidRPr="000D005F">
              <w:rPr>
                <w:rFonts w:ascii="Arial Unicode" w:hAnsi="Arial Unicode"/>
                <w:sz w:val="20"/>
                <w:szCs w:val="20"/>
              </w:rPr>
              <w:tab/>
              <w:t>Номер счета плательщика:</w:t>
            </w:r>
          </w:p>
        </w:tc>
      </w:tr>
      <w:tr w:rsidR="00141435" w:rsidRPr="000D005F" w:rsidTr="0014143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7.</w:t>
            </w:r>
            <w:r w:rsidRPr="000D005F">
              <w:rPr>
                <w:rFonts w:ascii="Arial Unicode" w:hAnsi="Arial Unicode"/>
                <w:sz w:val="20"/>
                <w:szCs w:val="20"/>
              </w:rPr>
              <w:tab/>
              <w:t>УНН плательщика:</w:t>
            </w:r>
          </w:p>
        </w:tc>
      </w:tr>
      <w:tr w:rsidR="00141435" w:rsidRPr="000D005F" w:rsidTr="0014143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8.</w:t>
            </w:r>
            <w:r w:rsidRPr="000D005F">
              <w:rPr>
                <w:rFonts w:ascii="Arial Unicode" w:hAnsi="Arial Unicode"/>
                <w:sz w:val="20"/>
                <w:szCs w:val="20"/>
              </w:rPr>
              <w:tab/>
              <w:t>НЗОУ плательщика:</w:t>
            </w:r>
          </w:p>
        </w:tc>
      </w:tr>
      <w:tr w:rsidR="00A735D6" w:rsidRPr="000D005F" w:rsidTr="0014143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9.</w:t>
            </w:r>
            <w:r w:rsidRPr="000D005F">
              <w:rPr>
                <w:rFonts w:ascii="Arial Unicode" w:hAnsi="Arial Unicode"/>
                <w:sz w:val="20"/>
                <w:szCs w:val="20"/>
              </w:rPr>
              <w:tab/>
              <w:t>Наименование, или имя, фамилия бенефициара:</w:t>
            </w:r>
            <w:r w:rsidR="00B55FCE">
              <w:rPr>
                <w:rFonts w:ascii="Arial Unicode" w:hAnsi="Arial Unicode"/>
                <w:b/>
                <w:sz w:val="20"/>
                <w:szCs w:val="20"/>
              </w:rPr>
              <w:t xml:space="preserve"> Основная школа </w:t>
            </w:r>
            <w:r w:rsidR="00B55FCE" w:rsidRPr="00D92674">
              <w:rPr>
                <w:rFonts w:ascii="Arial Unicode" w:hAnsi="Arial Unicode"/>
                <w:b/>
                <w:sz w:val="20"/>
                <w:szCs w:val="20"/>
              </w:rPr>
              <w:t>Артика</w:t>
            </w:r>
            <w:r w:rsidR="00B55FCE">
              <w:rPr>
                <w:rFonts w:ascii="Arial Unicode" w:hAnsi="Arial Unicode"/>
                <w:b/>
                <w:sz w:val="20"/>
                <w:szCs w:val="20"/>
              </w:rPr>
              <w:t xml:space="preserve">  №</w:t>
            </w:r>
            <w:r w:rsidR="00B55FCE" w:rsidRPr="00D92674">
              <w:rPr>
                <w:rFonts w:ascii="Arial Unicode" w:hAnsi="Arial Unicode"/>
                <w:b/>
                <w:sz w:val="20"/>
                <w:szCs w:val="20"/>
              </w:rPr>
              <w:t>1</w:t>
            </w:r>
            <w:r w:rsidR="00B55FCE" w:rsidRPr="00F928E2">
              <w:rPr>
                <w:rFonts w:ascii="Arial Unicode" w:hAnsi="Arial Unicode"/>
                <w:b/>
                <w:sz w:val="20"/>
                <w:szCs w:val="20"/>
              </w:rPr>
              <w:t xml:space="preserve">  </w:t>
            </w:r>
            <w:r w:rsidR="00B55FCE">
              <w:rPr>
                <w:rFonts w:ascii="Arial Unicode" w:hAnsi="Arial Unicode"/>
                <w:b/>
                <w:sz w:val="20"/>
                <w:szCs w:val="20"/>
              </w:rPr>
              <w:t xml:space="preserve">» </w:t>
            </w:r>
            <w:r w:rsidR="00B55FCE" w:rsidRPr="0018397F">
              <w:rPr>
                <w:rFonts w:ascii="Arial Unicode" w:hAnsi="Arial Unicode"/>
                <w:b/>
                <w:sz w:val="20"/>
                <w:szCs w:val="20"/>
              </w:rPr>
              <w:t>Ширак</w:t>
            </w:r>
            <w:r w:rsidR="00B55FCE" w:rsidRPr="00F928E2">
              <w:rPr>
                <w:rFonts w:ascii="Arial Unicode" w:hAnsi="Arial Unicode"/>
                <w:b/>
                <w:sz w:val="20"/>
                <w:szCs w:val="20"/>
              </w:rPr>
              <w:t>ского обла</w:t>
            </w:r>
            <w:r w:rsidR="00B55FCE">
              <w:rPr>
                <w:rFonts w:ascii="Arial Unicode" w:hAnsi="Arial Unicode"/>
                <w:b/>
                <w:sz w:val="20"/>
                <w:szCs w:val="20"/>
              </w:rPr>
              <w:t>сть РА</w:t>
            </w:r>
          </w:p>
        </w:tc>
      </w:tr>
      <w:tr w:rsidR="00A735D6" w:rsidRPr="000D005F" w:rsidTr="0014143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10.</w:t>
            </w:r>
            <w:r w:rsidRPr="000D005F">
              <w:rPr>
                <w:rFonts w:ascii="Arial Unicode" w:hAnsi="Arial Unicode"/>
                <w:sz w:val="20"/>
                <w:szCs w:val="20"/>
              </w:rPr>
              <w:tab/>
              <w:t>НЗОУ бенефициара (не заполняется)</w:t>
            </w:r>
          </w:p>
        </w:tc>
      </w:tr>
      <w:tr w:rsidR="00A735D6" w:rsidRPr="000D005F" w:rsidTr="0014143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pStyle w:val="HTML"/>
              <w:shd w:val="clear" w:color="auto" w:fill="F8F9FA"/>
              <w:spacing w:line="540" w:lineRule="atLeast"/>
              <w:rPr>
                <w:rFonts w:ascii="Arial Unicode" w:hAnsi="Arial Unicode"/>
                <w:color w:val="202124"/>
              </w:rPr>
            </w:pPr>
            <w:r w:rsidRPr="000D005F">
              <w:rPr>
                <w:rFonts w:ascii="Arial Unicode" w:hAnsi="Arial Unicode"/>
              </w:rPr>
              <w:t xml:space="preserve">      11. УНН б енефициара: </w:t>
            </w:r>
            <w:r w:rsidR="00B55FCE" w:rsidRPr="004479A7">
              <w:rPr>
                <w:rFonts w:ascii="Sylfaen" w:hAnsi="Sylfaen"/>
                <w:b/>
                <w:u w:val="single"/>
                <w:lang w:val="hy-AM" w:eastAsia="ru-RU"/>
              </w:rPr>
              <w:t>05529635</w:t>
            </w:r>
          </w:p>
        </w:tc>
      </w:tr>
      <w:tr w:rsidR="00A735D6" w:rsidRPr="000D005F" w:rsidTr="0014143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pStyle w:val="HTML"/>
              <w:shd w:val="clear" w:color="auto" w:fill="F8F9FA"/>
              <w:spacing w:line="540" w:lineRule="atLeast"/>
              <w:rPr>
                <w:rFonts w:ascii="Arial Unicode" w:hAnsi="Arial Unicode"/>
                <w:color w:val="1F1F1F"/>
                <w:lang w:val="ru-RU" w:eastAsia="ru-RU"/>
              </w:rPr>
            </w:pPr>
            <w:r w:rsidRPr="000D005F">
              <w:rPr>
                <w:rFonts w:ascii="Arial Unicode" w:hAnsi="Arial Unicode"/>
                <w:lang w:val="ru-RU"/>
              </w:rPr>
              <w:t xml:space="preserve">     12. Обслуживающая бенефициара Финансовая организация (банк):</w:t>
            </w:r>
            <w:r w:rsidRPr="00B55FCE">
              <w:rPr>
                <w:rFonts w:ascii="Arial Unicode" w:hAnsi="Arial Unicode"/>
                <w:color w:val="1F1F1F"/>
                <w:lang w:val="ru-RU" w:eastAsia="ru-RU"/>
              </w:rPr>
              <w:t>Фонд Республики Армения</w:t>
            </w:r>
          </w:p>
        </w:tc>
      </w:tr>
      <w:tr w:rsidR="00A735D6" w:rsidRPr="000D005F" w:rsidTr="0014143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tabs>
                <w:tab w:val="left" w:pos="748"/>
              </w:tabs>
              <w:rPr>
                <w:rFonts w:ascii="Arial Unicode" w:hAnsi="Arial Unicode"/>
                <w:sz w:val="20"/>
                <w:szCs w:val="20"/>
                <w:lang w:val="en-US"/>
              </w:rPr>
            </w:pPr>
            <w:r w:rsidRPr="000D005F">
              <w:rPr>
                <w:rFonts w:ascii="Arial Unicode" w:hAnsi="Arial Unicode"/>
                <w:sz w:val="20"/>
                <w:szCs w:val="20"/>
              </w:rPr>
              <w:t xml:space="preserve">     13.</w:t>
            </w:r>
            <w:r w:rsidRPr="000D005F">
              <w:rPr>
                <w:rFonts w:ascii="Arial Unicode" w:hAnsi="Arial Unicode"/>
                <w:sz w:val="20"/>
                <w:szCs w:val="20"/>
              </w:rPr>
              <w:tab/>
              <w:t>Номер счета бенефициара (сч.№)</w:t>
            </w:r>
            <w:r w:rsidRPr="000D005F">
              <w:rPr>
                <w:rFonts w:ascii="Arial Unicode" w:hAnsi="Arial Unicode" w:cs="Arial"/>
                <w:sz w:val="20"/>
                <w:szCs w:val="20"/>
                <w:lang w:val="hy-AM"/>
              </w:rPr>
              <w:t>«</w:t>
            </w:r>
            <w:r w:rsidR="00B55FCE" w:rsidRPr="004479A7">
              <w:rPr>
                <w:rFonts w:ascii="Sylfaen" w:hAnsi="Sylfaen"/>
                <w:b/>
                <w:sz w:val="20"/>
                <w:szCs w:val="20"/>
                <w:u w:val="single"/>
                <w:lang w:val="hy-AM"/>
              </w:rPr>
              <w:t>900208000027</w:t>
            </w:r>
            <w:r w:rsidRPr="000D005F">
              <w:rPr>
                <w:rFonts w:ascii="Arial Unicode" w:hAnsi="Arial Unicode" w:cs="Arial"/>
                <w:sz w:val="20"/>
                <w:szCs w:val="20"/>
                <w:lang w:val="hy-AM"/>
              </w:rPr>
              <w:t>»</w:t>
            </w:r>
          </w:p>
        </w:tc>
      </w:tr>
      <w:tr w:rsidR="00A735D6" w:rsidRPr="000D005F" w:rsidTr="0014143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14.</w:t>
            </w:r>
            <w:r w:rsidRPr="000D005F">
              <w:rPr>
                <w:rFonts w:ascii="Arial Unicode" w:hAnsi="Arial Unicode"/>
                <w:sz w:val="20"/>
                <w:szCs w:val="20"/>
              </w:rPr>
              <w:tab/>
              <w:t>Сумма (цифрами и прописью):</w:t>
            </w:r>
          </w:p>
        </w:tc>
      </w:tr>
      <w:tr w:rsidR="00A735D6" w:rsidRPr="000D005F" w:rsidTr="0014143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15.</w:t>
            </w:r>
            <w:r w:rsidRPr="000D005F">
              <w:rPr>
                <w:rFonts w:ascii="Arial Unicode" w:hAnsi="Arial Unicode"/>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A735D6" w:rsidRPr="000D005F" w:rsidTr="0014143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pStyle w:val="HTML"/>
              <w:shd w:val="clear" w:color="auto" w:fill="F8F9FA"/>
              <w:spacing w:line="540" w:lineRule="atLeast"/>
              <w:rPr>
                <w:rFonts w:ascii="Arial Unicode" w:hAnsi="Arial Unicode"/>
                <w:color w:val="1F1F1F"/>
                <w:lang w:val="ru-RU" w:eastAsia="ru-RU"/>
              </w:rPr>
            </w:pPr>
            <w:r w:rsidRPr="000D005F">
              <w:rPr>
                <w:rFonts w:ascii="Arial Unicode" w:hAnsi="Arial Unicode"/>
                <w:lang w:val="ru-RU"/>
              </w:rPr>
              <w:t xml:space="preserve">    16. Валюта (прописью и по коду): </w:t>
            </w:r>
            <w:r w:rsidRPr="000D005F">
              <w:rPr>
                <w:rFonts w:ascii="Arial Unicode" w:hAnsi="Arial Unicode"/>
                <w:color w:val="1F1F1F"/>
                <w:lang w:val="ru-RU" w:eastAsia="ru-RU"/>
              </w:rPr>
              <w:t xml:space="preserve">АМД </w:t>
            </w:r>
            <w:r w:rsidRPr="000D005F">
              <w:rPr>
                <w:rFonts w:ascii="Arial Unicode" w:hAnsi="Arial Unicode"/>
                <w:color w:val="1F1F1F"/>
                <w:lang w:eastAsia="ru-RU"/>
              </w:rPr>
              <w:t>AMD</w:t>
            </w:r>
          </w:p>
        </w:tc>
      </w:tr>
      <w:tr w:rsidR="00A735D6" w:rsidRPr="000D005F" w:rsidTr="0014143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17.</w:t>
            </w:r>
            <w:r w:rsidRPr="000D005F">
              <w:rPr>
                <w:rFonts w:ascii="Arial Unicode" w:hAnsi="Arial Unicode"/>
                <w:sz w:val="20"/>
                <w:szCs w:val="20"/>
              </w:rPr>
              <w:tab/>
              <w:t>Цель сделки (уплаты): (для обеспечения исполнения договора)</w:t>
            </w:r>
          </w:p>
        </w:tc>
      </w:tr>
      <w:tr w:rsidR="00A735D6" w:rsidRPr="000D005F" w:rsidTr="00141435">
        <w:trPr>
          <w:trHeight w:val="424"/>
        </w:trPr>
        <w:tc>
          <w:tcPr>
            <w:tcW w:w="10980" w:type="dxa"/>
            <w:gridSpan w:val="2"/>
            <w:tcBorders>
              <w:top w:val="single" w:sz="4" w:space="0" w:color="auto"/>
              <w:left w:val="single" w:sz="4" w:space="0" w:color="auto"/>
              <w:right w:val="single" w:sz="4" w:space="0" w:color="000000"/>
            </w:tcBorders>
            <w:noWrap/>
            <w:vAlign w:val="bottom"/>
          </w:tcPr>
          <w:p w:rsidR="00A735D6" w:rsidRPr="000D005F" w:rsidRDefault="00A735D6" w:rsidP="00A735D6">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18.</w:t>
            </w:r>
            <w:r w:rsidRPr="000D005F">
              <w:rPr>
                <w:rFonts w:ascii="Arial Unicode" w:hAnsi="Arial Unicode"/>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A735D6" w:rsidRPr="000D005F" w:rsidRDefault="00A735D6" w:rsidP="00A735D6">
            <w:pPr>
              <w:pStyle w:val="31"/>
              <w:widowControl w:val="0"/>
              <w:spacing w:after="160" w:line="240" w:lineRule="auto"/>
              <w:ind w:firstLine="0"/>
              <w:rPr>
                <w:rFonts w:ascii="Arial Unicode" w:hAnsi="Arial Unicode" w:cs="Arial"/>
                <w:b/>
              </w:rPr>
            </w:pPr>
            <w:r w:rsidRPr="000D005F">
              <w:rPr>
                <w:rFonts w:ascii="Arial Unicode" w:hAnsi="Arial Unicode"/>
                <w:b/>
                <w:lang w:val="es-ES"/>
              </w:rPr>
              <w:t>«</w:t>
            </w:r>
            <w:r w:rsidR="00B55FCE" w:rsidRPr="00B55FCE">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B55FCE" w:rsidRPr="00B55FCE">
              <w:rPr>
                <w:rFonts w:ascii="Arial Unicode" w:eastAsia="Calibri" w:hAnsi="Arial Unicode"/>
                <w:b/>
                <w:sz w:val="18"/>
                <w:szCs w:val="18"/>
                <w:lang w:val="af-ZA"/>
              </w:rPr>
              <w:t>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Pr="000D005F">
              <w:rPr>
                <w:rFonts w:ascii="Arial Unicode" w:hAnsi="Arial Unicode"/>
                <w:b/>
                <w:lang w:val="es-ES"/>
              </w:rPr>
              <w:t>»</w:t>
            </w:r>
          </w:p>
        </w:tc>
      </w:tr>
      <w:tr w:rsidR="00141435" w:rsidRPr="000D005F" w:rsidTr="0014143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rPr>
            </w:pPr>
            <w:r w:rsidRPr="000D005F">
              <w:rPr>
                <w:rFonts w:ascii="Arial Unicode" w:hAnsi="Arial Unicode"/>
                <w:sz w:val="20"/>
                <w:szCs w:val="20"/>
              </w:rPr>
              <w:t>19.</w:t>
            </w:r>
            <w:r w:rsidRPr="000D005F">
              <w:rPr>
                <w:rFonts w:ascii="Arial Unicode" w:hAnsi="Arial Unicode"/>
                <w:sz w:val="20"/>
                <w:szCs w:val="20"/>
                <w:lang w:val="en-US"/>
              </w:rPr>
              <w:tab/>
            </w:r>
            <w:r w:rsidRPr="000D005F">
              <w:rPr>
                <w:rFonts w:ascii="Arial Unicode" w:hAnsi="Arial Unicode"/>
                <w:sz w:val="20"/>
                <w:szCs w:val="20"/>
              </w:rPr>
              <w:t>Условия оплаты: &lt;акцептованный платеж&gt;</w:t>
            </w:r>
          </w:p>
        </w:tc>
      </w:tr>
      <w:tr w:rsidR="00141435" w:rsidRPr="000D005F" w:rsidTr="0014143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41435" w:rsidRPr="000D005F" w:rsidRDefault="00141435" w:rsidP="00141435">
            <w:pPr>
              <w:widowControl w:val="0"/>
              <w:tabs>
                <w:tab w:val="left" w:pos="855"/>
              </w:tabs>
              <w:spacing w:after="160"/>
              <w:ind w:left="360"/>
              <w:rPr>
                <w:rFonts w:ascii="Arial Unicode" w:hAnsi="Arial Unicode"/>
                <w:sz w:val="20"/>
                <w:szCs w:val="20"/>
                <w:lang w:val="en-US"/>
              </w:rPr>
            </w:pPr>
            <w:r w:rsidRPr="000D005F">
              <w:rPr>
                <w:rFonts w:ascii="Arial Unicode" w:hAnsi="Arial Unicode"/>
                <w:sz w:val="20"/>
                <w:szCs w:val="20"/>
              </w:rPr>
              <w:t>20.</w:t>
            </w:r>
            <w:r w:rsidRPr="000D005F">
              <w:rPr>
                <w:rFonts w:ascii="Arial Unicode" w:hAnsi="Arial Unicode"/>
                <w:sz w:val="20"/>
                <w:szCs w:val="20"/>
                <w:lang w:val="en-US"/>
              </w:rPr>
              <w:tab/>
            </w:r>
            <w:r w:rsidRPr="000D005F">
              <w:rPr>
                <w:rFonts w:ascii="Arial Unicode" w:hAnsi="Arial Unicode"/>
                <w:sz w:val="20"/>
                <w:szCs w:val="20"/>
              </w:rPr>
              <w:t>Количество прилагаемых страниц: --- страниц</w:t>
            </w:r>
          </w:p>
        </w:tc>
      </w:tr>
      <w:tr w:rsidR="00141435" w:rsidRPr="000D005F" w:rsidTr="00141435">
        <w:trPr>
          <w:trHeight w:val="2194"/>
        </w:trPr>
        <w:tc>
          <w:tcPr>
            <w:tcW w:w="5616" w:type="dxa"/>
            <w:tcBorders>
              <w:top w:val="nil"/>
              <w:left w:val="single" w:sz="4" w:space="0" w:color="auto"/>
              <w:bottom w:val="single" w:sz="4" w:space="0" w:color="auto"/>
              <w:right w:val="single" w:sz="4" w:space="0" w:color="auto"/>
            </w:tcBorders>
            <w:noWrap/>
            <w:vAlign w:val="bottom"/>
          </w:tcPr>
          <w:p w:rsidR="00141435" w:rsidRPr="000D005F" w:rsidRDefault="00141435" w:rsidP="00141435">
            <w:pPr>
              <w:widowControl w:val="0"/>
              <w:tabs>
                <w:tab w:val="left" w:pos="851"/>
              </w:tabs>
              <w:spacing w:after="160"/>
              <w:rPr>
                <w:rFonts w:ascii="Arial Unicode" w:hAnsi="Arial Unicode" w:cs="Sylfaen"/>
                <w:sz w:val="20"/>
                <w:szCs w:val="20"/>
              </w:rPr>
            </w:pPr>
            <w:r w:rsidRPr="000D005F">
              <w:rPr>
                <w:rFonts w:ascii="Arial Unicode" w:hAnsi="Arial Unicode"/>
                <w:sz w:val="20"/>
                <w:szCs w:val="20"/>
              </w:rPr>
              <w:t>22.а.</w:t>
            </w:r>
            <w:r w:rsidRPr="000D005F">
              <w:rPr>
                <w:rFonts w:ascii="Arial Unicode" w:hAnsi="Arial Unicode"/>
                <w:sz w:val="20"/>
                <w:szCs w:val="20"/>
              </w:rPr>
              <w:tab/>
              <w:t>Подписи бенефициара</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spacing w:after="160"/>
              <w:jc w:val="right"/>
              <w:rPr>
                <w:rFonts w:ascii="Arial Unicode" w:hAnsi="Arial Unicode" w:cs="Tahoma"/>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tabs>
                <w:tab w:val="left" w:pos="4545"/>
              </w:tabs>
              <w:spacing w:after="160"/>
              <w:rPr>
                <w:rFonts w:ascii="Arial Unicode" w:hAnsi="Arial Unicode" w:cs="Sylfaen"/>
                <w:sz w:val="20"/>
                <w:szCs w:val="20"/>
              </w:rPr>
            </w:pPr>
            <w:r w:rsidRPr="000D005F">
              <w:rPr>
                <w:rFonts w:ascii="Arial Unicode" w:hAnsi="Arial Unicode"/>
                <w:sz w:val="20"/>
                <w:szCs w:val="20"/>
              </w:rPr>
              <w:t>22.б.</w:t>
            </w:r>
            <w:r w:rsidRPr="000D005F">
              <w:rPr>
                <w:rFonts w:ascii="Arial Unicode" w:hAnsi="Arial Unicode"/>
                <w:sz w:val="20"/>
                <w:szCs w:val="20"/>
              </w:rPr>
              <w:tab/>
              <w:t>М. П.</w:t>
            </w:r>
          </w:p>
          <w:p w:rsidR="00141435" w:rsidRPr="000D005F" w:rsidRDefault="00141435" w:rsidP="00141435">
            <w:pPr>
              <w:widowControl w:val="0"/>
              <w:spacing w:after="160"/>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tcPr>
          <w:p w:rsidR="00141435" w:rsidRPr="000D005F" w:rsidRDefault="00141435" w:rsidP="00141435">
            <w:pPr>
              <w:widowControl w:val="0"/>
              <w:tabs>
                <w:tab w:val="left" w:pos="905"/>
              </w:tabs>
              <w:spacing w:after="160"/>
              <w:rPr>
                <w:rFonts w:ascii="Arial Unicode" w:hAnsi="Arial Unicode" w:cs="Sylfaen"/>
                <w:sz w:val="20"/>
                <w:szCs w:val="20"/>
              </w:rPr>
            </w:pPr>
            <w:r w:rsidRPr="000D005F">
              <w:rPr>
                <w:rFonts w:ascii="Arial Unicode" w:hAnsi="Arial Unicode"/>
                <w:sz w:val="20"/>
                <w:szCs w:val="20"/>
              </w:rPr>
              <w:t>21.а.</w:t>
            </w:r>
            <w:r w:rsidRPr="000D005F">
              <w:rPr>
                <w:rFonts w:ascii="Arial Unicode" w:hAnsi="Arial Unicode"/>
                <w:sz w:val="20"/>
                <w:szCs w:val="20"/>
              </w:rPr>
              <w:tab/>
            </w:r>
            <w:r w:rsidRPr="000D005F">
              <w:rPr>
                <w:rFonts w:ascii="Arial" w:hAnsi="Arial" w:cs="Arial"/>
                <w:sz w:val="20"/>
                <w:szCs w:val="20"/>
              </w:rPr>
              <w:t> </w:t>
            </w:r>
            <w:r w:rsidRPr="000D005F">
              <w:rPr>
                <w:rFonts w:ascii="Arial Unicode" w:hAnsi="Arial Unicode"/>
                <w:sz w:val="20"/>
                <w:szCs w:val="20"/>
              </w:rPr>
              <w:t>Подписи плательщика:</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jc w:val="right"/>
              <w:rPr>
                <w:rFonts w:ascii="Arial Unicode" w:hAnsi="Arial Unicode" w:cs="Tahoma"/>
                <w:sz w:val="20"/>
                <w:szCs w:val="20"/>
              </w:rPr>
            </w:pPr>
          </w:p>
          <w:p w:rsidR="00141435" w:rsidRPr="000D005F" w:rsidRDefault="00141435" w:rsidP="00141435">
            <w:pPr>
              <w:widowControl w:val="0"/>
              <w:spacing w:after="160"/>
              <w:jc w:val="right"/>
              <w:rPr>
                <w:rFonts w:ascii="Arial Unicode" w:hAnsi="Arial Unicode" w:cs="Sylfaen"/>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tabs>
                <w:tab w:val="left" w:pos="4539"/>
              </w:tabs>
              <w:spacing w:after="160"/>
              <w:rPr>
                <w:rFonts w:ascii="Arial Unicode" w:hAnsi="Arial Unicode" w:cs="Sylfaen"/>
                <w:sz w:val="20"/>
                <w:szCs w:val="20"/>
              </w:rPr>
            </w:pPr>
            <w:r w:rsidRPr="000D005F">
              <w:rPr>
                <w:rFonts w:ascii="Arial Unicode" w:hAnsi="Arial Unicode"/>
                <w:sz w:val="20"/>
                <w:szCs w:val="20"/>
              </w:rPr>
              <w:t>21.б.</w:t>
            </w:r>
            <w:r w:rsidRPr="000D005F">
              <w:rPr>
                <w:rFonts w:ascii="Arial Unicode" w:hAnsi="Arial Unicode"/>
                <w:sz w:val="20"/>
                <w:szCs w:val="20"/>
              </w:rPr>
              <w:tab/>
              <w:t>М. П.</w:t>
            </w:r>
          </w:p>
        </w:tc>
      </w:tr>
      <w:tr w:rsidR="00141435" w:rsidRPr="000D005F" w:rsidTr="00141435">
        <w:trPr>
          <w:trHeight w:val="2194"/>
        </w:trPr>
        <w:tc>
          <w:tcPr>
            <w:tcW w:w="5616" w:type="dxa"/>
            <w:tcBorders>
              <w:top w:val="single" w:sz="4" w:space="0" w:color="auto"/>
              <w:left w:val="single" w:sz="4" w:space="0" w:color="auto"/>
              <w:right w:val="single" w:sz="4" w:space="0" w:color="auto"/>
            </w:tcBorders>
            <w:noWrap/>
            <w:vAlign w:val="bottom"/>
          </w:tcPr>
          <w:p w:rsidR="00141435" w:rsidRPr="000D005F" w:rsidRDefault="00141435" w:rsidP="00141435">
            <w:pPr>
              <w:widowControl w:val="0"/>
              <w:spacing w:after="160"/>
              <w:rPr>
                <w:rFonts w:ascii="Arial Unicode" w:hAnsi="Arial Unicode" w:cs="Tahoma"/>
                <w:sz w:val="20"/>
                <w:szCs w:val="20"/>
              </w:rPr>
            </w:pPr>
            <w:r w:rsidRPr="000D005F">
              <w:rPr>
                <w:rFonts w:ascii="Arial Unicode" w:hAnsi="Arial Unicode"/>
                <w:sz w:val="20"/>
                <w:szCs w:val="20"/>
              </w:rPr>
              <w:lastRenderedPageBreak/>
              <w:t>24.а.</w:t>
            </w:r>
            <w:r w:rsidRPr="000D005F">
              <w:rPr>
                <w:rFonts w:ascii="Arial Unicode" w:hAnsi="Arial Unicode"/>
                <w:sz w:val="20"/>
                <w:szCs w:val="20"/>
              </w:rPr>
              <w:tab/>
              <w:t xml:space="preserve"> Обслуживающая бенефициара финансовая организация </w:t>
            </w:r>
          </w:p>
          <w:p w:rsidR="00141435" w:rsidRPr="000D005F" w:rsidRDefault="00141435" w:rsidP="00141435">
            <w:pPr>
              <w:widowControl w:val="0"/>
              <w:spacing w:after="160"/>
              <w:rPr>
                <w:rFonts w:ascii="Arial Unicode" w:hAnsi="Arial Unicode"/>
                <w:sz w:val="20"/>
                <w:szCs w:val="20"/>
              </w:rPr>
            </w:pPr>
          </w:p>
          <w:p w:rsidR="00141435" w:rsidRPr="000D005F" w:rsidRDefault="00141435" w:rsidP="00141435">
            <w:pPr>
              <w:widowControl w:val="0"/>
              <w:jc w:val="right"/>
              <w:rPr>
                <w:rFonts w:ascii="Arial Unicode" w:hAnsi="Arial Unicode" w:cs="Tahoma"/>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ind w:left="3828" w:right="13"/>
              <w:jc w:val="both"/>
              <w:rPr>
                <w:rFonts w:ascii="Arial Unicode" w:hAnsi="Arial Unicode" w:cs="Sylfaen"/>
                <w:sz w:val="20"/>
                <w:szCs w:val="20"/>
                <w:vertAlign w:val="superscript"/>
              </w:rPr>
            </w:pPr>
            <w:r w:rsidRPr="000D005F">
              <w:rPr>
                <w:rFonts w:ascii="Arial Unicode" w:hAnsi="Arial Unicode"/>
                <w:sz w:val="20"/>
                <w:szCs w:val="20"/>
                <w:vertAlign w:val="superscript"/>
              </w:rPr>
              <w:t>подпись/</w:t>
            </w:r>
          </w:p>
          <w:p w:rsidR="00141435" w:rsidRPr="000D005F" w:rsidRDefault="00141435" w:rsidP="00141435">
            <w:pPr>
              <w:widowControl w:val="0"/>
              <w:spacing w:after="160"/>
              <w:rPr>
                <w:rFonts w:ascii="Arial Unicode" w:hAnsi="Arial Unicode" w:cs="Tahoma"/>
                <w:sz w:val="20"/>
                <w:szCs w:val="20"/>
              </w:rPr>
            </w:pPr>
          </w:p>
          <w:p w:rsidR="00141435" w:rsidRPr="000D005F" w:rsidRDefault="00141435" w:rsidP="00141435">
            <w:pPr>
              <w:widowControl w:val="0"/>
              <w:spacing w:after="160"/>
              <w:rPr>
                <w:rFonts w:ascii="Arial Unicode" w:hAnsi="Arial Unicode" w:cs="Arial"/>
                <w:sz w:val="20"/>
                <w:szCs w:val="20"/>
              </w:rPr>
            </w:pPr>
          </w:p>
        </w:tc>
        <w:tc>
          <w:tcPr>
            <w:tcW w:w="5364" w:type="dxa"/>
            <w:tcBorders>
              <w:top w:val="single" w:sz="4" w:space="0" w:color="auto"/>
              <w:left w:val="nil"/>
              <w:right w:val="single" w:sz="4" w:space="0" w:color="auto"/>
            </w:tcBorders>
            <w:noWrap/>
          </w:tcPr>
          <w:p w:rsidR="00141435" w:rsidRPr="000D005F" w:rsidRDefault="00141435" w:rsidP="00141435">
            <w:pPr>
              <w:widowControl w:val="0"/>
              <w:spacing w:after="160"/>
              <w:rPr>
                <w:rFonts w:ascii="Arial Unicode" w:hAnsi="Arial Unicode" w:cs="Tahoma"/>
                <w:sz w:val="20"/>
                <w:szCs w:val="20"/>
              </w:rPr>
            </w:pPr>
            <w:r w:rsidRPr="000D005F">
              <w:rPr>
                <w:rFonts w:ascii="Arial Unicode" w:hAnsi="Arial Unicode"/>
                <w:sz w:val="20"/>
                <w:szCs w:val="20"/>
              </w:rPr>
              <w:t>23.а.</w:t>
            </w:r>
            <w:r w:rsidRPr="000D005F">
              <w:rPr>
                <w:rFonts w:ascii="Arial Unicode" w:hAnsi="Arial Unicode"/>
                <w:sz w:val="20"/>
                <w:szCs w:val="20"/>
              </w:rPr>
              <w:tab/>
              <w:t xml:space="preserve"> Обслуживающая плательщика финансовая организация </w:t>
            </w:r>
          </w:p>
          <w:p w:rsidR="00141435" w:rsidRPr="000D005F" w:rsidRDefault="00141435" w:rsidP="00141435">
            <w:pPr>
              <w:widowControl w:val="0"/>
              <w:spacing w:after="160"/>
              <w:rPr>
                <w:rFonts w:ascii="Arial Unicode" w:hAnsi="Arial Unicode" w:cs="Tahoma"/>
                <w:sz w:val="20"/>
                <w:szCs w:val="20"/>
              </w:rPr>
            </w:pPr>
          </w:p>
          <w:p w:rsidR="00141435" w:rsidRPr="000D005F" w:rsidRDefault="00141435" w:rsidP="00141435">
            <w:pPr>
              <w:widowControl w:val="0"/>
              <w:jc w:val="right"/>
              <w:rPr>
                <w:rFonts w:ascii="Arial Unicode" w:hAnsi="Arial Unicode" w:cs="Tahoma"/>
                <w:sz w:val="20"/>
                <w:szCs w:val="20"/>
              </w:rPr>
            </w:pPr>
            <w:r w:rsidRPr="000D005F">
              <w:rPr>
                <w:rFonts w:ascii="Arial Unicode" w:hAnsi="Arial Unicode"/>
                <w:sz w:val="20"/>
                <w:szCs w:val="20"/>
              </w:rPr>
              <w:t>/____________________/</w:t>
            </w:r>
          </w:p>
          <w:p w:rsidR="00141435" w:rsidRPr="000D005F" w:rsidRDefault="00141435" w:rsidP="00141435">
            <w:pPr>
              <w:widowControl w:val="0"/>
              <w:spacing w:after="160"/>
              <w:ind w:right="983"/>
              <w:jc w:val="right"/>
              <w:rPr>
                <w:rFonts w:ascii="Arial Unicode" w:hAnsi="Arial Unicode" w:cs="Sylfaen"/>
                <w:sz w:val="20"/>
                <w:szCs w:val="20"/>
                <w:vertAlign w:val="superscript"/>
              </w:rPr>
            </w:pPr>
            <w:r w:rsidRPr="000D005F">
              <w:rPr>
                <w:rFonts w:ascii="Arial Unicode" w:hAnsi="Arial Unicode"/>
                <w:sz w:val="20"/>
                <w:szCs w:val="20"/>
                <w:vertAlign w:val="superscript"/>
              </w:rPr>
              <w:t>/подпись/</w:t>
            </w:r>
          </w:p>
          <w:p w:rsidR="00141435" w:rsidRPr="000D005F" w:rsidRDefault="00141435" w:rsidP="00141435">
            <w:pPr>
              <w:widowControl w:val="0"/>
              <w:spacing w:after="160"/>
              <w:rPr>
                <w:rFonts w:ascii="Arial Unicode" w:hAnsi="Arial Unicode" w:cs="Arial"/>
                <w:sz w:val="20"/>
                <w:szCs w:val="20"/>
              </w:rPr>
            </w:pPr>
          </w:p>
        </w:tc>
      </w:tr>
      <w:tr w:rsidR="00141435" w:rsidRPr="000D005F" w:rsidTr="00141435">
        <w:trPr>
          <w:trHeight w:val="2194"/>
        </w:trPr>
        <w:tc>
          <w:tcPr>
            <w:tcW w:w="5616" w:type="dxa"/>
            <w:tcBorders>
              <w:top w:val="nil"/>
              <w:left w:val="single" w:sz="4" w:space="0" w:color="auto"/>
              <w:bottom w:val="single" w:sz="4" w:space="0" w:color="auto"/>
              <w:right w:val="single" w:sz="4" w:space="0" w:color="auto"/>
            </w:tcBorders>
            <w:noWrap/>
            <w:vAlign w:val="bottom"/>
          </w:tcPr>
          <w:p w:rsidR="00141435" w:rsidRPr="000D005F" w:rsidRDefault="00141435" w:rsidP="00141435">
            <w:pPr>
              <w:widowControl w:val="0"/>
              <w:tabs>
                <w:tab w:val="left" w:pos="4678"/>
              </w:tabs>
              <w:spacing w:after="160"/>
              <w:rPr>
                <w:rFonts w:ascii="Arial Unicode" w:hAnsi="Arial Unicode" w:cs="Sylfaen"/>
                <w:sz w:val="20"/>
                <w:szCs w:val="20"/>
              </w:rPr>
            </w:pPr>
            <w:r w:rsidRPr="000D005F">
              <w:rPr>
                <w:rFonts w:ascii="Arial Unicode" w:hAnsi="Arial Unicode"/>
                <w:sz w:val="20"/>
                <w:szCs w:val="20"/>
              </w:rPr>
              <w:t>24.б.</w:t>
            </w:r>
            <w:r w:rsidRPr="000D005F">
              <w:rPr>
                <w:rFonts w:ascii="Arial Unicode" w:hAnsi="Arial Unicode"/>
                <w:sz w:val="20"/>
                <w:szCs w:val="20"/>
              </w:rPr>
              <w:tab/>
              <w:t>М. П.</w:t>
            </w:r>
          </w:p>
          <w:p w:rsidR="00141435" w:rsidRPr="000D005F" w:rsidRDefault="00141435" w:rsidP="00141435">
            <w:pPr>
              <w:widowControl w:val="0"/>
              <w:spacing w:after="160"/>
              <w:rPr>
                <w:rFonts w:ascii="Arial Unicode" w:hAnsi="Arial Unicode" w:cs="Sylfaen"/>
                <w:sz w:val="20"/>
                <w:szCs w:val="20"/>
              </w:rPr>
            </w:pPr>
          </w:p>
          <w:p w:rsidR="00141435" w:rsidRPr="000D005F" w:rsidRDefault="00141435" w:rsidP="00141435">
            <w:pPr>
              <w:widowControl w:val="0"/>
              <w:spacing w:after="160"/>
              <w:ind w:right="155"/>
              <w:jc w:val="right"/>
              <w:rPr>
                <w:rFonts w:ascii="Arial Unicode" w:hAnsi="Arial Unicode" w:cs="Sylfaen"/>
                <w:sz w:val="20"/>
                <w:szCs w:val="20"/>
                <w:lang w:val="en-US"/>
              </w:rPr>
            </w:pPr>
            <w:r w:rsidRPr="000D005F">
              <w:rPr>
                <w:rFonts w:ascii="Arial Unicode" w:hAnsi="Arial Unicode"/>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141435" w:rsidRPr="000D005F" w:rsidRDefault="00141435" w:rsidP="00141435">
            <w:pPr>
              <w:widowControl w:val="0"/>
              <w:tabs>
                <w:tab w:val="left" w:pos="4554"/>
              </w:tabs>
              <w:spacing w:after="160"/>
              <w:rPr>
                <w:rFonts w:ascii="Arial Unicode" w:hAnsi="Arial Unicode" w:cs="Sylfaen"/>
                <w:sz w:val="20"/>
                <w:szCs w:val="20"/>
              </w:rPr>
            </w:pPr>
            <w:r w:rsidRPr="000D005F">
              <w:rPr>
                <w:rFonts w:ascii="Arial Unicode" w:hAnsi="Arial Unicode"/>
                <w:sz w:val="20"/>
                <w:szCs w:val="20"/>
              </w:rPr>
              <w:t>23.б.</w:t>
            </w:r>
            <w:r w:rsidRPr="000D005F">
              <w:rPr>
                <w:rFonts w:ascii="Arial Unicode" w:hAnsi="Arial Unicode"/>
                <w:sz w:val="20"/>
                <w:szCs w:val="20"/>
              </w:rPr>
              <w:tab/>
              <w:t>М. П.</w:t>
            </w:r>
          </w:p>
          <w:p w:rsidR="00141435" w:rsidRPr="000D005F" w:rsidRDefault="00141435" w:rsidP="00141435">
            <w:pPr>
              <w:widowControl w:val="0"/>
              <w:spacing w:after="160"/>
              <w:rPr>
                <w:rFonts w:ascii="Arial Unicode" w:hAnsi="Arial Unicode"/>
                <w:sz w:val="20"/>
                <w:szCs w:val="20"/>
              </w:rPr>
            </w:pPr>
          </w:p>
          <w:p w:rsidR="00141435" w:rsidRPr="000D005F" w:rsidRDefault="00141435" w:rsidP="00141435">
            <w:pPr>
              <w:widowControl w:val="0"/>
              <w:spacing w:after="160"/>
              <w:jc w:val="right"/>
              <w:rPr>
                <w:rFonts w:ascii="Arial Unicode" w:hAnsi="Arial Unicode" w:cs="Sylfaen"/>
                <w:sz w:val="20"/>
                <w:szCs w:val="20"/>
              </w:rPr>
            </w:pPr>
            <w:r w:rsidRPr="000D005F">
              <w:rPr>
                <w:rFonts w:ascii="Arial Unicode" w:hAnsi="Arial Unicode"/>
                <w:sz w:val="20"/>
                <w:szCs w:val="20"/>
              </w:rPr>
              <w:t>23.вДата исполнения: "___" ___ 20___г.</w:t>
            </w:r>
          </w:p>
        </w:tc>
      </w:tr>
    </w:tbl>
    <w:p w:rsidR="00BE2572" w:rsidRPr="00417ABB" w:rsidRDefault="000A214C" w:rsidP="00A735D6">
      <w:pPr>
        <w:widowControl w:val="0"/>
        <w:jc w:val="both"/>
        <w:rPr>
          <w:rFonts w:ascii="Arial Unicode" w:hAnsi="Arial Unicode"/>
          <w:sz w:val="20"/>
          <w:szCs w:val="20"/>
        </w:rPr>
      </w:pPr>
      <w:r w:rsidRPr="000D005F">
        <w:rPr>
          <w:rFonts w:ascii="Arial Unicode" w:hAnsi="Arial Unicode"/>
          <w:sz w:val="20"/>
          <w:szCs w:val="20"/>
        </w:rPr>
        <w:t>_______________________________________</w:t>
      </w:r>
    </w:p>
    <w:p w:rsidR="00BE2572" w:rsidRPr="000D005F" w:rsidRDefault="00BE2572" w:rsidP="00BE2572">
      <w:pPr>
        <w:rPr>
          <w:rFonts w:ascii="Arial Unicode" w:hAnsi="Arial Unicode" w:cs="Sylfaen"/>
          <w:sz w:val="20"/>
          <w:szCs w:val="20"/>
        </w:rPr>
      </w:pPr>
      <w:r w:rsidRPr="000D005F">
        <w:rPr>
          <w:rFonts w:ascii="Arial Unicode" w:hAnsi="Arial Unicode" w:cs="Sylfaen"/>
          <w:sz w:val="20"/>
          <w:szCs w:val="20"/>
        </w:rPr>
        <w:t xml:space="preserve">*  </w:t>
      </w:r>
      <w:r w:rsidRPr="000D005F">
        <w:rPr>
          <w:rFonts w:ascii="Arial Unicode" w:hAnsi="Arial Unicode"/>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0D005F" w:rsidRDefault="00BE2572" w:rsidP="00BE2572">
      <w:pPr>
        <w:rPr>
          <w:rFonts w:ascii="Arial Unicode" w:hAnsi="Arial Unicode" w:cs="Sylfaen"/>
          <w:sz w:val="20"/>
          <w:szCs w:val="20"/>
        </w:rPr>
      </w:pPr>
      <w:r w:rsidRPr="000D005F">
        <w:rPr>
          <w:rFonts w:ascii="Arial Unicode" w:hAnsi="Arial Unicode" w:cs="Sylfaen"/>
          <w:sz w:val="20"/>
          <w:szCs w:val="20"/>
        </w:rPr>
        <w:br w:type="page"/>
      </w:r>
    </w:p>
    <w:p w:rsidR="00BE2572" w:rsidRPr="000D005F" w:rsidRDefault="00BE2572" w:rsidP="00BE2572">
      <w:pPr>
        <w:widowControl w:val="0"/>
        <w:spacing w:after="160"/>
        <w:ind w:left="567" w:right="565"/>
        <w:jc w:val="center"/>
        <w:rPr>
          <w:rFonts w:ascii="Arial Unicode" w:hAnsi="Arial Unicode"/>
          <w:b/>
          <w:sz w:val="20"/>
          <w:szCs w:val="20"/>
        </w:rPr>
      </w:pPr>
      <w:r w:rsidRPr="000D005F">
        <w:rPr>
          <w:rFonts w:ascii="Arial Unicode" w:hAnsi="Arial Unicode"/>
          <w:b/>
          <w:sz w:val="20"/>
          <w:szCs w:val="20"/>
        </w:rPr>
        <w:lastRenderedPageBreak/>
        <w:t xml:space="preserve">Обязательные реквизиты платежного требования </w:t>
      </w:r>
      <w:r w:rsidRPr="000D005F">
        <w:rPr>
          <w:rFonts w:ascii="Arial Unicode" w:hAnsi="Arial Unicode"/>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0D005F"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Наличие указанного поля/</w:t>
            </w:r>
          </w:p>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 xml:space="preserve">Требование о заполнении реквизита </w:t>
            </w:r>
          </w:p>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Сторона,</w:t>
            </w:r>
          </w:p>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 xml:space="preserve">заполняющая реквизит </w:t>
            </w:r>
          </w:p>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бенефициар или плательщик</w:t>
            </w:r>
          </w:p>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(в связи с процессом закупки)</w:t>
            </w:r>
          </w:p>
        </w:tc>
      </w:tr>
      <w:tr w:rsidR="00B138F3" w:rsidRPr="000D005F"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b/>
                <w:sz w:val="20"/>
                <w:szCs w:val="20"/>
              </w:rPr>
            </w:pPr>
            <w:r w:rsidRPr="000D005F">
              <w:rPr>
                <w:rFonts w:ascii="Arial Unicode" w:hAnsi="Arial Unicode"/>
                <w:b/>
                <w:sz w:val="20"/>
                <w:szCs w:val="20"/>
              </w:rPr>
              <w:t>5</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на документе заранее заполнено "Платежное требование"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both"/>
              <w:rPr>
                <w:rFonts w:ascii="Arial Unicode" w:hAnsi="Arial Unicode"/>
                <w:sz w:val="20"/>
                <w:szCs w:val="20"/>
              </w:rPr>
            </w:pPr>
            <w:r w:rsidRPr="000D005F">
              <w:rPr>
                <w:rFonts w:ascii="Arial Unicode" w:hAnsi="Arial Unicode"/>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 при представлении платежного требования в банк плательщика</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both"/>
              <w:rPr>
                <w:rFonts w:ascii="Arial Unicode" w:hAnsi="Arial Unicode"/>
                <w:sz w:val="20"/>
                <w:szCs w:val="20"/>
              </w:rPr>
            </w:pPr>
            <w:r w:rsidRPr="000D005F">
              <w:rPr>
                <w:rFonts w:ascii="Arial Unicode" w:hAnsi="Arial Unicode"/>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бенефициаром в день представления платежного требования в банк плательщика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both"/>
              <w:rPr>
                <w:rFonts w:ascii="Arial Unicode" w:hAnsi="Arial Unicode"/>
                <w:sz w:val="20"/>
                <w:szCs w:val="20"/>
              </w:rPr>
            </w:pPr>
            <w:r w:rsidRPr="000D005F">
              <w:rPr>
                <w:rFonts w:ascii="Arial Unicode" w:hAnsi="Arial Unicode"/>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в установленных нормативными правовыми актами Республики Армения </w:t>
            </w:r>
            <w:r w:rsidRPr="000D005F">
              <w:rPr>
                <w:rFonts w:ascii="Arial Unicode" w:hAnsi="Arial Unicode"/>
                <w:sz w:val="20"/>
                <w:szCs w:val="20"/>
              </w:rPr>
              <w:lastRenderedPageBreak/>
              <w:t>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 заполняется)</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заполняется плательщиком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акцептованная сумма (цифрами </w:t>
            </w:r>
            <w:r w:rsidRPr="000D005F">
              <w:rPr>
                <w:rFonts w:ascii="Arial Unicode" w:hAnsi="Arial Unicode"/>
                <w:sz w:val="20"/>
                <w:szCs w:val="20"/>
              </w:rPr>
              <w:lastRenderedPageBreak/>
              <w:t xml:space="preserve">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(предусмотрена для частичного </w:t>
            </w:r>
            <w:r w:rsidRPr="000D005F">
              <w:rPr>
                <w:rFonts w:ascii="Arial Unicode" w:hAnsi="Arial Unicode"/>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(не заполняется и не применяется)</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плательщиком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заранее заполняется бенефициаром — по приглашению</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Del="0010680B"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cs="Sylfaen"/>
                <w:sz w:val="20"/>
                <w:szCs w:val="20"/>
              </w:rPr>
            </w:pPr>
            <w:r w:rsidRPr="000D005F">
              <w:rPr>
                <w:rFonts w:ascii="Arial Unicode" w:hAnsi="Arial Unicode"/>
                <w:sz w:val="20"/>
                <w:szCs w:val="20"/>
              </w:rPr>
              <w:t xml:space="preserve">обязательно </w:t>
            </w:r>
          </w:p>
          <w:p w:rsidR="00BE2572" w:rsidRPr="000D005F" w:rsidRDefault="00BE2572" w:rsidP="003D2146">
            <w:pPr>
              <w:widowControl w:val="0"/>
              <w:spacing w:after="120"/>
              <w:jc w:val="center"/>
              <w:rPr>
                <w:rFonts w:ascii="Arial Unicode" w:hAnsi="Arial Unicode" w:cs="Sylfaen"/>
                <w:sz w:val="20"/>
                <w:szCs w:val="20"/>
              </w:rPr>
            </w:pPr>
            <w:r w:rsidRPr="000D005F">
              <w:rPr>
                <w:rFonts w:ascii="Arial Unicode" w:hAnsi="Arial Unicode"/>
                <w:sz w:val="20"/>
                <w:szCs w:val="20"/>
              </w:rPr>
              <w:t xml:space="preserve">заполняются слова "акцептованный платеж",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заранее заполняется бенефициаром </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настоящее поле заполняется при представлении </w:t>
            </w:r>
            <w:r w:rsidRPr="000D005F">
              <w:rPr>
                <w:rFonts w:ascii="Arial Unicode" w:hAnsi="Arial Unicode"/>
                <w:sz w:val="20"/>
                <w:szCs w:val="20"/>
              </w:rPr>
              <w:lastRenderedPageBreak/>
              <w:t>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 xml:space="preserve">подписывается плательщиком или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проставляется </w:t>
            </w:r>
            <w:r w:rsidRPr="000D005F">
              <w:rPr>
                <w:rFonts w:ascii="Arial Unicode" w:hAnsi="Arial Unicode"/>
                <w:sz w:val="20"/>
                <w:szCs w:val="20"/>
              </w:rPr>
              <w:lastRenderedPageBreak/>
              <w:t>электронная подпись плательщика</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при наличии печати, когда плательщик представляет Требование в бумажной форме</w:t>
            </w:r>
          </w:p>
          <w:p w:rsidR="00BE2572" w:rsidRPr="000D005F" w:rsidRDefault="00BE2572" w:rsidP="003D2146">
            <w:pPr>
              <w:widowControl w:val="0"/>
              <w:spacing w:after="120"/>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скрепляется печатью плательщика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при представлении в бумажной форме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подписывается бенефициаром</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обязательно: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скрепляется печатью бенефициара </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при представлении в банк в бумажной форме</w:t>
            </w: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r w:rsidR="00B138F3"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r w:rsidR="00FF3DE9" w:rsidRPr="000D005F"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необязательно</w:t>
            </w:r>
          </w:p>
          <w:p w:rsidR="00BE2572" w:rsidRPr="000D005F" w:rsidRDefault="00BE2572" w:rsidP="003D2146">
            <w:pPr>
              <w:widowControl w:val="0"/>
              <w:spacing w:after="120"/>
              <w:jc w:val="center"/>
              <w:rPr>
                <w:rFonts w:ascii="Arial Unicode" w:hAnsi="Arial Unicode"/>
                <w:sz w:val="20"/>
                <w:szCs w:val="20"/>
              </w:rPr>
            </w:pPr>
            <w:r w:rsidRPr="000D005F">
              <w:rPr>
                <w:rFonts w:ascii="Arial Unicode" w:hAnsi="Arial Unicode"/>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0D005F" w:rsidRDefault="00BE2572" w:rsidP="003D2146">
            <w:pPr>
              <w:widowControl w:val="0"/>
              <w:spacing w:after="120"/>
              <w:jc w:val="center"/>
              <w:rPr>
                <w:rFonts w:ascii="Arial Unicode" w:hAnsi="Arial Unicode"/>
                <w:sz w:val="20"/>
                <w:szCs w:val="20"/>
              </w:rPr>
            </w:pPr>
          </w:p>
        </w:tc>
      </w:tr>
    </w:tbl>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BE2572" w:rsidRPr="000D005F" w:rsidRDefault="00BE2572" w:rsidP="00BE2572">
      <w:pPr>
        <w:widowControl w:val="0"/>
        <w:spacing w:after="160"/>
        <w:ind w:left="567" w:right="565"/>
        <w:jc w:val="center"/>
        <w:rPr>
          <w:rFonts w:ascii="Arial Unicode" w:hAnsi="Arial Unicode"/>
          <w:b/>
          <w:sz w:val="20"/>
          <w:szCs w:val="20"/>
        </w:rPr>
      </w:pPr>
    </w:p>
    <w:p w:rsidR="000A214C" w:rsidRPr="000D005F" w:rsidRDefault="000A214C" w:rsidP="000A214C">
      <w:pPr>
        <w:widowControl w:val="0"/>
        <w:spacing w:after="160"/>
        <w:jc w:val="both"/>
        <w:rPr>
          <w:rFonts w:ascii="Arial Unicode" w:hAnsi="Arial Unicode"/>
          <w:sz w:val="20"/>
          <w:szCs w:val="20"/>
        </w:rPr>
      </w:pPr>
      <w:r w:rsidRPr="000D005F">
        <w:rPr>
          <w:rFonts w:ascii="Arial Unicode" w:hAnsi="Arial Unicode"/>
          <w:sz w:val="20"/>
          <w:szCs w:val="20"/>
        </w:rPr>
        <w:br w:type="page"/>
      </w:r>
    </w:p>
    <w:p w:rsidR="005C5003" w:rsidRPr="000D005F" w:rsidRDefault="005C5003" w:rsidP="009215EA">
      <w:pPr>
        <w:widowControl w:val="0"/>
        <w:spacing w:after="160"/>
        <w:ind w:firstLine="567"/>
        <w:jc w:val="right"/>
        <w:rPr>
          <w:rFonts w:ascii="Arial Unicode" w:hAnsi="Arial Unicode"/>
          <w:b/>
          <w:sz w:val="20"/>
          <w:szCs w:val="20"/>
        </w:rPr>
      </w:pPr>
    </w:p>
    <w:p w:rsidR="009215EA" w:rsidRPr="000D005F" w:rsidRDefault="009215EA" w:rsidP="009215EA">
      <w:pPr>
        <w:widowControl w:val="0"/>
        <w:spacing w:after="160"/>
        <w:ind w:firstLine="567"/>
        <w:jc w:val="right"/>
        <w:rPr>
          <w:rFonts w:ascii="Arial Unicode" w:hAnsi="Arial Unicode" w:cs="Arial"/>
          <w:b/>
          <w:strike/>
          <w:sz w:val="20"/>
          <w:szCs w:val="20"/>
          <w:lang w:val="hy-AM"/>
        </w:rPr>
      </w:pPr>
      <w:r w:rsidRPr="000D005F">
        <w:rPr>
          <w:rFonts w:ascii="Arial Unicode" w:hAnsi="Arial Unicode"/>
          <w:b/>
          <w:strike/>
          <w:sz w:val="20"/>
          <w:szCs w:val="20"/>
        </w:rPr>
        <w:t>Приложение № 5</w:t>
      </w:r>
      <w:r w:rsidRPr="000D005F">
        <w:rPr>
          <w:rFonts w:ascii="Arial Unicode" w:hAnsi="Arial Unicode"/>
          <w:b/>
          <w:strike/>
          <w:sz w:val="20"/>
          <w:szCs w:val="20"/>
          <w:lang w:val="hy-AM"/>
        </w:rPr>
        <w:t>.2</w:t>
      </w:r>
    </w:p>
    <w:p w:rsidR="005C5003" w:rsidRPr="000D005F" w:rsidRDefault="005C5003" w:rsidP="005C5003">
      <w:pPr>
        <w:pStyle w:val="31"/>
        <w:widowControl w:val="0"/>
        <w:spacing w:after="160" w:line="240" w:lineRule="auto"/>
        <w:jc w:val="right"/>
        <w:rPr>
          <w:rFonts w:ascii="Arial Unicode" w:hAnsi="Arial Unicode" w:cs="Arial"/>
          <w:b/>
          <w:strike/>
        </w:rPr>
      </w:pPr>
      <w:r w:rsidRPr="000D005F">
        <w:rPr>
          <w:rFonts w:ascii="Arial Unicode" w:hAnsi="Arial Unicode"/>
          <w:b/>
          <w:strike/>
        </w:rPr>
        <w:t>к Приглашению на рейтинг конкурс</w:t>
      </w:r>
      <w:r w:rsidRPr="000D005F">
        <w:rPr>
          <w:rFonts w:ascii="Arial Unicode" w:hAnsi="Arial Unicode" w:cs="Arial"/>
          <w:b/>
          <w:strike/>
        </w:rPr>
        <w:br/>
      </w:r>
      <w:r w:rsidRPr="000D005F">
        <w:rPr>
          <w:rFonts w:ascii="Arial Unicode" w:hAnsi="Arial Unicode"/>
          <w:b/>
          <w:strike/>
        </w:rPr>
        <w:t xml:space="preserve">под кодом </w:t>
      </w:r>
      <w:r w:rsidRPr="000D005F">
        <w:rPr>
          <w:rFonts w:ascii="Arial Unicode" w:hAnsi="Arial Unicode"/>
          <w:b/>
          <w:strike/>
          <w:lang w:val="es-ES"/>
        </w:rPr>
        <w:t>«»</w:t>
      </w:r>
    </w:p>
    <w:p w:rsidR="009215EA" w:rsidRPr="000D005F" w:rsidRDefault="009215EA" w:rsidP="009215EA">
      <w:pPr>
        <w:widowControl w:val="0"/>
        <w:spacing w:after="160"/>
        <w:ind w:left="567" w:right="565"/>
        <w:jc w:val="center"/>
        <w:rPr>
          <w:rFonts w:ascii="Arial Unicode" w:hAnsi="Arial Unicode"/>
          <w:b/>
          <w:strike/>
          <w:sz w:val="20"/>
          <w:szCs w:val="20"/>
        </w:rPr>
      </w:pPr>
    </w:p>
    <w:p w:rsidR="009215EA" w:rsidRPr="000D005F" w:rsidRDefault="009215EA" w:rsidP="009215EA">
      <w:pPr>
        <w:pStyle w:val="31"/>
        <w:widowControl w:val="0"/>
        <w:spacing w:after="160" w:line="240" w:lineRule="auto"/>
        <w:jc w:val="center"/>
        <w:rPr>
          <w:rFonts w:ascii="Arial Unicode" w:hAnsi="Arial Unicode"/>
          <w:strike/>
          <w:lang w:val="hy-AM"/>
        </w:rPr>
      </w:pPr>
      <w:r w:rsidRPr="000D005F">
        <w:rPr>
          <w:rFonts w:ascii="Arial Unicode" w:hAnsi="Arial Unicode"/>
          <w:strike/>
        </w:rPr>
        <w:t xml:space="preserve">ГАРАНТИЯ </w:t>
      </w:r>
      <w:r w:rsidRPr="000D005F">
        <w:rPr>
          <w:rFonts w:ascii="Arial Unicode" w:hAnsi="Arial Unicode"/>
          <w:strike/>
          <w:lang w:val="en-US"/>
        </w:rPr>
        <w:t>N</w:t>
      </w:r>
      <w:r w:rsidRPr="000D005F">
        <w:rPr>
          <w:rFonts w:ascii="Arial Unicode" w:hAnsi="Arial Unicode"/>
          <w:strike/>
          <w:lang w:val="hy-AM"/>
        </w:rPr>
        <w:t>________</w:t>
      </w:r>
    </w:p>
    <w:p w:rsidR="009215EA" w:rsidRPr="000D005F" w:rsidRDefault="009215EA" w:rsidP="009215EA">
      <w:pPr>
        <w:widowControl w:val="0"/>
        <w:spacing w:after="160"/>
        <w:ind w:left="567" w:right="565"/>
        <w:jc w:val="center"/>
        <w:rPr>
          <w:rFonts w:ascii="Arial Unicode" w:hAnsi="Arial Unicode"/>
          <w:b/>
          <w:strike/>
          <w:sz w:val="20"/>
          <w:szCs w:val="20"/>
        </w:rPr>
      </w:pPr>
      <w:r w:rsidRPr="000D005F">
        <w:rPr>
          <w:rFonts w:ascii="Arial Unicode" w:hAnsi="Arial Unicode"/>
          <w:b/>
          <w:strike/>
          <w:sz w:val="20"/>
          <w:szCs w:val="20"/>
        </w:rPr>
        <w:t xml:space="preserve">(обеспечение </w:t>
      </w:r>
      <w:r w:rsidR="004216C5" w:rsidRPr="000D005F">
        <w:rPr>
          <w:rFonts w:ascii="Arial Unicode" w:hAnsi="Arial Unicode"/>
          <w:b/>
          <w:strike/>
          <w:sz w:val="20"/>
          <w:szCs w:val="20"/>
        </w:rPr>
        <w:t>предоплаты</w:t>
      </w:r>
      <w:r w:rsidRPr="000D005F">
        <w:rPr>
          <w:rFonts w:ascii="Arial Unicode" w:hAnsi="Arial Unicode"/>
          <w:b/>
          <w:strike/>
          <w:sz w:val="20"/>
          <w:szCs w:val="20"/>
        </w:rPr>
        <w:t>)</w:t>
      </w:r>
    </w:p>
    <w:p w:rsidR="009215EA" w:rsidRPr="000D005F" w:rsidRDefault="009215EA" w:rsidP="009215EA">
      <w:pPr>
        <w:widowControl w:val="0"/>
        <w:spacing w:after="160"/>
        <w:ind w:left="567" w:right="565"/>
        <w:jc w:val="center"/>
        <w:rPr>
          <w:rFonts w:ascii="Arial Unicode" w:hAnsi="Arial Unicode"/>
          <w:b/>
          <w:strike/>
          <w:sz w:val="20"/>
          <w:szCs w:val="20"/>
        </w:rPr>
      </w:pPr>
    </w:p>
    <w:p w:rsidR="008051B3" w:rsidRPr="000D005F" w:rsidRDefault="008051B3" w:rsidP="008051B3">
      <w:pPr>
        <w:pStyle w:val="af4"/>
        <w:shd w:val="clear" w:color="auto" w:fill="FFFFFF"/>
        <w:spacing w:before="0" w:beforeAutospacing="0" w:after="0" w:afterAutospacing="0"/>
        <w:jc w:val="both"/>
        <w:rPr>
          <w:rStyle w:val="af5"/>
          <w:rFonts w:ascii="Arial Unicode" w:eastAsiaTheme="minorHAnsi" w:hAnsi="Arial Unicode" w:cstheme="minorBidi"/>
          <w:b w:val="0"/>
          <w:bCs w:val="0"/>
          <w:strike/>
          <w:sz w:val="20"/>
          <w:szCs w:val="20"/>
        </w:rPr>
      </w:pPr>
      <w:r w:rsidRPr="000D005F">
        <w:rPr>
          <w:rFonts w:ascii="Arial Unicode" w:eastAsiaTheme="minorHAnsi" w:hAnsi="Arial Unicode" w:cstheme="minorBidi"/>
          <w:strike/>
          <w:sz w:val="20"/>
          <w:szCs w:val="20"/>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0D005F">
        <w:rPr>
          <w:rStyle w:val="af5"/>
          <w:rFonts w:ascii="Arial Unicode" w:hAnsi="Arial Unicode"/>
          <w:strike/>
          <w:sz w:val="20"/>
          <w:szCs w:val="20"/>
          <w:u w:val="single"/>
          <w:lang w:val="hy-AM"/>
        </w:rPr>
        <w:tab/>
      </w:r>
      <w:r w:rsidRPr="000D005F">
        <w:rPr>
          <w:rStyle w:val="af5"/>
          <w:rFonts w:ascii="Arial Unicode" w:hAnsi="Arial Unicode"/>
          <w:strike/>
          <w:sz w:val="20"/>
          <w:szCs w:val="20"/>
          <w:u w:val="single"/>
        </w:rPr>
        <w:t>___________</w:t>
      </w:r>
      <w:r w:rsidRPr="000D005F">
        <w:rPr>
          <w:rFonts w:ascii="Arial Unicode" w:eastAsiaTheme="minorHAnsi" w:hAnsi="Arial Unicode" w:cstheme="minorBidi"/>
          <w:strike/>
          <w:sz w:val="20"/>
          <w:szCs w:val="20"/>
        </w:rPr>
        <w:t>заключаемым между</w:t>
      </w:r>
    </w:p>
    <w:p w:rsidR="008051B3" w:rsidRPr="000D005F" w:rsidRDefault="008051B3" w:rsidP="008051B3">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Style w:val="af5"/>
          <w:rFonts w:ascii="Arial Unicode" w:hAnsi="Arial Unicode"/>
          <w:b w:val="0"/>
          <w:strike/>
          <w:sz w:val="20"/>
          <w:szCs w:val="20"/>
          <w:lang w:val="hy-AM"/>
        </w:rPr>
        <w:tab/>
      </w:r>
      <w:r w:rsidRPr="000D005F">
        <w:rPr>
          <w:rStyle w:val="af5"/>
          <w:rFonts w:ascii="Arial Unicode" w:hAnsi="Arial Unicode"/>
          <w:b w:val="0"/>
          <w:strike/>
          <w:sz w:val="20"/>
          <w:szCs w:val="20"/>
          <w:lang w:val="hy-AM"/>
        </w:rPr>
        <w:tab/>
      </w:r>
      <w:r w:rsidRPr="000D005F">
        <w:rPr>
          <w:rStyle w:val="af5"/>
          <w:rFonts w:ascii="Arial Unicode" w:hAnsi="Arial Unicode"/>
          <w:b w:val="0"/>
          <w:strike/>
          <w:sz w:val="20"/>
          <w:szCs w:val="20"/>
        </w:rPr>
        <w:t xml:space="preserve">           номер заключаемого договора</w:t>
      </w:r>
    </w:p>
    <w:p w:rsidR="005C5003" w:rsidRPr="000D005F" w:rsidRDefault="005C5003" w:rsidP="005C5003">
      <w:pPr>
        <w:pStyle w:val="HTML"/>
        <w:shd w:val="clear" w:color="auto" w:fill="F8F9FA"/>
        <w:spacing w:line="540" w:lineRule="atLeast"/>
        <w:rPr>
          <w:rFonts w:ascii="Arial Unicode" w:hAnsi="Arial Unicode"/>
          <w:strike/>
          <w:sz w:val="22"/>
          <w:szCs w:val="22"/>
          <w:u w:val="single"/>
          <w:lang w:val="ru-RU"/>
        </w:rPr>
      </w:pPr>
      <w:r w:rsidRPr="000D005F">
        <w:rPr>
          <w:rStyle w:val="y2iqfc"/>
          <w:rFonts w:ascii="Arial Unicode" w:hAnsi="Arial Unicode"/>
          <w:b/>
          <w:strike/>
          <w:u w:val="single"/>
          <w:lang w:val="ru-RU"/>
        </w:rPr>
        <w:t>Артикский муниципалитет</w:t>
      </w:r>
    </w:p>
    <w:p w:rsidR="008051B3" w:rsidRPr="000D005F" w:rsidRDefault="008051B3" w:rsidP="008051B3">
      <w:pPr>
        <w:pStyle w:val="af4"/>
        <w:shd w:val="clear" w:color="auto" w:fill="FFFFFF"/>
        <w:spacing w:before="0" w:beforeAutospacing="0" w:after="0" w:afterAutospacing="0"/>
        <w:ind w:left="-142"/>
        <w:rPr>
          <w:rStyle w:val="af5"/>
          <w:rFonts w:ascii="Arial Unicode" w:hAnsi="Arial Unicode"/>
          <w:b w:val="0"/>
          <w:bCs w:val="0"/>
          <w:strike/>
          <w:sz w:val="20"/>
          <w:szCs w:val="20"/>
          <w:lang w:val="hy-AM"/>
        </w:rPr>
      </w:pPr>
      <w:r w:rsidRPr="000D005F">
        <w:rPr>
          <w:rFonts w:ascii="Arial Unicode" w:eastAsiaTheme="minorHAnsi" w:hAnsi="Arial Unicode" w:cstheme="minorBidi"/>
          <w:strike/>
          <w:sz w:val="20"/>
          <w:szCs w:val="20"/>
        </w:rPr>
        <w:t xml:space="preserve">   (далее-бенефициар)   и</w:t>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r w:rsidRPr="000D005F">
        <w:rPr>
          <w:rStyle w:val="af5"/>
          <w:rFonts w:ascii="Arial Unicode" w:hAnsi="Arial Unicode"/>
          <w:b w:val="0"/>
          <w:strike/>
          <w:sz w:val="20"/>
          <w:szCs w:val="20"/>
          <w:u w:val="single"/>
          <w:lang w:val="hy-AM"/>
        </w:rPr>
        <w:tab/>
      </w:r>
    </w:p>
    <w:p w:rsidR="008051B3" w:rsidRPr="000D005F" w:rsidRDefault="008051B3" w:rsidP="008051B3">
      <w:pPr>
        <w:pStyle w:val="af4"/>
        <w:shd w:val="clear" w:color="auto" w:fill="FFFFFF"/>
        <w:spacing w:before="0" w:beforeAutospacing="0" w:after="0" w:afterAutospacing="0"/>
        <w:ind w:left="-142"/>
        <w:rPr>
          <w:rStyle w:val="af5"/>
          <w:rFonts w:ascii="Arial Unicode" w:hAnsi="Arial Unicode"/>
          <w:b w:val="0"/>
          <w:strike/>
          <w:sz w:val="20"/>
          <w:szCs w:val="20"/>
        </w:rPr>
      </w:pPr>
      <w:r w:rsidRPr="000D005F">
        <w:rPr>
          <w:rStyle w:val="af5"/>
          <w:rFonts w:ascii="Arial Unicode" w:hAnsi="Arial Unicode"/>
          <w:b w:val="0"/>
          <w:strike/>
          <w:sz w:val="20"/>
          <w:szCs w:val="20"/>
        </w:rPr>
        <w:t xml:space="preserve"> наименование заказчика                                                                  наименование отобранного участника</w:t>
      </w:r>
    </w:p>
    <w:p w:rsidR="008051B3" w:rsidRPr="000D005F" w:rsidRDefault="008051B3" w:rsidP="008051B3">
      <w:pPr>
        <w:pStyle w:val="af4"/>
        <w:shd w:val="clear" w:color="auto" w:fill="FFFFFF"/>
        <w:spacing w:before="0" w:beforeAutospacing="0" w:after="0" w:afterAutospacing="0"/>
        <w:ind w:left="-142"/>
        <w:rPr>
          <w:rFonts w:ascii="Arial Unicode" w:hAnsi="Arial Unicode" w:cs="Sylfaen"/>
          <w:strike/>
          <w:sz w:val="20"/>
          <w:szCs w:val="20"/>
          <w:vertAlign w:val="superscript"/>
          <w:lang w:val="hy-AM"/>
        </w:rPr>
      </w:pPr>
      <w:r w:rsidRPr="000D005F">
        <w:rPr>
          <w:rStyle w:val="af5"/>
          <w:rFonts w:ascii="Arial Unicode" w:hAnsi="Arial Unicode"/>
          <w:b w:val="0"/>
          <w:strike/>
          <w:sz w:val="20"/>
          <w:szCs w:val="20"/>
          <w:lang w:val="hy-AM"/>
        </w:rPr>
        <w:tab/>
      </w:r>
    </w:p>
    <w:p w:rsidR="008051B3" w:rsidRPr="000D005F" w:rsidRDefault="008051B3" w:rsidP="008051B3">
      <w:pPr>
        <w:pStyle w:val="af4"/>
        <w:shd w:val="clear" w:color="auto" w:fill="FFFFFF"/>
        <w:spacing w:before="0" w:beforeAutospacing="0" w:after="0" w:afterAutospacing="0"/>
        <w:jc w:val="both"/>
        <w:rPr>
          <w:rFonts w:ascii="Arial Unicode" w:hAnsi="Arial Unicode"/>
          <w:strike/>
          <w:sz w:val="20"/>
          <w:szCs w:val="20"/>
        </w:rPr>
      </w:pPr>
      <w:r w:rsidRPr="000D005F">
        <w:rPr>
          <w:rFonts w:ascii="Arial Unicode" w:eastAsiaTheme="minorHAnsi" w:hAnsi="Arial Unicode" w:cstheme="minorBidi"/>
          <w:strike/>
          <w:sz w:val="20"/>
          <w:szCs w:val="20"/>
        </w:rPr>
        <w:t xml:space="preserve">(далее-принципал). </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color w:val="FF0000"/>
          <w:sz w:val="20"/>
          <w:szCs w:val="20"/>
        </w:rPr>
      </w:pPr>
      <w:r w:rsidRPr="000D005F">
        <w:rPr>
          <w:rStyle w:val="af5"/>
          <w:rFonts w:ascii="Arial Unicode" w:hAnsi="Arial Unicode"/>
          <w:strike/>
          <w:color w:val="FF0000"/>
          <w:sz w:val="20"/>
          <w:szCs w:val="20"/>
          <w:lang w:val="hy-AM"/>
        </w:rPr>
        <w:tab/>
      </w:r>
      <w:r w:rsidRPr="000D005F">
        <w:rPr>
          <w:rStyle w:val="af5"/>
          <w:rFonts w:ascii="Arial Unicode" w:hAnsi="Arial Unicode"/>
          <w:strike/>
          <w:color w:val="FF0000"/>
          <w:sz w:val="20"/>
          <w:szCs w:val="20"/>
          <w:lang w:val="hy-AM"/>
        </w:rPr>
        <w:tab/>
      </w: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  2.  По гарантии </w:t>
      </w:r>
      <w:r w:rsidRPr="000D005F">
        <w:rPr>
          <w:rFonts w:ascii="Arial Unicode" w:eastAsiaTheme="minorHAnsi" w:hAnsi="Arial Unicode" w:cstheme="minorBidi"/>
          <w:strike/>
          <w:sz w:val="20"/>
          <w:szCs w:val="20"/>
          <w:lang w:val="hy-AM"/>
        </w:rPr>
        <w:t xml:space="preserve">---------------------------------------------------------------------------- </w:t>
      </w: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                                                           наименование банка выдающего гарантию</w:t>
      </w: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215EA" w:rsidRPr="000D005F" w:rsidRDefault="009215EA" w:rsidP="009215EA">
      <w:pPr>
        <w:pStyle w:val="af4"/>
        <w:shd w:val="clear" w:color="auto" w:fill="FFFFFF"/>
        <w:spacing w:before="0" w:beforeAutospacing="0" w:after="0" w:afterAutospacing="0"/>
        <w:jc w:val="center"/>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сумма в цифрах и прописью</w:t>
      </w: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(далее-сумма гарантии) в течение </w:t>
      </w:r>
      <w:r w:rsidR="00E53782" w:rsidRPr="000D005F">
        <w:rPr>
          <w:rFonts w:ascii="Arial Unicode" w:eastAsiaTheme="minorHAnsi" w:hAnsi="Arial Unicode" w:cstheme="minorBidi"/>
          <w:strike/>
          <w:sz w:val="20"/>
          <w:szCs w:val="20"/>
        </w:rPr>
        <w:t xml:space="preserve">пяти </w:t>
      </w:r>
      <w:r w:rsidRPr="000D005F">
        <w:rPr>
          <w:rFonts w:ascii="Arial Unicode" w:eastAsiaTheme="minorHAnsi" w:hAnsi="Arial Unicode" w:cstheme="minorBidi"/>
          <w:strike/>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9215EA" w:rsidRPr="000D005F" w:rsidRDefault="009215EA" w:rsidP="009215EA">
      <w:pPr>
        <w:pStyle w:val="af4"/>
        <w:shd w:val="clear" w:color="auto" w:fill="FFFFFF"/>
        <w:spacing w:before="0" w:beforeAutospacing="0" w:after="0" w:afterAutospacing="0"/>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расчетный счет</w:t>
      </w:r>
      <w:r w:rsidR="00E45709" w:rsidRPr="000D005F">
        <w:rPr>
          <w:rFonts w:ascii="Arial Unicode" w:eastAsiaTheme="minorHAnsi" w:hAnsi="Arial Unicode" w:cstheme="minorBidi"/>
          <w:strike/>
          <w:sz w:val="20"/>
          <w:szCs w:val="20"/>
        </w:rPr>
        <w:t>*</w:t>
      </w:r>
    </w:p>
    <w:p w:rsidR="009215EA" w:rsidRPr="000D005F" w:rsidRDefault="009215EA" w:rsidP="009215EA">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r w:rsidRPr="000D005F">
        <w:rPr>
          <w:rStyle w:val="af5"/>
          <w:rFonts w:ascii="Arial Unicode" w:hAnsi="Arial Unicode"/>
          <w:strike/>
          <w:sz w:val="20"/>
          <w:szCs w:val="20"/>
        </w:rPr>
        <w:t xml:space="preserve">3. </w:t>
      </w:r>
      <w:r w:rsidRPr="000D005F">
        <w:rPr>
          <w:rFonts w:ascii="Arial Unicode" w:eastAsiaTheme="minorHAnsi" w:hAnsi="Arial Unicode" w:cstheme="minorBidi"/>
          <w:strike/>
          <w:sz w:val="20"/>
          <w:szCs w:val="20"/>
        </w:rPr>
        <w:t>Настоящая гарантия является безотзывной.</w:t>
      </w:r>
    </w:p>
    <w:p w:rsidR="009215EA" w:rsidRPr="000D005F" w:rsidRDefault="009215EA" w:rsidP="009215EA">
      <w:pPr>
        <w:pStyle w:val="af4"/>
        <w:shd w:val="clear" w:color="auto" w:fill="FFFFFF"/>
        <w:spacing w:before="0" w:beforeAutospacing="0" w:after="0" w:afterAutospacing="0"/>
        <w:ind w:firstLine="375"/>
        <w:jc w:val="both"/>
        <w:rPr>
          <w:rStyle w:val="af5"/>
          <w:rFonts w:ascii="Arial Unicode" w:hAnsi="Arial Unicode"/>
          <w:b w:val="0"/>
          <w:bCs w:val="0"/>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F46DD" w:rsidRPr="000D005F" w:rsidRDefault="001F46DD" w:rsidP="001F46DD">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5. Гарантия действует</w:t>
      </w:r>
      <w:r w:rsidR="00C2502F" w:rsidRPr="000D005F">
        <w:rPr>
          <w:rFonts w:ascii="Arial Unicode" w:eastAsiaTheme="minorHAnsi" w:hAnsi="Arial Unicode" w:cstheme="minorBidi"/>
          <w:strike/>
          <w:sz w:val="20"/>
          <w:szCs w:val="20"/>
        </w:rPr>
        <w:t xml:space="preserve"> с момента выпуска и в силе  </w:t>
      </w:r>
      <w:r w:rsidRPr="000D005F">
        <w:rPr>
          <w:rFonts w:ascii="Arial Unicode" w:eastAsiaTheme="minorHAnsi" w:hAnsi="Arial Unicode" w:cstheme="minorBidi"/>
          <w:strike/>
          <w:sz w:val="20"/>
          <w:szCs w:val="20"/>
        </w:rPr>
        <w:t>со дня вступления в силу договора N________________________ заключаемого между бенефициаром и</w:t>
      </w:r>
    </w:p>
    <w:p w:rsidR="001F46DD" w:rsidRPr="000D005F" w:rsidRDefault="001F46DD" w:rsidP="001F46DD">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1F46DD" w:rsidRPr="000D005F" w:rsidRDefault="001F46DD" w:rsidP="001F46DD">
      <w:pPr>
        <w:pStyle w:val="af4"/>
        <w:shd w:val="clear" w:color="auto" w:fill="FFFFFF"/>
        <w:ind w:firstLine="374"/>
        <w:contextualSpacing/>
        <w:jc w:val="both"/>
        <w:rPr>
          <w:rFonts w:ascii="Arial Unicode" w:eastAsiaTheme="minorHAnsi" w:hAnsi="Arial Unicode" w:cstheme="minorBidi"/>
          <w:strike/>
          <w:sz w:val="20"/>
          <w:szCs w:val="20"/>
        </w:rPr>
      </w:pPr>
    </w:p>
    <w:p w:rsidR="001F46DD" w:rsidRPr="000D005F" w:rsidRDefault="00C2502F" w:rsidP="001F46DD">
      <w:pPr>
        <w:pStyle w:val="af4"/>
        <w:shd w:val="clear" w:color="auto" w:fill="FFFFFF"/>
        <w:contextualSpacing/>
        <w:jc w:val="both"/>
        <w:rPr>
          <w:rFonts w:ascii="Arial Unicode" w:eastAsiaTheme="minorHAnsi" w:hAnsi="Arial Unicode" w:cstheme="minorBidi"/>
          <w:strike/>
          <w:sz w:val="20"/>
          <w:szCs w:val="20"/>
          <w:lang w:val="hy-AM"/>
        </w:rPr>
      </w:pPr>
      <w:r w:rsidRPr="000D005F">
        <w:rPr>
          <w:rFonts w:ascii="Arial Unicode" w:eastAsiaTheme="minorHAnsi" w:hAnsi="Arial Unicode" w:cstheme="minorBidi"/>
          <w:strike/>
          <w:sz w:val="20"/>
          <w:szCs w:val="20"/>
        </w:rPr>
        <w:t xml:space="preserve">принципалом  </w:t>
      </w:r>
      <w:r w:rsidR="001F46DD" w:rsidRPr="000D005F">
        <w:rPr>
          <w:rFonts w:ascii="Arial Unicode" w:eastAsiaTheme="minorHAnsi" w:hAnsi="Arial Unicode" w:cstheme="minorBidi"/>
          <w:strike/>
          <w:sz w:val="20"/>
          <w:szCs w:val="20"/>
        </w:rPr>
        <w:t>и  действует в</w:t>
      </w:r>
      <w:r w:rsidR="001F46DD" w:rsidRPr="000D005F">
        <w:rPr>
          <w:rFonts w:ascii="Arial Unicode" w:hAnsi="Arial Unicode"/>
          <w:strike/>
          <w:sz w:val="20"/>
          <w:szCs w:val="20"/>
        </w:rPr>
        <w:t>ключительно</w:t>
      </w:r>
      <w:r w:rsidR="001F46DD" w:rsidRPr="000D005F">
        <w:rPr>
          <w:rFonts w:ascii="Arial Unicode" w:eastAsiaTheme="minorHAnsi" w:hAnsi="Arial Unicode" w:cstheme="minorBidi"/>
          <w:strike/>
          <w:sz w:val="20"/>
          <w:szCs w:val="20"/>
        </w:rPr>
        <w:t xml:space="preserve">до девяностого рабочего дняследующего за днем </w:t>
      </w:r>
    </w:p>
    <w:p w:rsidR="001F46DD" w:rsidRPr="000D005F" w:rsidRDefault="001F46DD" w:rsidP="001F46DD">
      <w:pPr>
        <w:pStyle w:val="af4"/>
        <w:shd w:val="clear" w:color="auto" w:fill="FFFFFF"/>
        <w:contextualSpacing/>
        <w:jc w:val="both"/>
        <w:rPr>
          <w:rFonts w:ascii="Arial Unicode" w:eastAsiaTheme="minorHAnsi" w:hAnsi="Arial Unicode" w:cstheme="minorBidi"/>
          <w:strike/>
          <w:sz w:val="20"/>
          <w:szCs w:val="20"/>
          <w:lang w:val="hy-AM"/>
        </w:rPr>
      </w:pPr>
    </w:p>
    <w:p w:rsidR="001F46DD" w:rsidRPr="000D005F" w:rsidRDefault="001F46DD" w:rsidP="001F46DD">
      <w:pPr>
        <w:pStyle w:val="af4"/>
        <w:shd w:val="clear" w:color="auto" w:fill="FFFFFF"/>
        <w:contextualSpacing/>
        <w:jc w:val="center"/>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lang w:val="hy-AM"/>
        </w:rPr>
        <w:t>--------------------------------------------------------</w:t>
      </w:r>
      <w:r w:rsidRPr="000D005F">
        <w:rPr>
          <w:rFonts w:ascii="Arial Unicode" w:eastAsiaTheme="minorHAnsi" w:hAnsi="Arial Unicode" w:cstheme="minorBidi"/>
          <w:strike/>
          <w:sz w:val="20"/>
          <w:szCs w:val="20"/>
        </w:rPr>
        <w:t>------------------</w:t>
      </w:r>
      <w:r w:rsidRPr="000D005F">
        <w:rPr>
          <w:rFonts w:ascii="Arial Unicode" w:eastAsiaTheme="minorHAnsi" w:hAnsi="Arial Unicode" w:cstheme="minorBidi"/>
          <w:strike/>
          <w:sz w:val="20"/>
          <w:szCs w:val="20"/>
          <w:lang w:val="hy-AM"/>
        </w:rPr>
        <w:t>----------------------.</w:t>
      </w:r>
      <w:r w:rsidRPr="000D005F">
        <w:rPr>
          <w:rFonts w:ascii="Arial Unicode" w:hAnsi="Arial Unicode"/>
          <w:strike/>
          <w:sz w:val="20"/>
          <w:szCs w:val="20"/>
        </w:rPr>
        <w:t xml:space="preserve"> крайний  срок</w:t>
      </w:r>
      <w:r w:rsidRPr="000D005F">
        <w:rPr>
          <w:rFonts w:ascii="Arial Unicode" w:eastAsiaTheme="minorHAnsi" w:hAnsi="Arial Unicode" w:cstheme="minorBidi"/>
          <w:strike/>
          <w:sz w:val="20"/>
          <w:szCs w:val="20"/>
        </w:rPr>
        <w:t xml:space="preserve"> выполнения работ</w:t>
      </w:r>
      <w:r w:rsidRPr="000D005F">
        <w:rPr>
          <w:rFonts w:ascii="Arial Unicode" w:hAnsi="Arial Unicode"/>
          <w:strike/>
          <w:sz w:val="20"/>
          <w:szCs w:val="20"/>
        </w:rPr>
        <w:t>, предусмотренн</w:t>
      </w:r>
      <w:r w:rsidR="00A71173" w:rsidRPr="000D005F">
        <w:rPr>
          <w:rFonts w:ascii="Arial Unicode" w:hAnsi="Arial Unicode"/>
          <w:strike/>
          <w:sz w:val="20"/>
          <w:szCs w:val="20"/>
        </w:rPr>
        <w:t>ый заключаемым договором</w:t>
      </w:r>
    </w:p>
    <w:p w:rsidR="001F46DD" w:rsidRPr="000D005F" w:rsidRDefault="001F46DD" w:rsidP="001F46DD">
      <w:pPr>
        <w:pStyle w:val="af4"/>
        <w:shd w:val="clear" w:color="auto" w:fill="FFFFFF"/>
        <w:contextualSpacing/>
        <w:jc w:val="center"/>
        <w:rPr>
          <w:rFonts w:ascii="Arial Unicode" w:eastAsiaTheme="minorHAnsi" w:hAnsi="Arial Unicode" w:cstheme="minorBidi"/>
          <w:strike/>
          <w:sz w:val="20"/>
          <w:szCs w:val="20"/>
        </w:rPr>
      </w:pPr>
    </w:p>
    <w:p w:rsidR="005C5003" w:rsidRPr="000D005F" w:rsidRDefault="001F46DD" w:rsidP="005C5003">
      <w:pPr>
        <w:pStyle w:val="a3"/>
        <w:widowControl w:val="0"/>
        <w:spacing w:after="160" w:line="240" w:lineRule="auto"/>
        <w:rPr>
          <w:rFonts w:ascii="Arial Unicode" w:hAnsi="Arial Unicode"/>
          <w:strike/>
        </w:rPr>
      </w:pPr>
      <w:r w:rsidRPr="000D005F">
        <w:rPr>
          <w:rFonts w:ascii="Arial Unicode" w:eastAsiaTheme="minorHAnsi" w:hAnsi="Arial Unicode" w:cstheme="minorBidi"/>
          <w:strike/>
        </w:rPr>
        <w:t>В день предоставления гарантии лицо</w:t>
      </w:r>
      <w:r w:rsidR="005E7DD1" w:rsidRPr="000D005F">
        <w:rPr>
          <w:rFonts w:ascii="Arial Unicode" w:eastAsiaTheme="minorHAnsi" w:hAnsi="Arial Unicode" w:cstheme="minorBidi"/>
          <w:strike/>
        </w:rPr>
        <w:t>,</w:t>
      </w:r>
      <w:r w:rsidRPr="000D005F">
        <w:rPr>
          <w:rFonts w:ascii="Arial Unicode" w:eastAsiaTheme="minorHAnsi" w:hAnsi="Arial Unicode" w:cstheme="minorBidi"/>
          <w:strike/>
        </w:rPr>
        <w:t xml:space="preserve"> выдающее гарантию</w:t>
      </w:r>
      <w:r w:rsidR="005E7DD1" w:rsidRPr="000D005F">
        <w:rPr>
          <w:rFonts w:ascii="Arial Unicode" w:eastAsiaTheme="minorHAnsi" w:hAnsi="Arial Unicode" w:cstheme="minorBidi"/>
          <w:strike/>
        </w:rPr>
        <w:t>,</w:t>
      </w:r>
      <w:r w:rsidRPr="000D005F">
        <w:rPr>
          <w:rFonts w:ascii="Arial Unicode" w:eastAsiaTheme="minorHAnsi" w:hAnsi="Arial Unicode" w:cstheme="minorBidi"/>
          <w:strike/>
        </w:rPr>
        <w:t xml:space="preserve"> с официального адресаэлектронной почты высылает воспроизведенный (отсканированный) с оригинала </w:t>
      </w:r>
      <w:r w:rsidR="005E7DD1" w:rsidRPr="000D005F">
        <w:rPr>
          <w:rFonts w:ascii="Arial Unicode" w:eastAsiaTheme="minorHAnsi" w:hAnsi="Arial Unicode" w:cstheme="minorBidi"/>
          <w:strike/>
        </w:rPr>
        <w:t>настоя</w:t>
      </w:r>
      <w:r w:rsidR="00ED615F" w:rsidRPr="000D005F">
        <w:rPr>
          <w:rFonts w:ascii="Arial Unicode" w:eastAsiaTheme="minorHAnsi" w:hAnsi="Arial Unicode" w:cstheme="minorBidi"/>
          <w:strike/>
        </w:rPr>
        <w:t>щ</w:t>
      </w:r>
      <w:r w:rsidR="005E7DD1" w:rsidRPr="000D005F">
        <w:rPr>
          <w:rFonts w:ascii="Arial Unicode" w:eastAsiaTheme="minorHAnsi" w:hAnsi="Arial Unicode" w:cstheme="minorBidi"/>
          <w:strike/>
        </w:rPr>
        <w:t xml:space="preserve">ей гарантии </w:t>
      </w:r>
      <w:r w:rsidRPr="000D005F">
        <w:rPr>
          <w:rFonts w:ascii="Arial Unicode" w:eastAsiaTheme="minorHAnsi" w:hAnsi="Arial Unicode" w:cstheme="minorBidi"/>
          <w:strike/>
        </w:rPr>
        <w:t>вариант также на адрес электронной почты секретаря оценочной комиссии</w:t>
      </w:r>
      <w:r w:rsidR="00FE7656" w:rsidRPr="000D005F">
        <w:rPr>
          <w:rFonts w:ascii="Arial Unicode" w:eastAsiaTheme="minorHAnsi" w:hAnsi="Arial Unicode" w:cstheme="minorBidi"/>
          <w:strike/>
        </w:rPr>
        <w:t>--------------------------------------------</w:t>
      </w:r>
      <w:r w:rsidR="005C5003" w:rsidRPr="000D005F">
        <w:rPr>
          <w:rFonts w:ascii="Arial Unicode" w:hAnsi="Arial Unicode"/>
          <w:b/>
          <w:i w:val="0"/>
          <w:strike/>
          <w:u w:val="single"/>
          <w:lang w:val="af-ZA"/>
        </w:rPr>
        <w:t xml:space="preserve"> artikgnumner@mail.ru</w:t>
      </w:r>
    </w:p>
    <w:p w:rsidR="00FE7656" w:rsidRPr="000D005F" w:rsidRDefault="00FE7656" w:rsidP="001F46DD">
      <w:pPr>
        <w:pStyle w:val="af4"/>
        <w:shd w:val="clear" w:color="auto" w:fill="FFFFFF"/>
        <w:contextualSpacing/>
        <w:jc w:val="both"/>
        <w:rPr>
          <w:rFonts w:ascii="Arial Unicode" w:eastAsiaTheme="minorHAnsi" w:hAnsi="Arial Unicode" w:cstheme="minorBidi"/>
          <w:strike/>
          <w:sz w:val="20"/>
          <w:szCs w:val="20"/>
        </w:rPr>
      </w:pPr>
    </w:p>
    <w:p w:rsidR="00FE7656" w:rsidRPr="000D005F" w:rsidRDefault="00FE7656" w:rsidP="00FE7656">
      <w:pPr>
        <w:pStyle w:val="af4"/>
        <w:shd w:val="clear" w:color="auto" w:fill="FFFFFF"/>
        <w:contextualSpacing/>
        <w:jc w:val="both"/>
        <w:rPr>
          <w:rFonts w:ascii="Arial Unicode" w:eastAsiaTheme="minorHAnsi" w:hAnsi="Arial Unicode" w:cstheme="minorBidi"/>
          <w:strike/>
          <w:sz w:val="20"/>
          <w:szCs w:val="20"/>
        </w:rPr>
      </w:pPr>
      <w:r w:rsidRPr="000D005F">
        <w:rPr>
          <w:rStyle w:val="af5"/>
          <w:rFonts w:ascii="Arial Unicode" w:hAnsi="Arial Unicode"/>
          <w:b w:val="0"/>
          <w:bCs w:val="0"/>
          <w:strike/>
          <w:sz w:val="20"/>
          <w:szCs w:val="20"/>
        </w:rPr>
        <w:t xml:space="preserve">                                                                                            адрес эл. почты секретаря</w:t>
      </w:r>
    </w:p>
    <w:p w:rsidR="00FE7656" w:rsidRPr="000D005F" w:rsidRDefault="00FE7656" w:rsidP="001F46DD">
      <w:pPr>
        <w:pStyle w:val="af4"/>
        <w:shd w:val="clear" w:color="auto" w:fill="FFFFFF"/>
        <w:contextualSpacing/>
        <w:jc w:val="both"/>
        <w:rPr>
          <w:ins w:id="20" w:author="Vardan" w:date="2023-07-06T22:51:00Z"/>
          <w:rFonts w:ascii="Arial Unicode" w:eastAsiaTheme="minorHAnsi" w:hAnsi="Arial Unicode" w:cstheme="minorBidi"/>
          <w:strike/>
          <w:sz w:val="20"/>
          <w:szCs w:val="20"/>
        </w:rPr>
      </w:pPr>
    </w:p>
    <w:p w:rsidR="001F46DD" w:rsidRPr="000D005F" w:rsidRDefault="001F46DD" w:rsidP="001F46DD">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указанный</w:t>
      </w:r>
      <w:r w:rsidR="005E7DD1" w:rsidRPr="000D005F">
        <w:rPr>
          <w:rFonts w:ascii="Arial Unicode" w:eastAsiaTheme="minorHAnsi" w:hAnsi="Arial Unicode" w:cstheme="minorBidi"/>
          <w:strike/>
          <w:sz w:val="20"/>
          <w:szCs w:val="20"/>
        </w:rPr>
        <w:t>в приглашении к процедуре закуп</w:t>
      </w:r>
      <w:r w:rsidRPr="000D005F">
        <w:rPr>
          <w:rFonts w:ascii="Arial Unicode" w:eastAsiaTheme="minorHAnsi" w:hAnsi="Arial Unicode" w:cstheme="minorBidi"/>
          <w:strike/>
          <w:sz w:val="20"/>
          <w:szCs w:val="20"/>
        </w:rPr>
        <w:t>ок, организованной с целью заключения договора упомянутого в пункте 1 настоящей гарантии.</w:t>
      </w:r>
    </w:p>
    <w:p w:rsidR="009215EA" w:rsidRPr="000D005F" w:rsidRDefault="009215EA" w:rsidP="009215EA">
      <w:pPr>
        <w:pStyle w:val="af4"/>
        <w:shd w:val="clear" w:color="auto" w:fill="FFFFFF"/>
        <w:contextualSpacing/>
        <w:jc w:val="both"/>
        <w:rPr>
          <w:rStyle w:val="af5"/>
          <w:rFonts w:ascii="Arial Unicode" w:hAnsi="Arial Unicode"/>
          <w:b w:val="0"/>
          <w:bCs w:val="0"/>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ind w:firstLine="374"/>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1) копии заключенного договора N_____________________, включая </w:t>
      </w:r>
    </w:p>
    <w:p w:rsidR="009215EA" w:rsidRPr="000D005F" w:rsidRDefault="009215EA" w:rsidP="009215EA">
      <w:pPr>
        <w:pStyle w:val="af4"/>
        <w:shd w:val="clear" w:color="auto" w:fill="FFFFFF"/>
        <w:contextualSpacing/>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номер заключаемогодоговара</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копии внесенных  в него изменений, дополнительных соглашений,</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0D005F">
          <w:rPr>
            <w:rStyle w:val="a9"/>
            <w:rFonts w:ascii="Arial Unicode" w:hAnsi="Arial Unicode"/>
            <w:strike/>
            <w:color w:val="auto"/>
            <w:sz w:val="20"/>
            <w:szCs w:val="20"/>
            <w:lang w:val="hy-AM"/>
          </w:rPr>
          <w:t>www.procurement.am</w:t>
        </w:r>
      </w:hyperlink>
      <w:r w:rsidRPr="000D005F">
        <w:rPr>
          <w:rFonts w:ascii="Arial Unicode" w:eastAsiaTheme="minorHAnsi" w:hAnsi="Arial Unicode" w:cstheme="minorBidi"/>
          <w:strike/>
          <w:sz w:val="20"/>
          <w:szCs w:val="20"/>
        </w:rPr>
        <w:t xml:space="preserve"> .</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8.Лицо, выдающее гарантию, отклоняет требование бенефициара, если:</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1) требование или прилагаемые документы не соответствуют условиям настоящей гарантии,</w:t>
      </w:r>
    </w:p>
    <w:p w:rsidR="009215EA" w:rsidRPr="000D005F" w:rsidRDefault="009215EA" w:rsidP="009215EA">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2) требование представлено по истечении срока, установленного гарантией.</w:t>
      </w:r>
    </w:p>
    <w:p w:rsidR="009215EA" w:rsidRPr="000D005F" w:rsidRDefault="009215EA" w:rsidP="009215EA">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215EA" w:rsidRPr="000D005F" w:rsidRDefault="009215EA" w:rsidP="009215EA">
      <w:pPr>
        <w:pStyle w:val="af4"/>
        <w:shd w:val="clear" w:color="auto" w:fill="FFFFFF"/>
        <w:spacing w:before="0" w:beforeAutospacing="0" w:after="0" w:afterAutospacing="0"/>
        <w:ind w:firstLine="375"/>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10. К настоящей гарантии применяются соответствующие положения Гражданского кодекса Республики Армения</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F523A" w:rsidRPr="000D005F" w:rsidRDefault="001F523A" w:rsidP="001F523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12. В день предоставления гарантии лицо</w:t>
      </w:r>
      <w:r w:rsidR="00FA5B17" w:rsidRPr="000D005F">
        <w:rPr>
          <w:rFonts w:ascii="Arial Unicode" w:eastAsiaTheme="minorHAnsi" w:hAnsi="Arial Unicode" w:cstheme="minorBidi"/>
          <w:strike/>
          <w:sz w:val="20"/>
          <w:szCs w:val="20"/>
        </w:rPr>
        <w:t>,</w:t>
      </w:r>
      <w:r w:rsidRPr="000D005F">
        <w:rPr>
          <w:rFonts w:ascii="Arial Unicode" w:eastAsiaTheme="minorHAnsi" w:hAnsi="Arial Unicode" w:cstheme="minorBidi"/>
          <w:strike/>
          <w:sz w:val="20"/>
          <w:szCs w:val="20"/>
        </w:rPr>
        <w:t xml:space="preserve"> выдающее гарантию</w:t>
      </w:r>
      <w:r w:rsidR="00FA5B17" w:rsidRPr="000D005F">
        <w:rPr>
          <w:rFonts w:ascii="Arial Unicode" w:eastAsiaTheme="minorHAnsi" w:hAnsi="Arial Unicode" w:cstheme="minorBidi"/>
          <w:strike/>
          <w:sz w:val="20"/>
          <w:szCs w:val="20"/>
        </w:rPr>
        <w:t>,</w:t>
      </w:r>
      <w:r w:rsidRPr="000D005F">
        <w:rPr>
          <w:rFonts w:ascii="Arial Unicode" w:eastAsiaTheme="minorHAnsi" w:hAnsi="Arial Unicode" w:cstheme="minorBidi"/>
          <w:strike/>
          <w:sz w:val="20"/>
          <w:szCs w:val="20"/>
        </w:rPr>
        <w:t xml:space="preserve"> с официального адресаэлектронной почты высылает воспроизведенный (отсканированный) с оригинала </w:t>
      </w:r>
      <w:r w:rsidR="00FA5B17" w:rsidRPr="000D005F">
        <w:rPr>
          <w:rFonts w:ascii="Arial Unicode" w:eastAsiaTheme="minorHAnsi" w:hAnsi="Arial Unicode" w:cstheme="minorBidi"/>
          <w:strike/>
          <w:sz w:val="20"/>
          <w:szCs w:val="20"/>
        </w:rPr>
        <w:t xml:space="preserve">настоящей гарантии </w:t>
      </w:r>
      <w:r w:rsidRPr="000D005F">
        <w:rPr>
          <w:rFonts w:ascii="Arial Unicode" w:eastAsiaTheme="minorHAnsi" w:hAnsi="Arial Unicode" w:cstheme="minorBidi"/>
          <w:strike/>
          <w:sz w:val="20"/>
          <w:szCs w:val="20"/>
        </w:rPr>
        <w:t>вариант также на адрес электронной почты секретаря (координатора закупок) указанный в приглашении к процедуре закупок под кодом  ------------------.</w:t>
      </w:r>
    </w:p>
    <w:p w:rsidR="001F523A" w:rsidRPr="000D005F" w:rsidRDefault="001F523A" w:rsidP="001F523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r w:rsidRPr="000D005F">
        <w:rPr>
          <w:rFonts w:ascii="Arial Unicode" w:eastAsiaTheme="minorHAnsi" w:hAnsi="Arial Unicode" w:cstheme="minorBidi"/>
          <w:strike/>
          <w:sz w:val="20"/>
          <w:szCs w:val="20"/>
        </w:rPr>
        <w:t>код процедуры</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hAnsi="Arial Unicode"/>
          <w:strike/>
          <w:sz w:val="20"/>
          <w:szCs w:val="20"/>
        </w:rPr>
      </w:pPr>
    </w:p>
    <w:p w:rsidR="009215EA" w:rsidRPr="000D005F" w:rsidRDefault="009215EA" w:rsidP="009215EA">
      <w:pPr>
        <w:pStyle w:val="af4"/>
        <w:shd w:val="clear" w:color="auto" w:fill="FFFFFF"/>
        <w:spacing w:before="0" w:beforeAutospacing="0" w:after="0" w:afterAutospacing="0"/>
        <w:ind w:firstLine="375"/>
        <w:jc w:val="both"/>
        <w:rPr>
          <w:rFonts w:ascii="Arial Unicode" w:hAnsi="Arial Unicode"/>
          <w:strike/>
          <w:sz w:val="20"/>
          <w:szCs w:val="20"/>
          <w:u w:val="single"/>
          <w:lang w:val="hy-AM"/>
        </w:rPr>
      </w:pPr>
      <w:r w:rsidRPr="000D005F">
        <w:rPr>
          <w:rFonts w:ascii="Arial Unicode" w:hAnsi="Arial Unicode"/>
          <w:strike/>
          <w:sz w:val="20"/>
          <w:szCs w:val="20"/>
          <w:lang w:val="hy-AM"/>
        </w:rPr>
        <w:t>Руководитель исполнительного органа</w:t>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9215EA" w:rsidRPr="000D005F" w:rsidRDefault="009215EA" w:rsidP="009215EA">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9215EA" w:rsidRPr="000D005F" w:rsidRDefault="009215EA" w:rsidP="009215EA">
      <w:pPr>
        <w:pStyle w:val="af4"/>
        <w:shd w:val="clear" w:color="auto" w:fill="FFFFFF"/>
        <w:spacing w:before="0" w:beforeAutospacing="0" w:after="0" w:afterAutospacing="0"/>
        <w:ind w:firstLine="375"/>
        <w:jc w:val="both"/>
        <w:rPr>
          <w:rFonts w:ascii="Arial Unicode" w:hAnsi="Arial Unicode"/>
          <w:strike/>
          <w:sz w:val="20"/>
          <w:szCs w:val="20"/>
          <w:lang w:val="hy-AM"/>
        </w:rPr>
      </w:pPr>
    </w:p>
    <w:p w:rsidR="009215EA" w:rsidRPr="000D005F" w:rsidRDefault="009215EA" w:rsidP="009215EA">
      <w:pPr>
        <w:pStyle w:val="af4"/>
        <w:shd w:val="clear" w:color="auto" w:fill="FFFFFF"/>
        <w:spacing w:before="0" w:beforeAutospacing="0" w:after="0" w:afterAutospacing="0"/>
        <w:ind w:firstLine="375"/>
        <w:jc w:val="both"/>
        <w:rPr>
          <w:rFonts w:ascii="Arial Unicode" w:hAnsi="Arial Unicode"/>
          <w:strike/>
          <w:sz w:val="20"/>
          <w:szCs w:val="20"/>
          <w:lang w:val="hy-AM"/>
        </w:rPr>
      </w:pP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r w:rsidRPr="000D005F">
        <w:rPr>
          <w:rFonts w:ascii="Arial Unicode" w:hAnsi="Arial Unicode"/>
          <w:strike/>
          <w:sz w:val="20"/>
          <w:szCs w:val="20"/>
          <w:u w:val="single"/>
          <w:lang w:val="hy-AM"/>
        </w:rPr>
        <w:tab/>
      </w:r>
    </w:p>
    <w:p w:rsidR="009215EA" w:rsidRPr="000D005F" w:rsidRDefault="009215EA" w:rsidP="009215EA">
      <w:pPr>
        <w:pStyle w:val="af4"/>
        <w:shd w:val="clear" w:color="auto" w:fill="FFFFFF"/>
        <w:spacing w:before="0" w:beforeAutospacing="0" w:after="0" w:afterAutospacing="0"/>
        <w:rPr>
          <w:rFonts w:ascii="Arial Unicode" w:hAnsi="Arial Unicode" w:cs="Sylfaen"/>
          <w:strike/>
          <w:sz w:val="20"/>
          <w:szCs w:val="20"/>
          <w:vertAlign w:val="superscript"/>
        </w:rPr>
      </w:pPr>
      <w:r w:rsidRPr="000D005F">
        <w:rPr>
          <w:rFonts w:ascii="Arial Unicode" w:hAnsi="Arial Unicode" w:cs="Sylfaen"/>
          <w:strike/>
          <w:sz w:val="20"/>
          <w:szCs w:val="20"/>
          <w:vertAlign w:val="superscript"/>
        </w:rPr>
        <w:t>число, месяц, год</w:t>
      </w:r>
    </w:p>
    <w:p w:rsidR="009215EA" w:rsidRPr="000D005F" w:rsidRDefault="009215EA" w:rsidP="009215EA">
      <w:pPr>
        <w:pStyle w:val="af4"/>
        <w:shd w:val="clear" w:color="auto" w:fill="FFFFFF"/>
        <w:spacing w:before="0" w:beforeAutospacing="0" w:after="0" w:afterAutospacing="0"/>
        <w:ind w:firstLine="375"/>
        <w:jc w:val="both"/>
        <w:rPr>
          <w:rFonts w:ascii="Arial Unicode" w:eastAsiaTheme="minorHAnsi" w:hAnsi="Arial Unicode" w:cstheme="minorBidi"/>
          <w:strike/>
          <w:color w:val="FF0000"/>
          <w:sz w:val="20"/>
          <w:szCs w:val="20"/>
          <w:lang w:val="hy-AM"/>
        </w:rPr>
      </w:pPr>
    </w:p>
    <w:p w:rsidR="001005B0" w:rsidRPr="000D005F" w:rsidRDefault="001005B0" w:rsidP="00B46D58">
      <w:pPr>
        <w:widowControl w:val="0"/>
        <w:spacing w:after="160"/>
        <w:ind w:left="567" w:right="565"/>
        <w:jc w:val="center"/>
        <w:rPr>
          <w:rFonts w:ascii="Arial Unicode" w:hAnsi="Arial Unicode"/>
          <w:b/>
          <w:strike/>
          <w:color w:val="FF0000"/>
          <w:sz w:val="20"/>
          <w:szCs w:val="20"/>
          <w:lang w:val="hy-AM"/>
        </w:rPr>
      </w:pPr>
    </w:p>
    <w:p w:rsidR="001005B0" w:rsidRPr="000D005F" w:rsidRDefault="001005B0" w:rsidP="00B46D58">
      <w:pPr>
        <w:widowControl w:val="0"/>
        <w:spacing w:after="160"/>
        <w:ind w:left="567" w:right="565"/>
        <w:jc w:val="center"/>
        <w:rPr>
          <w:rFonts w:ascii="Arial Unicode" w:hAnsi="Arial Unicode"/>
          <w:b/>
          <w:strike/>
          <w:sz w:val="20"/>
          <w:szCs w:val="20"/>
        </w:rPr>
      </w:pPr>
    </w:p>
    <w:p w:rsidR="009215EA" w:rsidRPr="000D005F" w:rsidRDefault="009215EA">
      <w:pPr>
        <w:rPr>
          <w:rFonts w:ascii="Arial Unicode" w:hAnsi="Arial Unicode"/>
          <w:b/>
          <w:sz w:val="20"/>
          <w:szCs w:val="20"/>
        </w:rPr>
      </w:pPr>
      <w:r w:rsidRPr="000D005F">
        <w:rPr>
          <w:rFonts w:ascii="Arial Unicode" w:hAnsi="Arial Unicode"/>
          <w:b/>
          <w:sz w:val="20"/>
          <w:szCs w:val="20"/>
        </w:rPr>
        <w:br w:type="page"/>
      </w:r>
    </w:p>
    <w:p w:rsidR="00BB28C8" w:rsidRPr="000D005F" w:rsidRDefault="00BB28C8" w:rsidP="00BB28C8">
      <w:pPr>
        <w:pStyle w:val="31"/>
        <w:widowControl w:val="0"/>
        <w:spacing w:after="160"/>
        <w:jc w:val="right"/>
        <w:rPr>
          <w:rFonts w:ascii="Arial Unicode" w:hAnsi="Arial Unicode" w:cs="Sylfaen"/>
          <w:b/>
        </w:rPr>
      </w:pPr>
      <w:r w:rsidRPr="000D005F">
        <w:rPr>
          <w:rFonts w:ascii="Arial Unicode" w:hAnsi="Arial Unicode"/>
          <w:b/>
        </w:rPr>
        <w:lastRenderedPageBreak/>
        <w:t>Приложение №</w:t>
      </w:r>
      <w:r w:rsidR="005B4254" w:rsidRPr="000D005F">
        <w:rPr>
          <w:rFonts w:ascii="Arial Unicode" w:hAnsi="Arial Unicode"/>
          <w:b/>
        </w:rPr>
        <w:t>7</w:t>
      </w:r>
      <w:r w:rsidR="00B304E3" w:rsidRPr="000D005F">
        <w:rPr>
          <w:rStyle w:val="af6"/>
          <w:rFonts w:ascii="Arial Unicode" w:hAnsi="Arial Unicode" w:cs="Sylfaen"/>
          <w:b/>
        </w:rPr>
        <w:footnoteReference w:customMarkFollows="1" w:id="22"/>
        <w:t>26</w:t>
      </w:r>
    </w:p>
    <w:p w:rsidR="00CD6A17" w:rsidRPr="000D005F" w:rsidRDefault="00CD6A17" w:rsidP="00CD6A17">
      <w:pPr>
        <w:pStyle w:val="31"/>
        <w:widowControl w:val="0"/>
        <w:spacing w:after="160"/>
        <w:jc w:val="right"/>
        <w:rPr>
          <w:rFonts w:ascii="Arial Unicode" w:hAnsi="Arial Unicode"/>
        </w:rPr>
      </w:pPr>
      <w:r w:rsidRPr="000D005F">
        <w:rPr>
          <w:rFonts w:ascii="Arial Unicode" w:hAnsi="Arial Unicode"/>
          <w:b/>
        </w:rPr>
        <w:t>к Приглашению на рейтинг конкурс</w:t>
      </w:r>
      <w:r w:rsidRPr="000D005F">
        <w:rPr>
          <w:rFonts w:ascii="Arial Unicode" w:hAnsi="Arial Unicode" w:cs="Sylfaen"/>
          <w:b/>
        </w:rPr>
        <w:br/>
      </w:r>
      <w:r w:rsidRPr="000D005F">
        <w:rPr>
          <w:rFonts w:ascii="Arial Unicode" w:hAnsi="Arial Unicode"/>
          <w:b/>
        </w:rPr>
        <w:t xml:space="preserve">под кодом </w:t>
      </w:r>
      <w:r w:rsidRPr="000D005F">
        <w:rPr>
          <w:rFonts w:ascii="Arial Unicode" w:hAnsi="Arial Unicode"/>
          <w:b/>
          <w:lang w:val="es-ES"/>
        </w:rPr>
        <w:t>«</w:t>
      </w:r>
      <w:r w:rsidR="00B55FCE" w:rsidRPr="00B55FCE">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B55FCE" w:rsidRPr="00B55FCE">
        <w:rPr>
          <w:rFonts w:ascii="Arial Unicode" w:eastAsia="Calibri" w:hAnsi="Arial Unicode"/>
          <w:b/>
          <w:sz w:val="18"/>
          <w:szCs w:val="18"/>
          <w:lang w:val="af-ZA"/>
        </w:rPr>
        <w:t>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Pr="000D005F">
        <w:rPr>
          <w:rFonts w:ascii="Arial Unicode" w:hAnsi="Arial Unicode"/>
          <w:b/>
          <w:lang w:val="es-ES"/>
        </w:rPr>
        <w:t>»</w:t>
      </w:r>
    </w:p>
    <w:p w:rsidR="00BB28C8" w:rsidRPr="000D005F" w:rsidRDefault="00BB28C8" w:rsidP="00BB28C8">
      <w:pPr>
        <w:widowControl w:val="0"/>
        <w:tabs>
          <w:tab w:val="left" w:pos="2268"/>
        </w:tabs>
        <w:spacing w:after="160" w:line="360" w:lineRule="auto"/>
        <w:ind w:firstLine="567"/>
        <w:jc w:val="right"/>
        <w:rPr>
          <w:rFonts w:ascii="Arial Unicode" w:hAnsi="Arial Unicode"/>
          <w:sz w:val="20"/>
          <w:szCs w:val="20"/>
        </w:rPr>
      </w:pPr>
    </w:p>
    <w:p w:rsidR="00BB28C8" w:rsidRPr="001722C9" w:rsidRDefault="00CD6A17" w:rsidP="00BB28C8">
      <w:pPr>
        <w:widowControl w:val="0"/>
        <w:spacing w:after="160" w:line="360" w:lineRule="auto"/>
        <w:ind w:firstLine="567"/>
        <w:jc w:val="center"/>
        <w:rPr>
          <w:rFonts w:ascii="Arial Unicode" w:hAnsi="Arial Unicode"/>
          <w:b/>
          <w:sz w:val="20"/>
          <w:szCs w:val="20"/>
        </w:rPr>
      </w:pPr>
      <w:r w:rsidRPr="001722C9">
        <w:rPr>
          <w:rFonts w:ascii="Arial Unicode" w:hAnsi="Arial Unicode"/>
          <w:b/>
          <w:sz w:val="20"/>
          <w:szCs w:val="20"/>
        </w:rPr>
        <w:t>ГОСУДАРСТВЕННЫЙ ДОГОВОР ЗА</w:t>
      </w:r>
      <w:r w:rsidR="001722C9" w:rsidRPr="001722C9">
        <w:rPr>
          <w:rFonts w:ascii="Arial Unicode" w:hAnsi="Arial Unicode"/>
          <w:b/>
          <w:sz w:val="20"/>
          <w:szCs w:val="20"/>
        </w:rPr>
        <w:t xml:space="preserve">КУПКИ НА ВЫПОЛНЕНИЕ </w:t>
      </w:r>
      <w:r w:rsidRPr="001722C9">
        <w:rPr>
          <w:rFonts w:ascii="Arial Unicode" w:hAnsi="Arial Unicode"/>
          <w:b/>
          <w:sz w:val="20"/>
          <w:szCs w:val="20"/>
        </w:rPr>
        <w:t xml:space="preserve"> РАБОТ </w:t>
      </w:r>
      <w:r w:rsidR="001722C9" w:rsidRPr="001722C9">
        <w:rPr>
          <w:rFonts w:ascii="Arial Unicode" w:hAnsi="Arial Unicode" w:cs="Courier New"/>
          <w:b/>
          <w:color w:val="1F1F1F"/>
          <w:sz w:val="20"/>
          <w:szCs w:val="20"/>
          <w:lang w:bidi="ar-SA"/>
        </w:rPr>
        <w:t xml:space="preserve"> по </w:t>
      </w:r>
      <w:r w:rsidR="001722C9" w:rsidRPr="001722C9">
        <w:rPr>
          <w:rFonts w:ascii="Arial Unicode" w:hAnsi="Arial Unicode" w:cs="Courier New"/>
          <w:b/>
          <w:color w:val="1F1F1F"/>
          <w:sz w:val="22"/>
          <w:szCs w:val="22"/>
          <w:lang w:bidi="ar-SA"/>
        </w:rPr>
        <w:t>ч</w:t>
      </w:r>
      <w:r w:rsidR="001722C9">
        <w:rPr>
          <w:rFonts w:ascii="Arial Unicode" w:hAnsi="Arial Unicode" w:cs="Courier New"/>
          <w:b/>
          <w:color w:val="1F1F1F"/>
          <w:sz w:val="22"/>
          <w:szCs w:val="22"/>
          <w:lang w:bidi="ar-SA"/>
        </w:rPr>
        <w:t>астичн</w:t>
      </w:r>
      <w:r w:rsidR="001722C9" w:rsidRPr="001722C9">
        <w:rPr>
          <w:rFonts w:ascii="Arial Unicode" w:hAnsi="Arial Unicode" w:cs="Courier New"/>
          <w:b/>
          <w:color w:val="1F1F1F"/>
          <w:sz w:val="22"/>
          <w:szCs w:val="22"/>
          <w:lang w:bidi="ar-SA"/>
        </w:rPr>
        <w:t>ой</w:t>
      </w:r>
      <w:r w:rsidR="001722C9">
        <w:rPr>
          <w:rFonts w:ascii="Arial Unicode" w:hAnsi="Arial Unicode" w:cs="Courier New"/>
          <w:b/>
          <w:color w:val="1F1F1F"/>
          <w:sz w:val="22"/>
          <w:szCs w:val="22"/>
          <w:lang w:bidi="ar-SA"/>
        </w:rPr>
        <w:t xml:space="preserve"> реноваци</w:t>
      </w:r>
      <w:r w:rsidR="001722C9" w:rsidRPr="001722C9">
        <w:rPr>
          <w:rFonts w:ascii="Arial Unicode" w:hAnsi="Arial Unicode" w:cs="Courier New"/>
          <w:b/>
          <w:color w:val="1F1F1F"/>
          <w:sz w:val="22"/>
          <w:szCs w:val="22"/>
          <w:lang w:bidi="ar-SA"/>
        </w:rPr>
        <w:t xml:space="preserve">и спортивного зала для нужд </w:t>
      </w:r>
      <w:r w:rsidR="001722C9" w:rsidRPr="001722C9">
        <w:rPr>
          <w:rFonts w:ascii="Sylfaen" w:hAnsi="Sylfaen"/>
          <w:b/>
          <w:sz w:val="22"/>
          <w:szCs w:val="22"/>
        </w:rPr>
        <w:t>«</w:t>
      </w:r>
      <w:r w:rsidR="001722C9" w:rsidRPr="001722C9">
        <w:rPr>
          <w:rFonts w:ascii="Arial Unicode" w:hAnsi="Arial Unicode"/>
          <w:b/>
          <w:sz w:val="22"/>
          <w:szCs w:val="22"/>
        </w:rPr>
        <w:t>Основная  школа Артика  №1</w:t>
      </w:r>
      <w:r w:rsidR="001722C9" w:rsidRPr="001722C9">
        <w:rPr>
          <w:rFonts w:ascii="Sylfaen" w:hAnsi="Sylfaen"/>
          <w:b/>
          <w:sz w:val="22"/>
          <w:szCs w:val="22"/>
        </w:rPr>
        <w:t>»ГНКО</w:t>
      </w:r>
      <w:r w:rsidR="001722C9" w:rsidRPr="001722C9">
        <w:rPr>
          <w:rFonts w:ascii="Arial Unicode" w:hAnsi="Arial Unicode" w:cs="Courier New"/>
          <w:b/>
          <w:color w:val="1F1F1F"/>
          <w:sz w:val="22"/>
          <w:szCs w:val="22"/>
          <w:lang w:bidi="ar-SA"/>
        </w:rPr>
        <w:t>» г. Артик Туманяна 34</w:t>
      </w:r>
      <w:r w:rsidR="001722C9">
        <w:rPr>
          <w:rFonts w:ascii="Arial Unicode" w:hAnsi="Arial Unicode"/>
          <w:b/>
          <w:sz w:val="20"/>
          <w:szCs w:val="20"/>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CD6A17" w:rsidRPr="000D005F" w:rsidTr="003D2146">
        <w:tc>
          <w:tcPr>
            <w:tcW w:w="4503" w:type="dxa"/>
          </w:tcPr>
          <w:p w:rsidR="00CD6A17" w:rsidRPr="000D005F" w:rsidRDefault="00CD6A17" w:rsidP="00F249C5">
            <w:pPr>
              <w:widowControl w:val="0"/>
              <w:tabs>
                <w:tab w:val="left" w:pos="720"/>
                <w:tab w:val="left" w:pos="1440"/>
                <w:tab w:val="left" w:pos="8865"/>
              </w:tabs>
              <w:spacing w:after="160" w:line="360" w:lineRule="auto"/>
              <w:ind w:firstLine="567"/>
              <w:jc w:val="both"/>
              <w:rPr>
                <w:rFonts w:ascii="Arial Unicode" w:hAnsi="Arial Unicode"/>
                <w:sz w:val="20"/>
                <w:szCs w:val="20"/>
              </w:rPr>
            </w:pPr>
          </w:p>
          <w:p w:rsidR="00CD6A17" w:rsidRPr="000D005F" w:rsidRDefault="00CD6A17" w:rsidP="00F249C5">
            <w:pPr>
              <w:widowControl w:val="0"/>
              <w:tabs>
                <w:tab w:val="left" w:pos="720"/>
                <w:tab w:val="left" w:pos="1440"/>
                <w:tab w:val="left" w:pos="8865"/>
              </w:tabs>
              <w:spacing w:after="160" w:line="360" w:lineRule="auto"/>
              <w:ind w:firstLine="567"/>
              <w:jc w:val="both"/>
              <w:rPr>
                <w:rFonts w:ascii="Arial Unicode" w:hAnsi="Arial Unicode"/>
                <w:sz w:val="20"/>
                <w:szCs w:val="20"/>
                <w:lang w:val="en-US"/>
              </w:rPr>
            </w:pPr>
            <w:r w:rsidRPr="000D005F">
              <w:rPr>
                <w:rFonts w:ascii="Arial Unicode" w:hAnsi="Arial Unicode"/>
                <w:sz w:val="20"/>
                <w:szCs w:val="20"/>
              </w:rPr>
              <w:t>г.Артик</w:t>
            </w:r>
          </w:p>
        </w:tc>
        <w:tc>
          <w:tcPr>
            <w:tcW w:w="4784" w:type="dxa"/>
          </w:tcPr>
          <w:p w:rsidR="00CD6A17" w:rsidRPr="000D005F" w:rsidRDefault="00CD6A17" w:rsidP="00F249C5">
            <w:pPr>
              <w:widowControl w:val="0"/>
              <w:tabs>
                <w:tab w:val="left" w:pos="456"/>
                <w:tab w:val="left" w:pos="1451"/>
                <w:tab w:val="left" w:pos="2271"/>
                <w:tab w:val="left" w:pos="8865"/>
              </w:tabs>
              <w:spacing w:after="160" w:line="360" w:lineRule="auto"/>
              <w:ind w:firstLine="33"/>
              <w:jc w:val="right"/>
              <w:rPr>
                <w:rFonts w:ascii="Arial Unicode" w:hAnsi="Arial Unicode"/>
                <w:sz w:val="20"/>
                <w:szCs w:val="20"/>
                <w:lang w:val="en-US"/>
              </w:rPr>
            </w:pPr>
          </w:p>
          <w:p w:rsidR="00CD6A17" w:rsidRPr="000D005F" w:rsidRDefault="00CD6A17" w:rsidP="00F249C5">
            <w:pPr>
              <w:widowControl w:val="0"/>
              <w:tabs>
                <w:tab w:val="left" w:pos="456"/>
                <w:tab w:val="left" w:pos="1451"/>
                <w:tab w:val="left" w:pos="2271"/>
                <w:tab w:val="left" w:pos="8865"/>
              </w:tabs>
              <w:spacing w:after="160" w:line="360" w:lineRule="auto"/>
              <w:ind w:firstLine="33"/>
              <w:jc w:val="right"/>
              <w:rPr>
                <w:rFonts w:ascii="Arial Unicode" w:hAnsi="Arial Unicode" w:cs="Sylfaen"/>
                <w:sz w:val="20"/>
                <w:szCs w:val="20"/>
                <w:lang w:val="en-US"/>
              </w:rPr>
            </w:pPr>
            <w:r w:rsidRPr="000D005F">
              <w:rPr>
                <w:rFonts w:ascii="Arial Unicode" w:hAnsi="Arial Unicode"/>
                <w:sz w:val="20"/>
                <w:szCs w:val="20"/>
              </w:rPr>
              <w:t>"</w:t>
            </w:r>
            <w:r w:rsidRPr="000D005F">
              <w:rPr>
                <w:rFonts w:ascii="Arial Unicode" w:hAnsi="Arial Unicode"/>
                <w:sz w:val="20"/>
                <w:szCs w:val="20"/>
                <w:lang w:val="en-US"/>
              </w:rPr>
              <w:tab/>
            </w:r>
            <w:r w:rsidRPr="000D005F">
              <w:rPr>
                <w:rFonts w:ascii="Arial Unicode" w:hAnsi="Arial Unicode"/>
                <w:sz w:val="20"/>
                <w:szCs w:val="20"/>
              </w:rPr>
              <w:t>"</w:t>
            </w:r>
            <w:r w:rsidRPr="000D005F">
              <w:rPr>
                <w:rFonts w:ascii="Arial Unicode" w:hAnsi="Arial Unicode"/>
                <w:sz w:val="20"/>
                <w:szCs w:val="20"/>
                <w:lang w:val="en-US"/>
              </w:rPr>
              <w:tab/>
            </w:r>
            <w:r w:rsidRPr="000D005F">
              <w:rPr>
                <w:rFonts w:ascii="Arial Unicode" w:hAnsi="Arial Unicode"/>
                <w:sz w:val="20"/>
                <w:szCs w:val="20"/>
              </w:rPr>
              <w:t>20</w:t>
            </w:r>
            <w:r w:rsidRPr="000D005F">
              <w:rPr>
                <w:rFonts w:ascii="Arial Unicode" w:hAnsi="Arial Unicode"/>
                <w:sz w:val="20"/>
                <w:szCs w:val="20"/>
                <w:lang w:val="en-US"/>
              </w:rPr>
              <w:t>25</w:t>
            </w:r>
            <w:r w:rsidRPr="000D005F">
              <w:rPr>
                <w:rFonts w:ascii="Arial Unicode" w:hAnsi="Arial Unicode"/>
                <w:sz w:val="20"/>
                <w:szCs w:val="20"/>
              </w:rPr>
              <w:t>г.</w:t>
            </w:r>
          </w:p>
        </w:tc>
      </w:tr>
    </w:tbl>
    <w:p w:rsidR="00BB28C8" w:rsidRPr="000D005F" w:rsidRDefault="00BB28C8" w:rsidP="00BB28C8">
      <w:pPr>
        <w:widowControl w:val="0"/>
        <w:spacing w:after="160" w:line="360" w:lineRule="auto"/>
        <w:ind w:firstLine="567"/>
        <w:jc w:val="both"/>
        <w:rPr>
          <w:rFonts w:ascii="Arial Unicode" w:hAnsi="Arial Unicode"/>
          <w:sz w:val="20"/>
          <w:szCs w:val="20"/>
        </w:rPr>
      </w:pPr>
    </w:p>
    <w:p w:rsidR="00CD6A17" w:rsidRPr="000D005F" w:rsidRDefault="00CD6A17" w:rsidP="00CD6A17">
      <w:pPr>
        <w:widowControl w:val="0"/>
        <w:spacing w:after="160" w:line="360" w:lineRule="auto"/>
        <w:jc w:val="both"/>
        <w:rPr>
          <w:rFonts w:ascii="Arial Unicode" w:hAnsi="Arial Unicode" w:cs="Sylfaen"/>
          <w:sz w:val="20"/>
          <w:szCs w:val="20"/>
        </w:rPr>
      </w:pPr>
      <w:r w:rsidRPr="000F639D">
        <w:rPr>
          <w:rStyle w:val="y2iqfc"/>
          <w:rFonts w:ascii="Arial Unicode" w:hAnsi="Arial Unicode"/>
          <w:color w:val="202124"/>
          <w:sz w:val="20"/>
          <w:szCs w:val="20"/>
        </w:rPr>
        <w:t>«</w:t>
      </w:r>
      <w:r w:rsidR="000F639D" w:rsidRPr="000F639D">
        <w:rPr>
          <w:rFonts w:ascii="Arial Unicode" w:hAnsi="Arial Unicode"/>
          <w:sz w:val="20"/>
          <w:szCs w:val="20"/>
        </w:rPr>
        <w:t>Основная школа Артика  №1  » Ширакского область РА</w:t>
      </w:r>
      <w:r w:rsidRPr="000D005F">
        <w:rPr>
          <w:rStyle w:val="y2iqfc"/>
          <w:rFonts w:ascii="Arial Unicode" w:hAnsi="Arial Unicode"/>
          <w:color w:val="202124"/>
          <w:sz w:val="20"/>
          <w:szCs w:val="20"/>
        </w:rPr>
        <w:t>», идентифицируе</w:t>
      </w:r>
      <w:r w:rsidR="000F639D">
        <w:rPr>
          <w:rStyle w:val="y2iqfc"/>
          <w:rFonts w:ascii="Arial Unicode" w:hAnsi="Arial Unicode"/>
          <w:color w:val="202124"/>
          <w:sz w:val="20"/>
          <w:szCs w:val="20"/>
        </w:rPr>
        <w:t xml:space="preserve">т </w:t>
      </w:r>
      <w:r w:rsidR="000F639D" w:rsidRPr="000F639D">
        <w:rPr>
          <w:rStyle w:val="y2iqfc"/>
          <w:rFonts w:ascii="Arial Unicode" w:hAnsi="Arial Unicode"/>
          <w:color w:val="202124"/>
          <w:sz w:val="20"/>
          <w:szCs w:val="20"/>
        </w:rPr>
        <w:t>директором Вардуи Саакян</w:t>
      </w:r>
      <w:r w:rsidRPr="000D005F">
        <w:rPr>
          <w:rStyle w:val="y2iqfc"/>
          <w:rFonts w:ascii="Arial Unicode" w:hAnsi="Arial Unicode"/>
          <w:color w:val="202124"/>
          <w:sz w:val="20"/>
          <w:szCs w:val="20"/>
        </w:rPr>
        <w:t>, которая действует на основании устава муниципалитета.</w:t>
      </w:r>
      <w:r w:rsidRPr="000D005F">
        <w:rPr>
          <w:rFonts w:ascii="Arial Unicode" w:hAnsi="Arial Unicode"/>
          <w:sz w:val="20"/>
          <w:szCs w:val="20"/>
        </w:rPr>
        <w:t xml:space="preserve">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D6A17" w:rsidRPr="000D005F" w:rsidRDefault="00CD6A17" w:rsidP="00CD6A17">
      <w:pPr>
        <w:pStyle w:val="HTML"/>
        <w:shd w:val="clear" w:color="auto" w:fill="F8F9FA"/>
        <w:spacing w:line="540" w:lineRule="atLeast"/>
        <w:jc w:val="center"/>
        <w:rPr>
          <w:rFonts w:ascii="Arial Unicode" w:hAnsi="Arial Unicode"/>
          <w:color w:val="202124"/>
          <w:lang w:val="ru-RU"/>
        </w:rPr>
      </w:pPr>
    </w:p>
    <w:p w:rsidR="00BB28C8" w:rsidRPr="000D005F" w:rsidRDefault="00BB28C8" w:rsidP="00BB28C8">
      <w:pPr>
        <w:widowControl w:val="0"/>
        <w:spacing w:after="160" w:line="360" w:lineRule="auto"/>
        <w:jc w:val="center"/>
        <w:rPr>
          <w:rFonts w:ascii="Arial Unicode" w:hAnsi="Arial Unicode"/>
          <w:b/>
          <w:sz w:val="20"/>
          <w:szCs w:val="20"/>
        </w:rPr>
      </w:pPr>
      <w:r w:rsidRPr="000D005F">
        <w:rPr>
          <w:rFonts w:ascii="Arial Unicode" w:hAnsi="Arial Unicode"/>
          <w:b/>
          <w:sz w:val="20"/>
          <w:szCs w:val="20"/>
        </w:rPr>
        <w:t>1. ПРЕДМЕТ ДОГОВОРА</w:t>
      </w:r>
    </w:p>
    <w:p w:rsidR="00BB28C8" w:rsidRPr="000D005F" w:rsidRDefault="00BB28C8" w:rsidP="00CD6A17">
      <w:pPr>
        <w:pStyle w:val="HTML"/>
        <w:shd w:val="clear" w:color="auto" w:fill="F8F9FA"/>
        <w:spacing w:line="540" w:lineRule="atLeast"/>
        <w:jc w:val="both"/>
        <w:rPr>
          <w:rFonts w:ascii="Arial Unicode" w:hAnsi="Arial Unicode"/>
          <w:vertAlign w:val="superscript"/>
          <w:lang w:val="ru-RU"/>
        </w:rPr>
      </w:pPr>
      <w:r w:rsidRPr="000D005F">
        <w:rPr>
          <w:rFonts w:ascii="Arial Unicode" w:hAnsi="Arial Unicode"/>
          <w:lang w:val="ru-RU"/>
        </w:rPr>
        <w:t>1.1.</w:t>
      </w:r>
      <w:r w:rsidRPr="000D005F">
        <w:rPr>
          <w:rFonts w:ascii="Arial Unicode" w:hAnsi="Arial Unicode"/>
          <w:lang w:val="ru-RU"/>
        </w:rPr>
        <w:tab/>
      </w:r>
      <w:r w:rsidRPr="000D005F">
        <w:rPr>
          <w:rFonts w:ascii="Arial Unicode" w:hAnsi="Arial Unicode" w:cs="Times New Roman"/>
          <w:lang w:val="ru-RU" w:eastAsia="ru-RU" w:bidi="ru-RU"/>
        </w:rPr>
        <w:t xml:space="preserve">Подрядчик обязуется в установленном настоящим Договором порядке, предусмотренных объемах, форме и сроках выполнять </w:t>
      </w:r>
      <w:r w:rsidR="00877389" w:rsidRPr="000D005F">
        <w:rPr>
          <w:rFonts w:ascii="Arial Unicode" w:hAnsi="Arial Unicode" w:cs="Times New Roman"/>
          <w:lang w:val="ru-RU" w:eastAsia="ru-RU" w:bidi="ru-RU"/>
        </w:rPr>
        <w:t>установленные Приложением N 1 к настоящему Договору (далее-договор)</w:t>
      </w:r>
      <w:r w:rsidR="006D22AE" w:rsidRPr="000D005F">
        <w:rPr>
          <w:rFonts w:ascii="Arial Unicode" w:hAnsi="Arial Unicode" w:cs="Times New Roman"/>
          <w:lang w:val="ru-RU" w:eastAsia="ru-RU" w:bidi="ru-RU"/>
        </w:rPr>
        <w:t>проектнойдокументацией</w:t>
      </w:r>
      <w:r w:rsidR="00877389" w:rsidRPr="000D005F">
        <w:rPr>
          <w:rFonts w:ascii="Arial Unicode" w:hAnsi="Arial Unicode" w:cs="Times New Roman"/>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E27F29" w:rsidRPr="00E27F29">
        <w:rPr>
          <w:rFonts w:ascii="Arial Unicode" w:hAnsi="Arial Unicode" w:cs="Times New Roman"/>
          <w:lang w:val="ru-RU" w:eastAsia="ru-RU" w:bidi="ru-RU"/>
        </w:rPr>
        <w:t xml:space="preserve"> </w:t>
      </w:r>
      <w:r w:rsidR="00E27F29">
        <w:rPr>
          <w:rFonts w:ascii="Arial Unicode" w:hAnsi="Arial Unicode"/>
          <w:b/>
          <w:color w:val="1F1F1F"/>
          <w:lang w:val="ru-RU"/>
        </w:rPr>
        <w:t xml:space="preserve"> </w:t>
      </w:r>
      <w:r w:rsidR="00E27F29" w:rsidRPr="00E27F29">
        <w:rPr>
          <w:rFonts w:ascii="Arial Unicode" w:hAnsi="Arial Unicode"/>
          <w:b/>
          <w:color w:val="1F1F1F"/>
          <w:lang w:val="ru-RU"/>
        </w:rPr>
        <w:t>для нужд «</w:t>
      </w:r>
      <w:r w:rsidR="00E27F29" w:rsidRPr="00E27F29">
        <w:rPr>
          <w:rFonts w:ascii="Sylfaen" w:hAnsi="Sylfaen"/>
          <w:b/>
          <w:lang w:val="ru-RU"/>
        </w:rPr>
        <w:t xml:space="preserve"> ШИРАКСКОЙ ОБЛАСТИ РА «</w:t>
      </w:r>
      <w:r w:rsidR="00E27F29" w:rsidRPr="00E27F29">
        <w:rPr>
          <w:rFonts w:ascii="Arial Unicode" w:hAnsi="Arial Unicode"/>
          <w:b/>
          <w:lang w:val="ru-RU"/>
        </w:rPr>
        <w:t>Основная школа Артика  №1</w:t>
      </w:r>
      <w:r w:rsidR="00E27F29" w:rsidRPr="00E27F29">
        <w:rPr>
          <w:rFonts w:ascii="Sylfaen" w:hAnsi="Sylfaen"/>
          <w:b/>
          <w:lang w:val="ru-RU"/>
        </w:rPr>
        <w:t>»ГНКО</w:t>
      </w:r>
      <w:r w:rsidR="00E27F29" w:rsidRPr="00E27F29">
        <w:rPr>
          <w:rFonts w:ascii="Arial Unicode" w:hAnsi="Arial Unicode"/>
          <w:b/>
          <w:color w:val="1F1F1F"/>
          <w:sz w:val="22"/>
          <w:szCs w:val="22"/>
          <w:lang w:val="ru-RU"/>
        </w:rPr>
        <w:t xml:space="preserve">»: </w:t>
      </w:r>
      <w:r w:rsidR="00E27F29" w:rsidRPr="00E27F29">
        <w:rPr>
          <w:rFonts w:ascii="Arial Unicode" w:hAnsi="Arial Unicode"/>
          <w:b/>
          <w:sz w:val="22"/>
          <w:szCs w:val="22"/>
          <w:lang w:val="ru-RU"/>
        </w:rPr>
        <w:t>частичная реновация спортивного зала</w:t>
      </w:r>
      <w:r w:rsidR="00E27F29" w:rsidRPr="000D005F">
        <w:rPr>
          <w:rFonts w:ascii="Arial Unicode" w:hAnsi="Arial Unicode"/>
          <w:b/>
          <w:highlight w:val="yellow"/>
          <w:lang w:val="ru-RU"/>
        </w:rPr>
        <w:t xml:space="preserve"> </w:t>
      </w:r>
    </w:p>
    <w:p w:rsidR="00CD6A17" w:rsidRPr="000D005F" w:rsidRDefault="00BB28C8" w:rsidP="00CD6A17">
      <w:pPr>
        <w:widowControl w:val="0"/>
        <w:spacing w:after="160" w:line="360" w:lineRule="auto"/>
        <w:jc w:val="both"/>
        <w:rPr>
          <w:rFonts w:ascii="Arial Unicode" w:hAnsi="Arial Unicode"/>
          <w:sz w:val="20"/>
          <w:szCs w:val="20"/>
        </w:rPr>
      </w:pPr>
      <w:r w:rsidRPr="000D005F">
        <w:rPr>
          <w:rFonts w:ascii="Arial Unicode" w:hAnsi="Arial Unicode"/>
          <w:sz w:val="20"/>
          <w:szCs w:val="20"/>
        </w:rPr>
        <w:t>работы (далее — работа), а Заказчик обязуется принимать выполненную работу и платить за нее.</w:t>
      </w:r>
      <w:r w:rsidR="00B22A2F" w:rsidRPr="000D005F">
        <w:rPr>
          <w:rFonts w:ascii="Arial Unicode" w:hAnsi="Arial Unicode"/>
          <w:sz w:val="20"/>
          <w:szCs w:val="20"/>
        </w:rPr>
        <w:t>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w:t>
      </w:r>
      <w:r w:rsidR="00CD6A17" w:rsidRPr="000D005F">
        <w:rPr>
          <w:rFonts w:ascii="Arial Unicode" w:hAnsi="Arial Unicode" w:cs="Sylfaen"/>
          <w:b/>
          <w:i/>
          <w:sz w:val="20"/>
          <w:szCs w:val="20"/>
          <w:lang w:val="hy-AM"/>
        </w:rPr>
        <w:t>«</w:t>
      </w:r>
      <w:r w:rsidR="004B1D72">
        <w:rPr>
          <w:rFonts w:ascii="Arial Unicode" w:eastAsia="Calibri" w:hAnsi="Arial Unicode"/>
          <w:b/>
          <w:sz w:val="18"/>
          <w:szCs w:val="18"/>
          <w:lang w:val="af-ZA"/>
        </w:rPr>
        <w:t>ՇՄԱՀ</w:t>
      </w:r>
      <w:r w:rsidR="00B55FCE" w:rsidRPr="00B55FCE">
        <w:rPr>
          <w:rFonts w:ascii="Arial Unicode" w:eastAsia="Calibri" w:hAnsi="Arial Unicode"/>
          <w:b/>
          <w:sz w:val="18"/>
          <w:szCs w:val="18"/>
          <w:lang w:val="af-ZA"/>
        </w:rPr>
        <w:t>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00CD6A17" w:rsidRPr="000D005F">
        <w:rPr>
          <w:rFonts w:ascii="Arial Unicode" w:hAnsi="Arial Unicode" w:cs="Sylfaen"/>
          <w:b/>
          <w:i/>
          <w:sz w:val="20"/>
          <w:szCs w:val="20"/>
          <w:lang w:val="hy-AM"/>
        </w:rPr>
        <w:t>»</w:t>
      </w:r>
    </w:p>
    <w:p w:rsidR="00BB28C8" w:rsidRPr="000D005F" w:rsidRDefault="00BB28C8" w:rsidP="00CD6A17">
      <w:pPr>
        <w:widowControl w:val="0"/>
        <w:spacing w:after="160" w:line="360" w:lineRule="auto"/>
        <w:jc w:val="both"/>
        <w:rPr>
          <w:rFonts w:ascii="Arial Unicode" w:hAnsi="Arial Unicode"/>
          <w:sz w:val="20"/>
          <w:szCs w:val="20"/>
        </w:rPr>
      </w:pPr>
      <w:r w:rsidRPr="000D005F">
        <w:rPr>
          <w:rFonts w:ascii="Arial Unicode" w:hAnsi="Arial Unicode"/>
          <w:sz w:val="20"/>
          <w:szCs w:val="20"/>
        </w:rPr>
        <w:lastRenderedPageBreak/>
        <w:t>1.2.</w:t>
      </w:r>
      <w:r w:rsidRPr="000D005F">
        <w:rPr>
          <w:rFonts w:ascii="Arial Unicode" w:hAnsi="Arial Unicode"/>
          <w:sz w:val="20"/>
          <w:szCs w:val="20"/>
        </w:rPr>
        <w:tab/>
        <w:t>Предусмотренные договором работы выполняются</w:t>
      </w:r>
      <w:r w:rsidR="00C53219" w:rsidRPr="000D005F">
        <w:rPr>
          <w:rFonts w:ascii="Arial Unicode" w:hAnsi="Arial Unicode"/>
          <w:sz w:val="20"/>
          <w:szCs w:val="20"/>
        </w:rPr>
        <w:t xml:space="preserve"> Подрядчиком </w:t>
      </w:r>
      <w:r w:rsidRPr="000D005F">
        <w:rPr>
          <w:rFonts w:ascii="Arial Unicode" w:hAnsi="Arial Unicode"/>
          <w:sz w:val="20"/>
          <w:szCs w:val="20"/>
        </w:rPr>
        <w:t xml:space="preserve"> в соответствии с </w:t>
      </w:r>
      <w:r w:rsidR="00C53219" w:rsidRPr="000D005F">
        <w:rPr>
          <w:rFonts w:ascii="Arial Unicode" w:hAnsi="Arial Unicode"/>
          <w:sz w:val="20"/>
          <w:szCs w:val="20"/>
        </w:rPr>
        <w:t>градостроительной нормативно-технической и утвержденной</w:t>
      </w:r>
      <w:r w:rsidR="00E55C63" w:rsidRPr="000D005F">
        <w:rPr>
          <w:rFonts w:ascii="Arial Unicode" w:hAnsi="Arial Unicode"/>
          <w:sz w:val="20"/>
          <w:szCs w:val="20"/>
        </w:rPr>
        <w:t xml:space="preserve"> проектно-сметной документацией</w:t>
      </w:r>
      <w:r w:rsidRPr="000D005F">
        <w:rPr>
          <w:rFonts w:ascii="Arial Unicode" w:hAnsi="Arial Unicode"/>
          <w:sz w:val="20"/>
          <w:szCs w:val="20"/>
        </w:rPr>
        <w:t xml:space="preserve">, а также в соответствии с составляющей неотъемлемую часть </w:t>
      </w:r>
      <w:r w:rsidR="00C53219" w:rsidRPr="000D005F">
        <w:rPr>
          <w:rFonts w:ascii="Arial Unicode" w:hAnsi="Arial Unicode"/>
          <w:sz w:val="20"/>
          <w:szCs w:val="20"/>
        </w:rPr>
        <w:t xml:space="preserve">настоящего </w:t>
      </w:r>
      <w:r w:rsidRPr="000D005F">
        <w:rPr>
          <w:rFonts w:ascii="Arial Unicode" w:hAnsi="Arial Unicode"/>
          <w:sz w:val="20"/>
          <w:szCs w:val="20"/>
        </w:rPr>
        <w:t xml:space="preserve">договора </w:t>
      </w:r>
      <w:r w:rsidR="00104071" w:rsidRPr="000D005F">
        <w:rPr>
          <w:rFonts w:ascii="Arial Unicode" w:hAnsi="Arial Unicode"/>
          <w:sz w:val="20"/>
          <w:szCs w:val="20"/>
        </w:rPr>
        <w:t>объемной ведомостью-сметой</w:t>
      </w:r>
      <w:r w:rsidRPr="000D005F">
        <w:rPr>
          <w:rFonts w:ascii="Arial Unicode" w:hAnsi="Arial Unicode"/>
          <w:sz w:val="20"/>
          <w:szCs w:val="20"/>
        </w:rPr>
        <w:t>.</w:t>
      </w:r>
    </w:p>
    <w:p w:rsidR="00BB28C8" w:rsidRPr="000D005F" w:rsidRDefault="00BB28C8" w:rsidP="00BB28C8">
      <w:pPr>
        <w:widowControl w:val="0"/>
        <w:tabs>
          <w:tab w:val="left" w:pos="1134"/>
        </w:tabs>
        <w:spacing w:after="160" w:line="360" w:lineRule="auto"/>
        <w:ind w:firstLine="567"/>
        <w:jc w:val="both"/>
        <w:rPr>
          <w:rFonts w:ascii="Arial Unicode" w:hAnsi="Arial Unicode"/>
          <w:spacing w:val="6"/>
          <w:sz w:val="20"/>
          <w:szCs w:val="20"/>
        </w:rPr>
      </w:pPr>
      <w:r w:rsidRPr="000D005F">
        <w:rPr>
          <w:rFonts w:ascii="Arial Unicode" w:hAnsi="Arial Unicode"/>
          <w:sz w:val="20"/>
          <w:szCs w:val="20"/>
        </w:rPr>
        <w:t>1.3.</w:t>
      </w:r>
      <w:r w:rsidRPr="000D005F">
        <w:rPr>
          <w:rFonts w:ascii="Arial Unicode" w:hAnsi="Arial Unicode"/>
          <w:spacing w:val="6"/>
          <w:sz w:val="20"/>
          <w:szCs w:val="20"/>
        </w:rPr>
        <w:tab/>
        <w:t>Предусмотренные договором работы начинаются после вступления</w:t>
      </w:r>
      <w:r w:rsidRPr="000D005F">
        <w:rPr>
          <w:rFonts w:ascii="Arial" w:hAnsi="Arial" w:cs="Arial"/>
          <w:spacing w:val="6"/>
          <w:sz w:val="20"/>
          <w:szCs w:val="20"/>
          <w:lang w:val="en-US"/>
        </w:rPr>
        <w:t> </w:t>
      </w:r>
      <w:r w:rsidRPr="000D005F">
        <w:rPr>
          <w:rFonts w:ascii="Arial Unicode" w:hAnsi="Arial Unicode"/>
          <w:spacing w:val="6"/>
          <w:sz w:val="20"/>
          <w:szCs w:val="20"/>
        </w:rPr>
        <w:t>договора в силу и устанавливается следующий срок выполнения:</w:t>
      </w:r>
    </w:p>
    <w:p w:rsidR="00CD6A17" w:rsidRPr="000D005F" w:rsidRDefault="00CD6A17" w:rsidP="00CD6A17">
      <w:pPr>
        <w:widowControl w:val="0"/>
        <w:tabs>
          <w:tab w:val="left" w:pos="1134"/>
        </w:tabs>
        <w:spacing w:after="160" w:line="360" w:lineRule="auto"/>
        <w:jc w:val="both"/>
        <w:rPr>
          <w:rFonts w:ascii="Arial Unicode" w:hAnsi="Arial Unicode"/>
          <w:sz w:val="20"/>
          <w:szCs w:val="20"/>
        </w:rPr>
      </w:pPr>
      <w:r w:rsidRPr="000D005F">
        <w:rPr>
          <w:rFonts w:ascii="Arial Unicode" w:hAnsi="Arial Unicode"/>
          <w:sz w:val="20"/>
          <w:szCs w:val="20"/>
        </w:rPr>
        <w:t>1-я лот 70/календарный день/, 2-я лот 60/календарный день/ и 3-я лот 60/календарный день/.</w:t>
      </w:r>
    </w:p>
    <w:p w:rsidR="00BB28C8" w:rsidRPr="000D005F" w:rsidRDefault="00BB28C8" w:rsidP="00BB28C8">
      <w:pPr>
        <w:widowControl w:val="0"/>
        <w:tabs>
          <w:tab w:val="left" w:pos="1134"/>
        </w:tabs>
        <w:spacing w:after="160" w:line="360" w:lineRule="auto"/>
        <w:ind w:left="3402"/>
        <w:jc w:val="both"/>
        <w:rPr>
          <w:rFonts w:ascii="Arial Unicode" w:hAnsi="Arial Unicode" w:cs="Times Armenian"/>
          <w:sz w:val="20"/>
          <w:szCs w:val="20"/>
          <w:vertAlign w:val="superscript"/>
        </w:rPr>
      </w:pPr>
      <w:r w:rsidRPr="000D005F">
        <w:rPr>
          <w:rFonts w:ascii="Arial Unicode" w:hAnsi="Arial Unicode"/>
          <w:sz w:val="20"/>
          <w:szCs w:val="20"/>
          <w:vertAlign w:val="superscript"/>
        </w:rPr>
        <w:t>окончательный срок выполнения работ</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 xml:space="preserve">Сроки выполнения предусмотренных договором отдельных видов работ, этапов и объемов </w:t>
      </w:r>
      <w:r w:rsidR="006458AE" w:rsidRPr="000D005F">
        <w:rPr>
          <w:rFonts w:ascii="Arial Unicode" w:hAnsi="Arial Unicode"/>
          <w:sz w:val="20"/>
          <w:szCs w:val="20"/>
        </w:rPr>
        <w:t>установлены календарным графиком, представленным в Приложении 2 к настоящему Договору</w:t>
      </w:r>
      <w:r w:rsidR="00514466" w:rsidRPr="000D005F">
        <w:rPr>
          <w:rFonts w:ascii="Arial Unicode" w:hAnsi="Arial Unicode"/>
          <w:sz w:val="20"/>
          <w:szCs w:val="20"/>
        </w:rPr>
        <w:t>.</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p>
    <w:p w:rsidR="00BB28C8" w:rsidRPr="000D005F" w:rsidRDefault="00BB28C8" w:rsidP="00BB28C8">
      <w:pPr>
        <w:widowControl w:val="0"/>
        <w:tabs>
          <w:tab w:val="left" w:pos="1276"/>
        </w:tabs>
        <w:spacing w:after="160" w:line="360" w:lineRule="auto"/>
        <w:ind w:firstLine="567"/>
        <w:jc w:val="center"/>
        <w:rPr>
          <w:rFonts w:ascii="Arial Unicode" w:hAnsi="Arial Unicode"/>
          <w:b/>
          <w:sz w:val="20"/>
          <w:szCs w:val="20"/>
        </w:rPr>
      </w:pPr>
      <w:r w:rsidRPr="000D005F">
        <w:rPr>
          <w:rFonts w:ascii="Arial Unicode" w:hAnsi="Arial Unicode"/>
          <w:b/>
          <w:sz w:val="20"/>
          <w:szCs w:val="20"/>
        </w:rPr>
        <w:t>2. ВЫПОЛНЕНИЕ РАБОТ СРЕДСТВАМИ ПОДРЯДЧИКА</w:t>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2.1.</w:t>
      </w:r>
      <w:r w:rsidRPr="000D005F">
        <w:rPr>
          <w:rFonts w:ascii="Arial Unicode" w:hAnsi="Arial Unicode"/>
          <w:sz w:val="20"/>
          <w:szCs w:val="20"/>
        </w:rPr>
        <w:tab/>
        <w:t xml:space="preserve">Работа выполняется </w:t>
      </w:r>
      <w:r w:rsidR="006458AE" w:rsidRPr="000D005F">
        <w:rPr>
          <w:rFonts w:ascii="Arial Unicode" w:hAnsi="Arial Unicode"/>
          <w:sz w:val="20"/>
          <w:szCs w:val="20"/>
        </w:rPr>
        <w:t>трудовым и техническим ресурсом, строительными материалами</w:t>
      </w:r>
      <w:r w:rsidRPr="000D005F">
        <w:rPr>
          <w:rFonts w:ascii="Arial Unicode" w:hAnsi="Arial Unicode"/>
          <w:sz w:val="20"/>
          <w:szCs w:val="20"/>
        </w:rPr>
        <w:t xml:space="preserve"> и средствами Подрядчика. </w:t>
      </w:r>
    </w:p>
    <w:p w:rsidR="00BB28C8" w:rsidRPr="000D005F" w:rsidRDefault="00BB28C8" w:rsidP="00BB28C8">
      <w:pPr>
        <w:widowControl w:val="0"/>
        <w:tabs>
          <w:tab w:val="left" w:pos="1134"/>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2.2.</w:t>
      </w:r>
      <w:r w:rsidRPr="000D005F">
        <w:rPr>
          <w:rFonts w:ascii="Arial Unicode" w:hAnsi="Arial Unicode"/>
          <w:sz w:val="20"/>
          <w:szCs w:val="20"/>
        </w:rPr>
        <w:tab/>
        <w:t>Подрядчик несет ответственность за качество предоставленных им материалов и оборудования.</w:t>
      </w:r>
    </w:p>
    <w:p w:rsidR="00BB28C8" w:rsidRPr="000D005F" w:rsidRDefault="00BB28C8" w:rsidP="00BB28C8">
      <w:pPr>
        <w:widowControl w:val="0"/>
        <w:tabs>
          <w:tab w:val="left" w:pos="1276"/>
        </w:tabs>
        <w:spacing w:after="160" w:line="360" w:lineRule="auto"/>
        <w:ind w:firstLine="567"/>
        <w:jc w:val="center"/>
        <w:rPr>
          <w:rFonts w:ascii="Arial Unicode" w:hAnsi="Arial Unicode"/>
          <w:b/>
          <w:i/>
          <w:sz w:val="20"/>
          <w:szCs w:val="20"/>
        </w:rPr>
      </w:pPr>
    </w:p>
    <w:p w:rsidR="00BB28C8" w:rsidRPr="000D005F" w:rsidRDefault="00BB28C8" w:rsidP="00BB28C8">
      <w:pPr>
        <w:widowControl w:val="0"/>
        <w:spacing w:after="160" w:line="360" w:lineRule="auto"/>
        <w:jc w:val="center"/>
        <w:rPr>
          <w:rFonts w:ascii="Arial Unicode" w:hAnsi="Arial Unicode"/>
          <w:b/>
          <w:sz w:val="20"/>
          <w:szCs w:val="20"/>
        </w:rPr>
      </w:pPr>
      <w:r w:rsidRPr="000D005F">
        <w:rPr>
          <w:rFonts w:ascii="Arial Unicode" w:hAnsi="Arial Unicode"/>
          <w:b/>
          <w:sz w:val="20"/>
          <w:szCs w:val="20"/>
        </w:rPr>
        <w:t>3. ПРАВА И ОБЯЗАННОСТИ СТОРОН</w:t>
      </w:r>
    </w:p>
    <w:p w:rsidR="00BB28C8" w:rsidRPr="000D005F" w:rsidRDefault="00BB28C8" w:rsidP="00BB28C8">
      <w:pPr>
        <w:widowControl w:val="0"/>
        <w:tabs>
          <w:tab w:val="left" w:pos="1276"/>
        </w:tabs>
        <w:spacing w:after="160" w:line="360" w:lineRule="auto"/>
        <w:ind w:firstLine="567"/>
        <w:jc w:val="both"/>
        <w:rPr>
          <w:rFonts w:ascii="Arial Unicode" w:hAnsi="Arial Unicode"/>
          <w:b/>
          <w:sz w:val="20"/>
          <w:szCs w:val="20"/>
        </w:rPr>
      </w:pPr>
      <w:r w:rsidRPr="000D005F">
        <w:rPr>
          <w:rFonts w:ascii="Arial Unicode" w:hAnsi="Arial Unicode"/>
          <w:b/>
          <w:sz w:val="20"/>
          <w:szCs w:val="20"/>
        </w:rPr>
        <w:t>3.1.</w:t>
      </w:r>
      <w:r w:rsidRPr="000D005F">
        <w:rPr>
          <w:rFonts w:ascii="Arial Unicode" w:hAnsi="Arial Unicode"/>
          <w:b/>
          <w:sz w:val="20"/>
          <w:szCs w:val="20"/>
        </w:rPr>
        <w:tab/>
        <w:t>Заказчик имеет право:</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3.1.1.</w:t>
      </w:r>
      <w:r w:rsidRPr="000D005F">
        <w:rPr>
          <w:rFonts w:ascii="Arial Unicode" w:hAnsi="Arial Unicode"/>
          <w:sz w:val="20"/>
          <w:szCs w:val="20"/>
        </w:rPr>
        <w:tab/>
        <w:t>В любое время проверять ход и качество выполненной Подрядчиком работы, без вмешательства в его деятельность;</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3.1.2.</w:t>
      </w:r>
      <w:r w:rsidRPr="000D005F">
        <w:rPr>
          <w:rFonts w:ascii="Arial Unicode" w:hAnsi="Arial Unicode"/>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3.1.3.</w:t>
      </w:r>
      <w:r w:rsidRPr="000D005F">
        <w:rPr>
          <w:rFonts w:ascii="Arial Unicode" w:hAnsi="Arial Unicode"/>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w:t>
      </w:r>
      <w:r w:rsidR="00983A27" w:rsidRPr="000D005F">
        <w:rPr>
          <w:rFonts w:ascii="Arial Unicode" w:hAnsi="Arial Unicode"/>
          <w:sz w:val="20"/>
          <w:szCs w:val="20"/>
        </w:rPr>
        <w:t>,</w:t>
      </w:r>
      <w:r w:rsidRPr="000D005F">
        <w:rPr>
          <w:rFonts w:ascii="Arial Unicode" w:hAnsi="Arial Unicode"/>
          <w:sz w:val="20"/>
          <w:szCs w:val="20"/>
        </w:rPr>
        <w:t xml:space="preserve"> предусмотренных пунктом 1.2.</w:t>
      </w:r>
      <w:r w:rsidRPr="000D005F">
        <w:rPr>
          <w:rFonts w:ascii="Arial Unicode" w:hAnsi="Arial Unicode"/>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3.1.4.</w:t>
      </w:r>
      <w:r w:rsidRPr="000D005F">
        <w:rPr>
          <w:rFonts w:ascii="Arial Unicode" w:hAnsi="Arial Unicode"/>
          <w:sz w:val="20"/>
          <w:szCs w:val="20"/>
        </w:rPr>
        <w:tab/>
        <w:t>В одностороннем порядке расторгать договор и требовать возмещения причиненных ему убытков, если:</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а)</w:t>
      </w:r>
      <w:r w:rsidRPr="000D005F">
        <w:rPr>
          <w:rFonts w:ascii="Arial Unicode" w:hAnsi="Arial Unicode"/>
          <w:sz w:val="20"/>
          <w:szCs w:val="20"/>
        </w:rPr>
        <w:tab/>
        <w:t xml:space="preserve">Подрядчик своевременно не приступает к выполнению работы либо выполняет </w:t>
      </w:r>
      <w:r w:rsidRPr="000D005F">
        <w:rPr>
          <w:rFonts w:ascii="Arial Unicode" w:hAnsi="Arial Unicode"/>
          <w:sz w:val="20"/>
          <w:szCs w:val="20"/>
        </w:rPr>
        <w:lastRenderedPageBreak/>
        <w:t xml:space="preserve">работу настолько медленно, что ее завершение в срок становится явно невозможным, </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б)</w:t>
      </w:r>
      <w:r w:rsidRPr="000D005F">
        <w:rPr>
          <w:rFonts w:ascii="Arial Unicode" w:hAnsi="Arial Unicode"/>
          <w:sz w:val="20"/>
          <w:szCs w:val="20"/>
        </w:rPr>
        <w:tab/>
        <w:t>Подрядчик нарушил предусмотренный в пункте 1.3 договора срок (календарный график включительно),</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в)</w:t>
      </w:r>
      <w:r w:rsidRPr="000D005F">
        <w:rPr>
          <w:rFonts w:ascii="Arial Unicode" w:hAnsi="Arial Unicode"/>
          <w:sz w:val="20"/>
          <w:szCs w:val="20"/>
        </w:rPr>
        <w:tab/>
        <w:t xml:space="preserve">выполненная Подрядчиком работа не соответствует требованиям, установленным </w:t>
      </w:r>
      <w:r w:rsidR="00F01A2A" w:rsidRPr="000D005F">
        <w:rPr>
          <w:rFonts w:ascii="Arial Unicode" w:hAnsi="Arial Unicode"/>
          <w:sz w:val="20"/>
          <w:szCs w:val="20"/>
        </w:rPr>
        <w:t>пунктами 1.1 и</w:t>
      </w:r>
      <w:r w:rsidR="00F459C2" w:rsidRPr="000D005F">
        <w:rPr>
          <w:rFonts w:ascii="Arial Unicode" w:hAnsi="Arial Unicode"/>
          <w:sz w:val="20"/>
          <w:szCs w:val="20"/>
        </w:rPr>
        <w:t>ли</w:t>
      </w:r>
      <w:r w:rsidR="00F01A2A" w:rsidRPr="000D005F">
        <w:rPr>
          <w:rFonts w:ascii="Arial Unicode" w:hAnsi="Arial Unicode"/>
          <w:sz w:val="20"/>
          <w:szCs w:val="20"/>
        </w:rPr>
        <w:t xml:space="preserve"> 1.2 настоящего договора</w:t>
      </w:r>
      <w:r w:rsidRPr="000D005F">
        <w:rPr>
          <w:rFonts w:ascii="Arial Unicode" w:hAnsi="Arial Unicode"/>
          <w:sz w:val="20"/>
          <w:szCs w:val="20"/>
        </w:rPr>
        <w:t>,</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г)</w:t>
      </w:r>
      <w:r w:rsidRPr="000D005F">
        <w:rPr>
          <w:rFonts w:ascii="Arial Unicode" w:hAnsi="Arial Unicode"/>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3.1.5.</w:t>
      </w:r>
      <w:r w:rsidRPr="000D005F">
        <w:rPr>
          <w:rFonts w:ascii="Arial Unicode" w:hAnsi="Arial Unicode"/>
          <w:sz w:val="20"/>
          <w:szCs w:val="20"/>
        </w:rPr>
        <w:tab/>
        <w:t>В течение гарантийного срока предъявлять требования, связанные с недостатками результата работы.</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3.1.6.</w:t>
      </w:r>
      <w:r w:rsidRPr="000D005F">
        <w:rPr>
          <w:rFonts w:ascii="Arial Unicode" w:hAnsi="Arial Unicode"/>
          <w:sz w:val="20"/>
          <w:szCs w:val="20"/>
        </w:rPr>
        <w:tab/>
        <w:t>Уполномочить другое лицо на осуществление технического контроля над выполнением работы;</w:t>
      </w:r>
    </w:p>
    <w:p w:rsidR="00BB28C8" w:rsidRPr="000D005F" w:rsidRDefault="00BB28C8"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3.1.7.</w:t>
      </w:r>
      <w:r w:rsidRPr="000D005F">
        <w:rPr>
          <w:rFonts w:ascii="Arial Unicode" w:hAnsi="Arial Unicode"/>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0D005F" w:rsidRDefault="00BB28C8" w:rsidP="00BB28C8">
      <w:pPr>
        <w:rPr>
          <w:rFonts w:ascii="Arial Unicode" w:hAnsi="Arial Unicode"/>
          <w:b/>
          <w:sz w:val="20"/>
          <w:szCs w:val="20"/>
        </w:rPr>
      </w:pPr>
      <w:r w:rsidRPr="000D005F">
        <w:rPr>
          <w:rFonts w:ascii="Arial Unicode" w:hAnsi="Arial Unicode"/>
          <w:b/>
          <w:sz w:val="20"/>
          <w:szCs w:val="20"/>
        </w:rPr>
        <w:br w:type="page"/>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b/>
          <w:sz w:val="20"/>
          <w:szCs w:val="20"/>
        </w:rPr>
      </w:pPr>
      <w:r w:rsidRPr="000D005F">
        <w:rPr>
          <w:rFonts w:ascii="Arial Unicode" w:hAnsi="Arial Unicode"/>
          <w:b/>
          <w:sz w:val="20"/>
          <w:szCs w:val="20"/>
        </w:rPr>
        <w:lastRenderedPageBreak/>
        <w:t>3.2.</w:t>
      </w:r>
      <w:r w:rsidRPr="000D005F">
        <w:rPr>
          <w:rFonts w:ascii="Arial Unicode" w:hAnsi="Arial Unicode"/>
          <w:b/>
          <w:sz w:val="20"/>
          <w:szCs w:val="20"/>
        </w:rPr>
        <w:tab/>
        <w:t>Заказчик обязан:</w:t>
      </w:r>
    </w:p>
    <w:p w:rsidR="00BB28C8" w:rsidRPr="000D005F" w:rsidRDefault="00BB28C8"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3.2.1.</w:t>
      </w:r>
      <w:r w:rsidRPr="000D005F">
        <w:rPr>
          <w:rFonts w:ascii="Arial Unicode" w:hAnsi="Arial Unicode"/>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3.2.2.</w:t>
      </w:r>
      <w:r w:rsidRPr="000D005F">
        <w:rPr>
          <w:rFonts w:ascii="Arial Unicode" w:hAnsi="Arial Unicode"/>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3.2.3.</w:t>
      </w:r>
      <w:r w:rsidRPr="000D005F">
        <w:rPr>
          <w:rFonts w:ascii="Arial Unicode" w:hAnsi="Arial Unicode"/>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0D005F" w:rsidRDefault="00BB28C8" w:rsidP="00BB28C8">
      <w:pPr>
        <w:widowControl w:val="0"/>
        <w:tabs>
          <w:tab w:val="left" w:pos="1276"/>
        </w:tabs>
        <w:spacing w:after="160" w:line="360" w:lineRule="auto"/>
        <w:ind w:firstLine="567"/>
        <w:jc w:val="both"/>
        <w:rPr>
          <w:ins w:id="21" w:author="Inesa Kocharyan" w:date="2024-02-09T15:45:00Z"/>
          <w:rFonts w:ascii="Arial Unicode" w:hAnsi="Arial Unicode"/>
          <w:sz w:val="20"/>
          <w:szCs w:val="20"/>
        </w:rPr>
      </w:pPr>
      <w:r w:rsidRPr="000D005F">
        <w:rPr>
          <w:rFonts w:ascii="Arial Unicode" w:hAnsi="Arial Unicode"/>
          <w:sz w:val="20"/>
          <w:szCs w:val="20"/>
        </w:rPr>
        <w:t>3.2.4.</w:t>
      </w:r>
      <w:r w:rsidRPr="000D005F">
        <w:rPr>
          <w:rFonts w:ascii="Arial Unicode" w:hAnsi="Arial Unicode"/>
          <w:sz w:val="20"/>
          <w:szCs w:val="20"/>
        </w:rPr>
        <w:tab/>
        <w:t>В случае приемки результата работы в срок, предусмотренный пунктом 1.3.</w:t>
      </w:r>
      <w:r w:rsidRPr="000D005F">
        <w:rPr>
          <w:rFonts w:ascii="Arial Unicode" w:hAnsi="Arial Unicode"/>
          <w:sz w:val="20"/>
          <w:szCs w:val="20"/>
        </w:rPr>
        <w:tab/>
        <w:t xml:space="preserve">Договора, уплачивать Подрядчику суммы, подлежащие уплате последнему. </w:t>
      </w:r>
    </w:p>
    <w:p w:rsidR="00932407" w:rsidRPr="000D005F" w:rsidRDefault="00932407" w:rsidP="00A73E8A">
      <w:pPr>
        <w:pStyle w:val="HTML"/>
        <w:shd w:val="clear" w:color="auto" w:fill="F8F9FA"/>
        <w:spacing w:line="540" w:lineRule="atLeast"/>
        <w:ind w:firstLine="426"/>
        <w:jc w:val="both"/>
        <w:rPr>
          <w:rFonts w:ascii="Arial Unicode" w:hAnsi="Arial Unicode" w:cs="Times Armenian"/>
          <w:lang w:val="ru-RU" w:eastAsia="ru-RU" w:bidi="ru-RU"/>
        </w:rPr>
      </w:pPr>
      <w:r w:rsidRPr="000D005F">
        <w:rPr>
          <w:rFonts w:ascii="Arial Unicode" w:hAnsi="Arial Unicode" w:cs="Times New Roman"/>
          <w:lang w:val="ru-RU" w:eastAsia="ru-RU" w:bidi="ru-RU"/>
        </w:rPr>
        <w:t>3</w:t>
      </w:r>
      <w:r w:rsidRPr="000D005F">
        <w:rPr>
          <w:rFonts w:ascii="Arial Unicode" w:hAnsi="Arial Unicode" w:cs="Times Armenian"/>
          <w:lang w:val="ru-RU" w:eastAsia="ru-RU" w:bidi="ru-RU"/>
        </w:rPr>
        <w:t>.2.5 ПредоставитьПодрядчикуписьменноесогласие, предусмотренноеподпунктом 2 пункта 3.4.3 договора, втечение ....... дн</w:t>
      </w:r>
      <w:r w:rsidR="00992DAD" w:rsidRPr="000D005F">
        <w:rPr>
          <w:rFonts w:ascii="Arial Unicode" w:hAnsi="Arial Unicode" w:cs="Times Armenian"/>
          <w:lang w:val="ru-RU" w:eastAsia="ru-RU" w:bidi="ru-RU"/>
        </w:rPr>
        <w:t>ей</w:t>
      </w:r>
      <w:r w:rsidRPr="000D005F">
        <w:rPr>
          <w:rFonts w:ascii="Arial Unicode" w:hAnsi="Arial Unicode" w:cs="Times Armenian"/>
          <w:lang w:val="ru-RU" w:eastAsia="ru-RU" w:bidi="ru-RU"/>
        </w:rPr>
        <w:t>.</w:t>
      </w:r>
    </w:p>
    <w:p w:rsidR="00932407" w:rsidRPr="000D005F" w:rsidRDefault="00992DAD" w:rsidP="00A73E8A">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r w:rsidR="00A41CBE" w:rsidRPr="000D005F">
        <w:rPr>
          <w:rFonts w:ascii="Arial Unicode" w:hAnsi="Arial Unicode" w:cs="Times Armenian"/>
          <w:sz w:val="20"/>
          <w:szCs w:val="20"/>
        </w:rPr>
        <w:t>.</w:t>
      </w:r>
    </w:p>
    <w:p w:rsidR="00BB28C8" w:rsidRPr="000D005F" w:rsidRDefault="00BB28C8" w:rsidP="00BB28C8">
      <w:pPr>
        <w:widowControl w:val="0"/>
        <w:tabs>
          <w:tab w:val="left" w:pos="1134"/>
        </w:tabs>
        <w:spacing w:after="160" w:line="360" w:lineRule="auto"/>
        <w:ind w:firstLine="567"/>
        <w:jc w:val="both"/>
        <w:rPr>
          <w:rFonts w:ascii="Arial Unicode" w:hAnsi="Arial Unicode"/>
          <w:b/>
          <w:sz w:val="20"/>
          <w:szCs w:val="20"/>
        </w:rPr>
      </w:pPr>
      <w:r w:rsidRPr="000D005F">
        <w:rPr>
          <w:rFonts w:ascii="Arial Unicode" w:hAnsi="Arial Unicode"/>
          <w:b/>
          <w:sz w:val="20"/>
          <w:szCs w:val="20"/>
        </w:rPr>
        <w:t>3.3.</w:t>
      </w:r>
      <w:r w:rsidRPr="000D005F">
        <w:rPr>
          <w:rFonts w:ascii="Arial Unicode" w:hAnsi="Arial Unicode"/>
          <w:b/>
          <w:sz w:val="20"/>
          <w:szCs w:val="20"/>
        </w:rPr>
        <w:tab/>
        <w:t>Подрядчик имеет право:</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3.3.1.</w:t>
      </w:r>
      <w:r w:rsidRPr="000D005F">
        <w:rPr>
          <w:rFonts w:ascii="Arial Unicode" w:hAnsi="Arial Unicode"/>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3.3.2.</w:t>
      </w:r>
      <w:r w:rsidRPr="000D005F">
        <w:rPr>
          <w:rFonts w:ascii="Arial Unicode" w:hAnsi="Arial Unicode"/>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b/>
          <w:sz w:val="20"/>
          <w:szCs w:val="20"/>
        </w:rPr>
      </w:pPr>
      <w:r w:rsidRPr="000D005F">
        <w:rPr>
          <w:rFonts w:ascii="Arial Unicode" w:hAnsi="Arial Unicode"/>
          <w:b/>
          <w:sz w:val="20"/>
          <w:szCs w:val="20"/>
        </w:rPr>
        <w:t>3.4.</w:t>
      </w:r>
      <w:r w:rsidRPr="000D005F">
        <w:rPr>
          <w:rFonts w:ascii="Arial Unicode" w:hAnsi="Arial Unicode"/>
          <w:b/>
          <w:sz w:val="20"/>
          <w:szCs w:val="20"/>
        </w:rPr>
        <w:tab/>
        <w:t>Подрядчик обязан:</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3.4.1.</w:t>
      </w:r>
      <w:r w:rsidRPr="000D005F">
        <w:rPr>
          <w:rFonts w:ascii="Arial Unicode" w:hAnsi="Arial Unicode"/>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0D005F">
        <w:rPr>
          <w:rFonts w:ascii="Arial Unicode" w:hAnsi="Arial Unicode"/>
          <w:sz w:val="20"/>
          <w:szCs w:val="20"/>
        </w:rPr>
        <w:t>тр</w:t>
      </w:r>
      <w:r w:rsidR="001F0EDC" w:rsidRPr="000D005F">
        <w:rPr>
          <w:rFonts w:ascii="Arial Unicode" w:hAnsi="Arial Unicode"/>
          <w:sz w:val="20"/>
          <w:szCs w:val="20"/>
        </w:rPr>
        <w:t>у</w:t>
      </w:r>
      <w:r w:rsidR="0061787C" w:rsidRPr="000D005F">
        <w:rPr>
          <w:rFonts w:ascii="Arial Unicode" w:hAnsi="Arial Unicode"/>
          <w:sz w:val="20"/>
          <w:szCs w:val="20"/>
        </w:rPr>
        <w:t>довым и техническим ресурсом</w:t>
      </w:r>
      <w:r w:rsidRPr="000D005F">
        <w:rPr>
          <w:rFonts w:ascii="Arial Unicode" w:hAnsi="Arial Unicode"/>
          <w:sz w:val="20"/>
          <w:szCs w:val="20"/>
        </w:rPr>
        <w:t xml:space="preserve">, а также </w:t>
      </w:r>
      <w:r w:rsidR="0061787C" w:rsidRPr="000D005F">
        <w:rPr>
          <w:rFonts w:ascii="Arial Unicode" w:hAnsi="Arial Unicode"/>
          <w:sz w:val="20"/>
          <w:szCs w:val="20"/>
        </w:rPr>
        <w:t>строительным</w:t>
      </w:r>
      <w:r w:rsidR="00E53BE6" w:rsidRPr="000D005F">
        <w:rPr>
          <w:rFonts w:ascii="Arial Unicode" w:hAnsi="Arial Unicode"/>
          <w:sz w:val="20"/>
          <w:szCs w:val="20"/>
        </w:rPr>
        <w:t>и</w:t>
      </w:r>
      <w:r w:rsidRPr="000D005F">
        <w:rPr>
          <w:rFonts w:ascii="Arial Unicode" w:hAnsi="Arial Unicode"/>
          <w:sz w:val="20"/>
          <w:szCs w:val="20"/>
        </w:rPr>
        <w:t>материалами</w:t>
      </w:r>
      <w:r w:rsidR="0061787C" w:rsidRPr="000D005F">
        <w:rPr>
          <w:rFonts w:ascii="Arial Unicode" w:hAnsi="Arial Unicode"/>
          <w:sz w:val="20"/>
          <w:szCs w:val="20"/>
        </w:rPr>
        <w:t>, средствами</w:t>
      </w:r>
      <w:r w:rsidRPr="000D005F">
        <w:rPr>
          <w:rFonts w:ascii="Arial Unicode" w:hAnsi="Arial Unicode"/>
          <w:sz w:val="20"/>
          <w:szCs w:val="20"/>
        </w:rPr>
        <w:t xml:space="preserve"> и в надлежащем качестве</w:t>
      </w:r>
      <w:r w:rsidR="0061787C" w:rsidRPr="000D005F">
        <w:rPr>
          <w:rFonts w:ascii="Arial Unicode" w:hAnsi="Arial Unicode"/>
          <w:sz w:val="20"/>
          <w:szCs w:val="20"/>
        </w:rPr>
        <w:t xml:space="preserve"> в соответствии с проектом и </w:t>
      </w:r>
      <w:r w:rsidR="00CA39AF" w:rsidRPr="000D005F">
        <w:rPr>
          <w:rFonts w:ascii="Arial Unicode" w:hAnsi="Arial Unicode"/>
          <w:sz w:val="20"/>
          <w:szCs w:val="20"/>
        </w:rPr>
        <w:t xml:space="preserve">ведомостью </w:t>
      </w:r>
      <w:r w:rsidR="0061787C" w:rsidRPr="000D005F">
        <w:rPr>
          <w:rFonts w:ascii="Arial Unicode" w:hAnsi="Arial Unicode"/>
          <w:sz w:val="20"/>
          <w:szCs w:val="20"/>
        </w:rPr>
        <w:t>объем</w:t>
      </w:r>
      <w:r w:rsidR="00CA39AF" w:rsidRPr="000D005F">
        <w:rPr>
          <w:rFonts w:ascii="Arial Unicode" w:hAnsi="Arial Unicode"/>
          <w:sz w:val="20"/>
          <w:szCs w:val="20"/>
        </w:rPr>
        <w:t>ов.</w:t>
      </w:r>
    </w:p>
    <w:p w:rsidR="00BB28C8" w:rsidRPr="000D005F" w:rsidDel="008272F3" w:rsidRDefault="00BB28C8" w:rsidP="00BB28C8">
      <w:pPr>
        <w:widowControl w:val="0"/>
        <w:tabs>
          <w:tab w:val="left" w:pos="1276"/>
        </w:tabs>
        <w:spacing w:after="160" w:line="360" w:lineRule="auto"/>
        <w:ind w:firstLine="567"/>
        <w:jc w:val="both"/>
        <w:rPr>
          <w:del w:id="22" w:author="Inesa Kocharyan" w:date="2024-02-09T15:52:00Z"/>
          <w:rFonts w:ascii="Arial Unicode" w:hAnsi="Arial Unicode" w:cs="Times Armenian"/>
          <w:sz w:val="20"/>
          <w:szCs w:val="20"/>
        </w:rPr>
      </w:pP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3.4.2.</w:t>
      </w:r>
      <w:r w:rsidRPr="000D005F">
        <w:rPr>
          <w:rFonts w:ascii="Arial Unicode" w:hAnsi="Arial Unicode"/>
          <w:sz w:val="20"/>
          <w:szCs w:val="20"/>
        </w:rPr>
        <w:tab/>
        <w:t>Выполнять указания Заказчика по части работы, если они не противоречат условиям договора.</w:t>
      </w:r>
    </w:p>
    <w:p w:rsidR="008272F3" w:rsidRPr="000D005F" w:rsidRDefault="00BB28C8" w:rsidP="00BB28C8">
      <w:pPr>
        <w:widowControl w:val="0"/>
        <w:tabs>
          <w:tab w:val="left" w:pos="1276"/>
        </w:tabs>
        <w:spacing w:after="160" w:line="360" w:lineRule="auto"/>
        <w:ind w:firstLine="567"/>
        <w:jc w:val="both"/>
        <w:rPr>
          <w:ins w:id="23" w:author="Inesa Kocharyan" w:date="2024-02-09T15:52:00Z"/>
          <w:rFonts w:ascii="Arial Unicode" w:hAnsi="Arial Unicode"/>
          <w:sz w:val="20"/>
          <w:szCs w:val="20"/>
        </w:rPr>
      </w:pPr>
      <w:r w:rsidRPr="000D005F">
        <w:rPr>
          <w:rFonts w:ascii="Arial Unicode" w:hAnsi="Arial Unicode"/>
          <w:sz w:val="20"/>
          <w:szCs w:val="20"/>
        </w:rPr>
        <w:lastRenderedPageBreak/>
        <w:t>3.4.3.</w:t>
      </w:r>
      <w:r w:rsidRPr="000D005F">
        <w:rPr>
          <w:rFonts w:ascii="Arial Unicode" w:hAnsi="Arial Unicode"/>
          <w:sz w:val="20"/>
          <w:szCs w:val="20"/>
        </w:rPr>
        <w:tab/>
        <w:t xml:space="preserve">Обеспечивать </w:t>
      </w:r>
    </w:p>
    <w:p w:rsidR="00E560CB" w:rsidRPr="000D005F" w:rsidDel="008272F3" w:rsidRDefault="008272F3" w:rsidP="00BB28C8">
      <w:pPr>
        <w:widowControl w:val="0"/>
        <w:tabs>
          <w:tab w:val="left" w:pos="1276"/>
        </w:tabs>
        <w:spacing w:after="160" w:line="360" w:lineRule="auto"/>
        <w:ind w:firstLine="567"/>
        <w:jc w:val="both"/>
        <w:rPr>
          <w:del w:id="24" w:author="Vardan" w:date="2022-12-24T23:09:00Z"/>
          <w:rFonts w:ascii="Arial Unicode" w:hAnsi="Arial Unicode"/>
          <w:sz w:val="20"/>
          <w:szCs w:val="20"/>
        </w:rPr>
      </w:pPr>
      <w:r w:rsidRPr="000D005F">
        <w:rPr>
          <w:rFonts w:ascii="Arial Unicode" w:hAnsi="Arial Unicode"/>
          <w:sz w:val="20"/>
          <w:szCs w:val="20"/>
        </w:rPr>
        <w:t xml:space="preserve">1) </w:t>
      </w:r>
      <w:r w:rsidR="00BB28C8" w:rsidRPr="000D005F">
        <w:rPr>
          <w:rFonts w:ascii="Arial Unicode" w:hAnsi="Arial Unicode"/>
          <w:sz w:val="20"/>
          <w:szCs w:val="20"/>
        </w:rPr>
        <w:t xml:space="preserve">выполнение строительно-монтажных работ в соответствии </w:t>
      </w:r>
      <w:r w:rsidR="001D4FB3" w:rsidRPr="000D005F">
        <w:rPr>
          <w:rFonts w:ascii="Arial Unicode" w:hAnsi="Arial Unicode"/>
          <w:sz w:val="20"/>
          <w:szCs w:val="20"/>
        </w:rPr>
        <w:t>градостроительной нормативно-технической документацией и условиями настоящего договора,</w:t>
      </w:r>
      <w:del w:id="25" w:author="Inesa Kocharyan" w:date="2024-02-12T14:12:00Z">
        <w:r w:rsidR="00BB28C8" w:rsidRPr="000D005F" w:rsidDel="003079EF">
          <w:rPr>
            <w:rFonts w:ascii="Arial Unicode" w:hAnsi="Arial Unicode"/>
            <w:sz w:val="20"/>
            <w:szCs w:val="20"/>
          </w:rPr>
          <w:delText>,</w:delText>
        </w:r>
      </w:del>
      <w:r w:rsidR="00BB28C8" w:rsidRPr="000D005F">
        <w:rPr>
          <w:rFonts w:ascii="Arial Unicode" w:hAnsi="Arial Unicode"/>
          <w:sz w:val="20"/>
          <w:szCs w:val="20"/>
        </w:rPr>
        <w:t xml:space="preserve"> провести индивидуальнoe испытание смонтированного им оборудования (</w:t>
      </w:r>
      <w:r w:rsidR="001D4FB3" w:rsidRPr="000D005F">
        <w:rPr>
          <w:rFonts w:ascii="Arial Unicode" w:hAnsi="Arial Unicode"/>
          <w:sz w:val="20"/>
          <w:szCs w:val="20"/>
        </w:rPr>
        <w:t>электроснабжения</w:t>
      </w:r>
      <w:r w:rsidR="00BB28C8" w:rsidRPr="000D005F">
        <w:rPr>
          <w:rFonts w:ascii="Arial Unicode" w:hAnsi="Arial Unicode"/>
          <w:sz w:val="20"/>
          <w:szCs w:val="20"/>
        </w:rPr>
        <w:t>, отоп</w:t>
      </w:r>
      <w:r w:rsidR="00A36F0F" w:rsidRPr="000D005F">
        <w:rPr>
          <w:rFonts w:ascii="Arial Unicode" w:hAnsi="Arial Unicode"/>
          <w:sz w:val="20"/>
          <w:szCs w:val="20"/>
        </w:rPr>
        <w:t>ления</w:t>
      </w:r>
      <w:r w:rsidR="00BB28C8" w:rsidRPr="000D005F">
        <w:rPr>
          <w:rFonts w:ascii="Arial Unicode" w:hAnsi="Arial Unicode"/>
          <w:sz w:val="20"/>
          <w:szCs w:val="20"/>
        </w:rPr>
        <w:t>, водоснабжения, канализаци</w:t>
      </w:r>
      <w:r w:rsidR="00A36F0F" w:rsidRPr="000D005F">
        <w:rPr>
          <w:rFonts w:ascii="Arial Unicode" w:hAnsi="Arial Unicode"/>
          <w:sz w:val="20"/>
          <w:szCs w:val="20"/>
        </w:rPr>
        <w:t>и</w:t>
      </w:r>
      <w:r w:rsidR="00BB28C8" w:rsidRPr="000D005F">
        <w:rPr>
          <w:rFonts w:ascii="Arial Unicode" w:hAnsi="Arial Unicode"/>
          <w:sz w:val="20"/>
          <w:szCs w:val="20"/>
        </w:rPr>
        <w:t>вентиляци</w:t>
      </w:r>
      <w:r w:rsidR="001D4FB3" w:rsidRPr="000D005F">
        <w:rPr>
          <w:rFonts w:ascii="Arial Unicode" w:hAnsi="Arial Unicode"/>
          <w:sz w:val="20"/>
          <w:szCs w:val="20"/>
        </w:rPr>
        <w:t>и</w:t>
      </w:r>
      <w:r w:rsidR="00BB28C8" w:rsidRPr="000D005F">
        <w:rPr>
          <w:rFonts w:ascii="Arial Unicode" w:hAnsi="Arial Unicode"/>
          <w:sz w:val="20"/>
          <w:szCs w:val="20"/>
        </w:rPr>
        <w:t>и прочего), принимать участие в комплексном испытании оборудования</w:t>
      </w:r>
      <w:r w:rsidRPr="000D005F">
        <w:rPr>
          <w:rFonts w:ascii="Arial Unicode" w:hAnsi="Arial Unicode"/>
          <w:sz w:val="20"/>
          <w:szCs w:val="20"/>
        </w:rPr>
        <w:t>,</w:t>
      </w:r>
    </w:p>
    <w:p w:rsidR="00567EBA" w:rsidRPr="000D005F" w:rsidRDefault="00567EBA" w:rsidP="00567EBA">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3.4.4.</w:t>
      </w:r>
      <w:r w:rsidRPr="000D005F">
        <w:rPr>
          <w:rFonts w:ascii="Arial Unicode" w:hAnsi="Arial Unicode"/>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0D005F">
        <w:rPr>
          <w:rFonts w:ascii="Arial Unicode" w:hAnsi="Arial Unicode"/>
          <w:sz w:val="20"/>
          <w:szCs w:val="20"/>
        </w:rPr>
        <w:t xml:space="preserve"> (эксплуатации)</w:t>
      </w:r>
      <w:r w:rsidRPr="000D005F">
        <w:rPr>
          <w:rFonts w:ascii="Arial Unicode" w:hAnsi="Arial Unicode"/>
          <w:sz w:val="20"/>
          <w:szCs w:val="20"/>
        </w:rPr>
        <w:t xml:space="preserve"> результата работы, а также сообщать сведения о возможных последствиях несоблюдения этих требований и правил.</w:t>
      </w:r>
    </w:p>
    <w:p w:rsidR="00BB28C8" w:rsidRPr="000D005F" w:rsidRDefault="00BB28C8"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3.4.5.</w:t>
      </w:r>
      <w:r w:rsidRPr="000D005F">
        <w:rPr>
          <w:rFonts w:ascii="Arial Unicode" w:hAnsi="Arial Unicode"/>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3.4.6.</w:t>
      </w:r>
      <w:r w:rsidRPr="000D005F">
        <w:rPr>
          <w:rFonts w:ascii="Arial Unicode" w:hAnsi="Arial Unicode"/>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3.4.7.</w:t>
      </w:r>
      <w:r w:rsidRPr="000D005F">
        <w:rPr>
          <w:rFonts w:ascii="Arial Unicode" w:hAnsi="Arial Unicode"/>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3.4.8.</w:t>
      </w:r>
      <w:r w:rsidRPr="000D005F">
        <w:rPr>
          <w:rFonts w:ascii="Arial Unicode" w:hAnsi="Arial Unicode"/>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0D005F">
        <w:rPr>
          <w:rFonts w:ascii="Arial Unicode" w:hAnsi="Arial Unicode"/>
          <w:sz w:val="20"/>
          <w:szCs w:val="20"/>
        </w:rPr>
        <w:t xml:space="preserve"> своих средств </w:t>
      </w:r>
      <w:r w:rsidRPr="000D005F">
        <w:rPr>
          <w:rFonts w:ascii="Arial Unicode" w:hAnsi="Arial Unicode"/>
          <w:sz w:val="20"/>
          <w:szCs w:val="20"/>
        </w:rPr>
        <w:t xml:space="preserve">и в установленный Заказчиком разумный срок устранять эти недостатки. </w:t>
      </w:r>
    </w:p>
    <w:p w:rsidR="00BB28C8" w:rsidRPr="000D005F" w:rsidRDefault="00BB28C8"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3.4.9.</w:t>
      </w:r>
      <w:r w:rsidRPr="000D005F">
        <w:rPr>
          <w:rFonts w:ascii="Arial Unicode" w:hAnsi="Arial Unicode"/>
          <w:sz w:val="20"/>
          <w:szCs w:val="20"/>
        </w:rPr>
        <w:tab/>
        <w:t xml:space="preserve">По договору устанавливается гарантийный срок в </w:t>
      </w:r>
      <w:r w:rsidR="00CD6A17" w:rsidRPr="000D005F">
        <w:rPr>
          <w:rFonts w:ascii="Arial Unicode" w:hAnsi="Arial Unicode"/>
          <w:sz w:val="20"/>
          <w:szCs w:val="20"/>
        </w:rPr>
        <w:t>365</w:t>
      </w:r>
      <w:r w:rsidRPr="000D005F">
        <w:rPr>
          <w:rFonts w:ascii="Arial Unicode" w:hAnsi="Arial Unicode"/>
          <w:sz w:val="20"/>
          <w:szCs w:val="20"/>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0D005F">
        <w:rPr>
          <w:rFonts w:ascii="Arial Unicode" w:hAnsi="Arial Unicode"/>
          <w:sz w:val="20"/>
          <w:szCs w:val="20"/>
        </w:rPr>
        <w:t>счет  своих средств</w:t>
      </w:r>
      <w:r w:rsidRPr="000D005F">
        <w:rPr>
          <w:rFonts w:ascii="Arial Unicode" w:hAnsi="Arial Unicode"/>
          <w:sz w:val="20"/>
          <w:szCs w:val="20"/>
        </w:rPr>
        <w:t>и в установленный Заказчиком разумный срок устранять эти недостатки</w:t>
      </w:r>
      <w:r w:rsidR="000320D9" w:rsidRPr="000D005F">
        <w:rPr>
          <w:rStyle w:val="af6"/>
          <w:rFonts w:ascii="Arial Unicode" w:hAnsi="Arial Unicode"/>
          <w:sz w:val="20"/>
          <w:szCs w:val="20"/>
        </w:rPr>
        <w:footnoteReference w:customMarkFollows="1" w:id="23"/>
        <w:t>27</w:t>
      </w:r>
      <w:r w:rsidRPr="000D005F">
        <w:rPr>
          <w:rFonts w:ascii="Arial Unicode" w:hAnsi="Arial Unicode"/>
          <w:sz w:val="20"/>
          <w:szCs w:val="20"/>
        </w:rPr>
        <w:t>.</w:t>
      </w:r>
    </w:p>
    <w:p w:rsidR="00BB28C8" w:rsidRPr="000D005F" w:rsidRDefault="00BB28C8" w:rsidP="00BB28C8">
      <w:pPr>
        <w:widowControl w:val="0"/>
        <w:tabs>
          <w:tab w:val="left" w:pos="1418"/>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3.4.10.</w:t>
      </w:r>
      <w:r w:rsidRPr="000D005F">
        <w:rPr>
          <w:rFonts w:ascii="Arial Unicode" w:hAnsi="Arial Unicode"/>
          <w:sz w:val="20"/>
          <w:szCs w:val="20"/>
        </w:rPr>
        <w:tab/>
      </w:r>
      <w:r w:rsidR="00A73E8A" w:rsidRPr="000D005F">
        <w:rPr>
          <w:rFonts w:ascii="Arial Unicode" w:hAnsi="Arial Unicode"/>
          <w:sz w:val="20"/>
          <w:szCs w:val="20"/>
        </w:rPr>
        <w:t>Т</w:t>
      </w:r>
      <w:r w:rsidRPr="000D005F">
        <w:rPr>
          <w:rFonts w:ascii="Arial Unicode" w:hAnsi="Arial Unicode"/>
          <w:sz w:val="20"/>
          <w:szCs w:val="20"/>
        </w:rPr>
        <w:t>ребования, предъявляемые к</w:t>
      </w:r>
      <w:r w:rsidR="00AF6633" w:rsidRPr="000D005F">
        <w:rPr>
          <w:rFonts w:ascii="Arial Unicode" w:hAnsi="Arial Unicode"/>
          <w:sz w:val="20"/>
          <w:szCs w:val="20"/>
        </w:rPr>
        <w:t xml:space="preserve"> техническим </w:t>
      </w:r>
      <w:r w:rsidR="00BF4EC0" w:rsidRPr="000D005F">
        <w:rPr>
          <w:rFonts w:ascii="Arial Unicode" w:hAnsi="Arial Unicode"/>
          <w:sz w:val="20"/>
          <w:szCs w:val="20"/>
        </w:rPr>
        <w:t>х</w:t>
      </w:r>
      <w:r w:rsidR="00AF6633" w:rsidRPr="000D005F">
        <w:rPr>
          <w:rFonts w:ascii="Arial Unicode" w:hAnsi="Arial Unicode"/>
          <w:sz w:val="20"/>
          <w:szCs w:val="20"/>
        </w:rPr>
        <w:t>арактеристикам и</w:t>
      </w:r>
      <w:r w:rsidRPr="000D005F">
        <w:rPr>
          <w:rFonts w:ascii="Arial Unicode" w:hAnsi="Arial Unicode"/>
          <w:sz w:val="20"/>
          <w:szCs w:val="20"/>
        </w:rPr>
        <w:t xml:space="preserve"> гарантийным </w:t>
      </w:r>
      <w:r w:rsidRPr="000D005F">
        <w:rPr>
          <w:rFonts w:ascii="Arial Unicode" w:hAnsi="Arial Unicode"/>
          <w:sz w:val="20"/>
          <w:szCs w:val="20"/>
        </w:rPr>
        <w:lastRenderedPageBreak/>
        <w:t>срокам объекта подряда, к его отдельным частям (конструкциям и т.д.) и использованным материалам,</w:t>
      </w:r>
      <w:r w:rsidR="00EA6DF8" w:rsidRPr="000D005F">
        <w:rPr>
          <w:rFonts w:ascii="Arial Unicode" w:hAnsi="Arial Unicode"/>
          <w:sz w:val="20"/>
          <w:szCs w:val="20"/>
        </w:rPr>
        <w:t xml:space="preserve"> и (или) к</w:t>
      </w:r>
      <w:r w:rsidR="00165A51" w:rsidRPr="000D005F">
        <w:rPr>
          <w:rFonts w:ascii="Arial Unicode" w:hAnsi="Arial Unicode"/>
          <w:sz w:val="20"/>
          <w:szCs w:val="20"/>
        </w:rPr>
        <w:t xml:space="preserve">приборам </w:t>
      </w:r>
      <w:r w:rsidR="00FA2CF4" w:rsidRPr="000D005F">
        <w:rPr>
          <w:rFonts w:ascii="Arial Unicode" w:hAnsi="Arial Unicode"/>
          <w:sz w:val="20"/>
          <w:szCs w:val="20"/>
        </w:rPr>
        <w:t>и</w:t>
      </w:r>
      <w:r w:rsidR="00165A51" w:rsidRPr="000D005F">
        <w:rPr>
          <w:rFonts w:ascii="Arial Unicode" w:hAnsi="Arial Unicode"/>
          <w:sz w:val="20"/>
          <w:szCs w:val="20"/>
        </w:rPr>
        <w:t xml:space="preserve"> оборудованию</w:t>
      </w:r>
      <w:r w:rsidR="00CD6A17" w:rsidRPr="000D005F">
        <w:rPr>
          <w:rFonts w:ascii="Arial Unicode" w:hAnsi="Arial Unicode"/>
          <w:sz w:val="20"/>
          <w:szCs w:val="20"/>
        </w:rPr>
        <w:t xml:space="preserve"> представлены в приложении № 1.1</w:t>
      </w:r>
      <w:r w:rsidRPr="000D005F">
        <w:rPr>
          <w:rFonts w:ascii="Arial Unicode" w:hAnsi="Arial Unicode"/>
          <w:sz w:val="20"/>
          <w:szCs w:val="20"/>
        </w:rPr>
        <w:t xml:space="preserve"> к договору</w:t>
      </w:r>
      <w:r w:rsidR="00166832" w:rsidRPr="000D005F">
        <w:rPr>
          <w:rStyle w:val="af6"/>
          <w:rFonts w:ascii="Arial Unicode" w:hAnsi="Arial Unicode"/>
          <w:sz w:val="20"/>
          <w:szCs w:val="20"/>
        </w:rPr>
        <w:footnoteReference w:customMarkFollows="1" w:id="24"/>
        <w:t>28</w:t>
      </w:r>
      <w:r w:rsidRPr="000D005F">
        <w:rPr>
          <w:rFonts w:ascii="Arial Unicode" w:hAnsi="Arial Unicode"/>
          <w:sz w:val="20"/>
          <w:szCs w:val="20"/>
        </w:rPr>
        <w:t xml:space="preserve">. </w:t>
      </w:r>
    </w:p>
    <w:p w:rsidR="00BB28C8" w:rsidRPr="000D005F" w:rsidRDefault="00BB28C8" w:rsidP="00BB28C8">
      <w:pPr>
        <w:widowControl w:val="0"/>
        <w:tabs>
          <w:tab w:val="left" w:pos="1418"/>
        </w:tabs>
        <w:spacing w:after="160" w:line="360" w:lineRule="auto"/>
        <w:ind w:firstLine="567"/>
        <w:jc w:val="both"/>
        <w:rPr>
          <w:rFonts w:ascii="Arial Unicode" w:hAnsi="Arial Unicode"/>
          <w:sz w:val="20"/>
          <w:szCs w:val="20"/>
        </w:rPr>
      </w:pPr>
      <w:r w:rsidRPr="000D005F">
        <w:rPr>
          <w:rFonts w:ascii="Arial Unicode" w:hAnsi="Arial Unicode"/>
          <w:sz w:val="20"/>
          <w:szCs w:val="20"/>
        </w:rPr>
        <w:t>3.4.11.</w:t>
      </w:r>
      <w:r w:rsidRPr="000D005F">
        <w:rPr>
          <w:rFonts w:ascii="Arial Unicode" w:hAnsi="Arial Unicode"/>
          <w:sz w:val="20"/>
          <w:szCs w:val="20"/>
        </w:rPr>
        <w:tab/>
        <w:t>В течение срока действия обеспечени</w:t>
      </w:r>
      <w:r w:rsidR="006105DA" w:rsidRPr="000D005F">
        <w:rPr>
          <w:rFonts w:ascii="Arial Unicode" w:hAnsi="Arial Unicode"/>
          <w:sz w:val="20"/>
          <w:szCs w:val="20"/>
        </w:rPr>
        <w:t xml:space="preserve">й квалификации и </w:t>
      </w:r>
      <w:r w:rsidRPr="000D005F">
        <w:rPr>
          <w:rFonts w:ascii="Arial Unicode" w:hAnsi="Arial Unicode"/>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0D005F" w:rsidRDefault="00BB28C8" w:rsidP="00BB28C8">
      <w:pPr>
        <w:widowControl w:val="0"/>
        <w:tabs>
          <w:tab w:val="left" w:pos="1276"/>
        </w:tabs>
        <w:spacing w:after="160" w:line="360" w:lineRule="auto"/>
        <w:jc w:val="center"/>
        <w:rPr>
          <w:rFonts w:ascii="Arial Unicode" w:hAnsi="Arial Unicode"/>
          <w:b/>
          <w:sz w:val="20"/>
          <w:szCs w:val="20"/>
        </w:rPr>
      </w:pPr>
      <w:r w:rsidRPr="000D005F">
        <w:rPr>
          <w:rFonts w:ascii="Arial Unicode" w:hAnsi="Arial Unicode"/>
          <w:b/>
          <w:sz w:val="20"/>
          <w:szCs w:val="20"/>
        </w:rPr>
        <w:t>4. ПОРЯДОК СДАЧИ И ПРИЕМКИ РАБОТЫ</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4.1.</w:t>
      </w:r>
      <w:r w:rsidRPr="000D005F">
        <w:rPr>
          <w:rFonts w:ascii="Arial Unicode" w:hAnsi="Arial Unicode"/>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0C37BD" w:rsidRPr="000D005F" w:rsidRDefault="000C37BD"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sidRPr="000D005F">
        <w:rPr>
          <w:rFonts w:ascii="Arial Unicode" w:hAnsi="Arial Unicode" w:cs="Sylfaen"/>
          <w:sz w:val="20"/>
          <w:szCs w:val="20"/>
        </w:rPr>
        <w:t>огонадзора</w:t>
      </w:r>
      <w:r w:rsidRPr="000D005F">
        <w:rPr>
          <w:rFonts w:ascii="Arial Unicode" w:hAnsi="Arial Unicode" w:cs="Sylfaen"/>
          <w:sz w:val="20"/>
          <w:szCs w:val="20"/>
        </w:rPr>
        <w:t xml:space="preserve"> за выполнением </w:t>
      </w:r>
      <w:r w:rsidR="00212B71" w:rsidRPr="000D005F">
        <w:rPr>
          <w:rFonts w:ascii="Arial Unicode" w:hAnsi="Arial Unicode" w:cs="Sylfaen"/>
          <w:sz w:val="20"/>
          <w:szCs w:val="20"/>
        </w:rPr>
        <w:t xml:space="preserve">данных </w:t>
      </w:r>
      <w:r w:rsidRPr="000D005F">
        <w:rPr>
          <w:rFonts w:ascii="Arial Unicode" w:hAnsi="Arial Unicode" w:cs="Sylfaen"/>
          <w:sz w:val="20"/>
          <w:szCs w:val="20"/>
        </w:rPr>
        <w:t>строительных работ</w:t>
      </w:r>
      <w:r w:rsidR="00180C39" w:rsidRPr="000D005F">
        <w:rPr>
          <w:rFonts w:ascii="Arial Unicode" w:hAnsi="Arial Unicode" w:cs="Sylfaen"/>
          <w:sz w:val="20"/>
          <w:szCs w:val="20"/>
        </w:rPr>
        <w:t xml:space="preserve">. </w:t>
      </w:r>
      <w:r w:rsidR="00180C39" w:rsidRPr="000D005F">
        <w:rPr>
          <w:rFonts w:ascii="Arial Unicode" w:hAnsi="Arial Unicode" w:cs="Sylfaen"/>
          <w:sz w:val="20"/>
          <w:szCs w:val="20"/>
          <w:vertAlign w:val="superscript"/>
        </w:rPr>
        <w:t>28.1</w:t>
      </w:r>
    </w:p>
    <w:p w:rsidR="00BB28C8" w:rsidRPr="000D005F" w:rsidRDefault="00BB28C8" w:rsidP="00BB28C8">
      <w:pPr>
        <w:widowControl w:val="0"/>
        <w:spacing w:after="160" w:line="360" w:lineRule="auto"/>
        <w:ind w:firstLine="567"/>
        <w:jc w:val="both"/>
        <w:rPr>
          <w:rFonts w:ascii="Arial Unicode" w:hAnsi="Arial Unicode" w:cs="Sylfaen"/>
          <w:sz w:val="20"/>
          <w:szCs w:val="20"/>
        </w:rPr>
      </w:pPr>
      <w:r w:rsidRPr="000D005F">
        <w:rPr>
          <w:rFonts w:ascii="Arial Unicode" w:hAnsi="Arial Unicode"/>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0D005F">
        <w:rPr>
          <w:rFonts w:ascii="Arial" w:hAnsi="Arial" w:cs="Arial"/>
          <w:sz w:val="20"/>
          <w:szCs w:val="20"/>
          <w:lang w:val="en-US"/>
        </w:rPr>
        <w:t> </w:t>
      </w:r>
      <w:r w:rsidRPr="000D005F">
        <w:rPr>
          <w:rFonts w:ascii="Arial Unicode" w:hAnsi="Arial Unicode"/>
          <w:sz w:val="20"/>
          <w:szCs w:val="20"/>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4.2.</w:t>
      </w:r>
      <w:r w:rsidRPr="000D005F">
        <w:rPr>
          <w:rFonts w:ascii="Arial Unicode" w:hAnsi="Arial Unicode"/>
          <w:sz w:val="20"/>
          <w:szCs w:val="20"/>
        </w:rPr>
        <w:tab/>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4.3.</w:t>
      </w:r>
      <w:r w:rsidRPr="000D005F">
        <w:rPr>
          <w:rFonts w:ascii="Arial Unicode" w:hAnsi="Arial Unicode"/>
          <w:sz w:val="20"/>
          <w:szCs w:val="20"/>
        </w:rPr>
        <w:tab/>
        <w:t>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armeps, возвращает Подрядчику акт сдачи-</w:t>
      </w:r>
      <w:r w:rsidRPr="000D005F">
        <w:rPr>
          <w:rFonts w:ascii="Arial Unicode" w:hAnsi="Arial Unicode"/>
          <w:sz w:val="20"/>
          <w:szCs w:val="20"/>
        </w:rPr>
        <w:lastRenderedPageBreak/>
        <w:t>приемки, а также отрицательное заключение, послужившее основанием дляегонеподписания.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4.4.</w:t>
      </w:r>
      <w:r w:rsidRPr="000D005F">
        <w:rPr>
          <w:rFonts w:ascii="Arial Unicode" w:hAnsi="Arial Unicode"/>
          <w:sz w:val="20"/>
          <w:szCs w:val="20"/>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4.5.</w:t>
      </w:r>
      <w:r w:rsidRPr="000D005F">
        <w:rPr>
          <w:rFonts w:ascii="Arial Unicode" w:hAnsi="Arial Unicode"/>
          <w:sz w:val="20"/>
          <w:szCs w:val="20"/>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BB28C8" w:rsidRPr="000D005F" w:rsidRDefault="00BB28C8" w:rsidP="00BB28C8">
      <w:pPr>
        <w:pStyle w:val="norm"/>
        <w:widowControl w:val="0"/>
        <w:tabs>
          <w:tab w:val="left" w:pos="1134"/>
        </w:tabs>
        <w:spacing w:after="160" w:line="360" w:lineRule="auto"/>
        <w:ind w:firstLine="567"/>
        <w:rPr>
          <w:rFonts w:ascii="Arial Unicode" w:hAnsi="Arial Unicode"/>
          <w:spacing w:val="-8"/>
          <w:sz w:val="20"/>
        </w:rPr>
      </w:pPr>
      <w:r w:rsidRPr="000D005F">
        <w:rPr>
          <w:rFonts w:ascii="Arial Unicode" w:hAnsi="Arial Unicode"/>
          <w:sz w:val="20"/>
        </w:rPr>
        <w:t>4.6.</w:t>
      </w:r>
      <w:r w:rsidRPr="000D005F">
        <w:rPr>
          <w:rFonts w:ascii="Arial Unicode" w:hAnsi="Arial Unicode"/>
          <w:sz w:val="20"/>
        </w:rPr>
        <w:tab/>
        <w:t xml:space="preserve">Во время приемки работы применяются следующие условия: </w:t>
      </w:r>
    </w:p>
    <w:p w:rsidR="00BB28C8" w:rsidRPr="000D005F" w:rsidRDefault="00BB28C8" w:rsidP="00BB28C8">
      <w:pPr>
        <w:pStyle w:val="norm"/>
        <w:widowControl w:val="0"/>
        <w:tabs>
          <w:tab w:val="left" w:pos="1134"/>
        </w:tabs>
        <w:spacing w:after="160" w:line="360" w:lineRule="auto"/>
        <w:ind w:firstLine="567"/>
        <w:rPr>
          <w:rFonts w:ascii="Arial Unicode" w:hAnsi="Arial Unicode" w:cs="Sylfaen"/>
          <w:sz w:val="20"/>
        </w:rPr>
      </w:pPr>
      <w:r w:rsidRPr="000D005F">
        <w:rPr>
          <w:rFonts w:ascii="Arial Unicode" w:hAnsi="Arial Unicode"/>
          <w:sz w:val="20"/>
        </w:rPr>
        <w:t>1)</w:t>
      </w:r>
      <w:r w:rsidRPr="000D005F">
        <w:rPr>
          <w:rFonts w:ascii="Arial Unicode" w:hAnsi="Arial Unicode"/>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0D005F">
        <w:rPr>
          <w:rFonts w:ascii="Arial Unicode" w:hAnsi="Arial Unicode"/>
          <w:sz w:val="20"/>
        </w:rPr>
        <w:t>приемной комиссии по завершенному строительству (далее-приемная комиссия)</w:t>
      </w:r>
      <w:r w:rsidRPr="000D005F">
        <w:rPr>
          <w:rFonts w:ascii="Arial Unicode" w:hAnsi="Arial Unicode"/>
          <w:sz w:val="20"/>
        </w:rPr>
        <w:t>, установленной постановлением Правительства Республики Армения № 596-N от</w:t>
      </w:r>
      <w:r w:rsidRPr="000D005F">
        <w:rPr>
          <w:rFonts w:ascii="Arial" w:hAnsi="Arial" w:cs="Arial"/>
          <w:sz w:val="20"/>
          <w:lang w:val="en-US"/>
        </w:rPr>
        <w:t> </w:t>
      </w:r>
      <w:r w:rsidRPr="000D005F">
        <w:rPr>
          <w:rFonts w:ascii="Arial Unicode" w:hAnsi="Arial Unicode"/>
          <w:sz w:val="20"/>
        </w:rPr>
        <w:t>19 марта 2015 года, и для приемки выполненных работ;</w:t>
      </w:r>
    </w:p>
    <w:p w:rsidR="00BB28C8" w:rsidRPr="000D005F" w:rsidRDefault="00BB28C8" w:rsidP="00BB28C8">
      <w:pPr>
        <w:pStyle w:val="norm"/>
        <w:widowControl w:val="0"/>
        <w:tabs>
          <w:tab w:val="left" w:pos="1134"/>
        </w:tabs>
        <w:spacing w:after="160" w:line="360" w:lineRule="auto"/>
        <w:ind w:firstLine="567"/>
        <w:rPr>
          <w:rFonts w:ascii="Arial Unicode" w:hAnsi="Arial Unicode" w:cs="Sylfaen"/>
          <w:sz w:val="20"/>
        </w:rPr>
      </w:pPr>
      <w:r w:rsidRPr="000D005F">
        <w:rPr>
          <w:rFonts w:ascii="Arial Unicode" w:hAnsi="Arial Unicode"/>
          <w:sz w:val="20"/>
        </w:rPr>
        <w:t>2)</w:t>
      </w:r>
      <w:r w:rsidRPr="000D005F">
        <w:rPr>
          <w:rFonts w:ascii="Arial Unicode" w:hAnsi="Arial Unicode"/>
          <w:sz w:val="20"/>
        </w:rPr>
        <w:tab/>
        <w:t>результат выполнения договора считается полностью принятым в случае приемки выполненных работ руководителем органа государственного</w:t>
      </w:r>
      <w:r w:rsidRPr="000D005F">
        <w:rPr>
          <w:rFonts w:ascii="Arial" w:hAnsi="Arial" w:cs="Arial"/>
          <w:sz w:val="20"/>
          <w:lang w:val="en-US"/>
        </w:rPr>
        <w:t> </w:t>
      </w:r>
      <w:r w:rsidRPr="000D005F">
        <w:rPr>
          <w:rFonts w:ascii="Arial Unicode" w:hAnsi="Arial Unicode"/>
          <w:sz w:val="20"/>
        </w:rPr>
        <w:t>управления - комиссии, сформированной в порядке, установленном постановлением Правительства Республики Армения № 596-N от</w:t>
      </w:r>
      <w:r w:rsidRPr="000D005F">
        <w:rPr>
          <w:rFonts w:ascii="Arial" w:hAnsi="Arial" w:cs="Arial"/>
          <w:sz w:val="20"/>
          <w:lang w:val="en-US"/>
        </w:rPr>
        <w:t> </w:t>
      </w:r>
      <w:r w:rsidRPr="000D005F">
        <w:rPr>
          <w:rFonts w:ascii="Arial Unicode" w:hAnsi="Arial Unicode"/>
          <w:sz w:val="20"/>
        </w:rPr>
        <w:t>19 марта 2015 года (далее - приемная комиссия);</w:t>
      </w:r>
    </w:p>
    <w:p w:rsidR="00BB28C8" w:rsidRPr="000D005F" w:rsidRDefault="00BB28C8" w:rsidP="00BB28C8">
      <w:pPr>
        <w:pStyle w:val="norm"/>
        <w:widowControl w:val="0"/>
        <w:tabs>
          <w:tab w:val="left" w:pos="1134"/>
        </w:tabs>
        <w:spacing w:after="160" w:line="360" w:lineRule="auto"/>
        <w:ind w:firstLine="567"/>
        <w:rPr>
          <w:rFonts w:ascii="Arial Unicode" w:hAnsi="Arial Unicode" w:cs="Sylfaen"/>
          <w:sz w:val="20"/>
        </w:rPr>
      </w:pPr>
      <w:r w:rsidRPr="000D005F">
        <w:rPr>
          <w:rFonts w:ascii="Arial Unicode" w:hAnsi="Arial Unicode"/>
          <w:sz w:val="20"/>
        </w:rPr>
        <w:t>3)</w:t>
      </w:r>
      <w:r w:rsidRPr="000D005F">
        <w:rPr>
          <w:rFonts w:ascii="Arial Unicode" w:hAnsi="Arial Unicode"/>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B28C8" w:rsidRPr="000D005F" w:rsidRDefault="00BB28C8" w:rsidP="00BB28C8">
      <w:pPr>
        <w:pStyle w:val="norm"/>
        <w:widowControl w:val="0"/>
        <w:tabs>
          <w:tab w:val="left" w:pos="1134"/>
        </w:tabs>
        <w:spacing w:after="160" w:line="360" w:lineRule="auto"/>
        <w:ind w:firstLine="567"/>
        <w:rPr>
          <w:rFonts w:ascii="Arial Unicode" w:hAnsi="Arial Unicode" w:cs="Sylfaen"/>
          <w:sz w:val="20"/>
        </w:rPr>
      </w:pPr>
      <w:r w:rsidRPr="000D005F">
        <w:rPr>
          <w:rFonts w:ascii="Arial Unicode" w:hAnsi="Arial Unicode"/>
          <w:sz w:val="20"/>
        </w:rPr>
        <w:t>4)</w:t>
      </w:r>
      <w:r w:rsidRPr="000D005F">
        <w:rPr>
          <w:rFonts w:ascii="Arial Unicode" w:hAnsi="Arial Unicode"/>
          <w:sz w:val="20"/>
        </w:rPr>
        <w:tab/>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28C8" w:rsidRPr="000D005F" w:rsidRDefault="00BB28C8" w:rsidP="00BB28C8">
      <w:pPr>
        <w:pStyle w:val="norm"/>
        <w:widowControl w:val="0"/>
        <w:tabs>
          <w:tab w:val="left" w:pos="1134"/>
        </w:tabs>
        <w:spacing w:after="160" w:line="360" w:lineRule="auto"/>
        <w:ind w:firstLine="567"/>
        <w:rPr>
          <w:rFonts w:ascii="Arial Unicode" w:hAnsi="Arial Unicode" w:cs="Sylfaen"/>
          <w:sz w:val="20"/>
        </w:rPr>
      </w:pPr>
      <w:r w:rsidRPr="000D005F">
        <w:rPr>
          <w:rFonts w:ascii="Arial Unicode" w:hAnsi="Arial Unicode"/>
          <w:sz w:val="20"/>
        </w:rPr>
        <w:t>а.</w:t>
      </w:r>
      <w:r w:rsidRPr="000D005F">
        <w:rPr>
          <w:rFonts w:ascii="Arial Unicode" w:hAnsi="Arial Unicode"/>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BB28C8" w:rsidRPr="000D005F" w:rsidRDefault="00BB28C8" w:rsidP="00BB28C8">
      <w:pPr>
        <w:pStyle w:val="norm"/>
        <w:widowControl w:val="0"/>
        <w:tabs>
          <w:tab w:val="left" w:pos="1134"/>
        </w:tabs>
        <w:spacing w:after="160" w:line="360" w:lineRule="auto"/>
        <w:ind w:firstLine="567"/>
        <w:rPr>
          <w:rFonts w:ascii="Arial Unicode" w:hAnsi="Arial Unicode"/>
          <w:sz w:val="20"/>
          <w:lang w:val="hy-AM"/>
        </w:rPr>
      </w:pPr>
      <w:r w:rsidRPr="000D005F">
        <w:rPr>
          <w:rFonts w:ascii="Arial Unicode" w:hAnsi="Arial Unicode"/>
          <w:sz w:val="20"/>
        </w:rPr>
        <w:t>б.</w:t>
      </w:r>
      <w:r w:rsidRPr="000D005F">
        <w:rPr>
          <w:rFonts w:ascii="Arial Unicode" w:hAnsi="Arial Unicode"/>
          <w:sz w:val="20"/>
        </w:rPr>
        <w:tab/>
        <w:t>не соответствует требованиям договора, то акт не подписывается;</w:t>
      </w:r>
    </w:p>
    <w:p w:rsidR="00BB28C8" w:rsidRPr="000D005F" w:rsidRDefault="00BB28C8" w:rsidP="00BB28C8">
      <w:pPr>
        <w:pStyle w:val="norm"/>
        <w:widowControl w:val="0"/>
        <w:tabs>
          <w:tab w:val="left" w:pos="1134"/>
        </w:tabs>
        <w:spacing w:after="160" w:line="348" w:lineRule="auto"/>
        <w:ind w:firstLine="567"/>
        <w:rPr>
          <w:rFonts w:ascii="Arial Unicode" w:hAnsi="Arial Unicode" w:cs="Sylfaen"/>
          <w:sz w:val="20"/>
        </w:rPr>
      </w:pPr>
      <w:r w:rsidRPr="000D005F">
        <w:rPr>
          <w:rFonts w:ascii="Arial Unicode" w:hAnsi="Arial Unicode"/>
          <w:sz w:val="20"/>
        </w:rPr>
        <w:lastRenderedPageBreak/>
        <w:t>5)</w:t>
      </w:r>
      <w:r w:rsidRPr="000D005F">
        <w:rPr>
          <w:rFonts w:ascii="Arial Unicode" w:hAnsi="Arial Unicode"/>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0D005F" w:rsidRDefault="00BB28C8" w:rsidP="00BB28C8">
      <w:pPr>
        <w:widowControl w:val="0"/>
        <w:tabs>
          <w:tab w:val="left" w:pos="1276"/>
        </w:tabs>
        <w:spacing w:after="160" w:line="348" w:lineRule="auto"/>
        <w:ind w:firstLine="567"/>
        <w:jc w:val="center"/>
        <w:rPr>
          <w:rFonts w:ascii="Arial Unicode" w:hAnsi="Arial Unicode"/>
          <w:b/>
          <w:sz w:val="20"/>
          <w:szCs w:val="20"/>
        </w:rPr>
      </w:pPr>
      <w:r w:rsidRPr="000D005F">
        <w:rPr>
          <w:rFonts w:ascii="Arial Unicode" w:hAnsi="Arial Unicode"/>
          <w:b/>
          <w:sz w:val="20"/>
          <w:szCs w:val="20"/>
        </w:rPr>
        <w:t>5.ЦЕНА И ОПЛАТА РАБОТЫ</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5.1.</w:t>
      </w:r>
      <w:r w:rsidRPr="000D005F">
        <w:rPr>
          <w:rFonts w:ascii="Arial Unicode" w:hAnsi="Arial Unicode"/>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лот 1________. (_______) драмов РА, из которых _______ (_______) драмов РА составляют НДС.</w:t>
      </w:r>
    </w:p>
    <w:p w:rsidR="00BB28C8" w:rsidRPr="000D005F" w:rsidRDefault="00BB28C8" w:rsidP="00BB28C8">
      <w:pPr>
        <w:widowControl w:val="0"/>
        <w:tabs>
          <w:tab w:val="left" w:pos="1276"/>
        </w:tabs>
        <w:spacing w:after="160" w:line="360" w:lineRule="auto"/>
        <w:jc w:val="both"/>
        <w:rPr>
          <w:rFonts w:ascii="Arial Unicode" w:hAnsi="Arial Unicode"/>
          <w:sz w:val="20"/>
          <w:szCs w:val="20"/>
        </w:rPr>
      </w:pPr>
      <w:r w:rsidRPr="000D005F">
        <w:rPr>
          <w:rFonts w:ascii="Arial Unicode" w:hAnsi="Arial Unicode"/>
          <w:sz w:val="20"/>
          <w:szCs w:val="20"/>
        </w:rPr>
        <w:t>_________________________________________________________________________</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лот n _______ (________) драмов РА, из которых _____ (________) драмов РА составляют НДС</w:t>
      </w:r>
      <w:r w:rsidR="00743024" w:rsidRPr="000D005F">
        <w:rPr>
          <w:rStyle w:val="af6"/>
          <w:rFonts w:ascii="Arial Unicode" w:hAnsi="Arial Unicode"/>
          <w:sz w:val="20"/>
          <w:szCs w:val="20"/>
        </w:rPr>
        <w:footnoteReference w:customMarkFollows="1" w:id="25"/>
        <w:t>29</w:t>
      </w:r>
      <w:r w:rsidRPr="000D005F">
        <w:rPr>
          <w:rFonts w:ascii="Arial Unicode" w:hAnsi="Arial Unicode"/>
          <w:sz w:val="20"/>
          <w:szCs w:val="20"/>
        </w:rPr>
        <w:t>.</w:t>
      </w:r>
    </w:p>
    <w:p w:rsidR="00BB28C8" w:rsidRPr="000D005F" w:rsidRDefault="00BB28C8" w:rsidP="00BB28C8">
      <w:pPr>
        <w:widowControl w:val="0"/>
        <w:tabs>
          <w:tab w:val="left" w:pos="1276"/>
        </w:tabs>
        <w:spacing w:after="160" w:line="360" w:lineRule="auto"/>
        <w:ind w:firstLine="567"/>
        <w:jc w:val="both"/>
        <w:rPr>
          <w:ins w:id="26" w:author="Vardan" w:date="2022-10-29T20:21:00Z"/>
          <w:rFonts w:ascii="Arial Unicode" w:hAnsi="Arial Unicode"/>
          <w:sz w:val="20"/>
          <w:szCs w:val="20"/>
        </w:rPr>
      </w:pPr>
      <w:r w:rsidRPr="000D005F">
        <w:rPr>
          <w:rFonts w:ascii="Arial Unicode" w:hAnsi="Arial Unicode"/>
          <w:sz w:val="20"/>
          <w:szCs w:val="20"/>
        </w:rPr>
        <w:t>5.1.1.</w:t>
      </w:r>
      <w:r w:rsidRPr="000D005F">
        <w:rPr>
          <w:rFonts w:ascii="Arial Unicode" w:hAnsi="Arial Unicode"/>
          <w:sz w:val="20"/>
          <w:szCs w:val="20"/>
        </w:rPr>
        <w:tab/>
      </w:r>
      <w:r w:rsidRPr="000D005F">
        <w:rPr>
          <w:rFonts w:ascii="Arial Unicode" w:hAnsi="Arial Unicode"/>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p>
    <w:p w:rsidR="004E13D3" w:rsidRPr="000D005F" w:rsidRDefault="004E13D3" w:rsidP="00BB28C8">
      <w:pPr>
        <w:widowControl w:val="0"/>
        <w:tabs>
          <w:tab w:val="left" w:pos="1276"/>
        </w:tabs>
        <w:spacing w:after="160" w:line="360" w:lineRule="auto"/>
        <w:ind w:firstLine="567"/>
        <w:jc w:val="both"/>
        <w:rPr>
          <w:rFonts w:ascii="Arial Unicode" w:hAnsi="Arial Unicode" w:cs="Times Armenian"/>
          <w:sz w:val="20"/>
          <w:szCs w:val="20"/>
        </w:rPr>
      </w:pPr>
      <w:r w:rsidRPr="000D005F">
        <w:rPr>
          <w:rFonts w:ascii="Arial Unicode" w:hAnsi="Arial Unicode" w:cs="Times Armenian"/>
          <w:sz w:val="20"/>
          <w:szCs w:val="20"/>
        </w:rPr>
        <w:t xml:space="preserve">При этом предоплата предоставляется, если </w:t>
      </w:r>
      <w:r w:rsidR="008C5402" w:rsidRPr="000D005F">
        <w:rPr>
          <w:rFonts w:ascii="Arial Unicode" w:hAnsi="Arial Unicode" w:cs="Sylfaen"/>
          <w:sz w:val="20"/>
          <w:szCs w:val="20"/>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sidRPr="000D005F">
        <w:rPr>
          <w:rFonts w:ascii="Arial Unicode" w:hAnsi="Arial Unicode" w:cs="Sylfaen"/>
          <w:sz w:val="20"/>
          <w:szCs w:val="20"/>
        </w:rPr>
        <w:t>ого</w:t>
      </w:r>
      <w:r w:rsidR="008C5402" w:rsidRPr="000D005F">
        <w:rPr>
          <w:rFonts w:ascii="Arial Unicode" w:hAnsi="Arial Unicode" w:cs="Sylfaen"/>
          <w:sz w:val="20"/>
          <w:szCs w:val="20"/>
        </w:rPr>
        <w:t xml:space="preserve"> надзора за выполнением </w:t>
      </w:r>
      <w:r w:rsidR="005F34E9" w:rsidRPr="000D005F">
        <w:rPr>
          <w:rFonts w:ascii="Arial Unicode" w:hAnsi="Arial Unicode" w:cs="Sylfaen"/>
          <w:sz w:val="20"/>
          <w:szCs w:val="20"/>
        </w:rPr>
        <w:t xml:space="preserve">данных </w:t>
      </w:r>
      <w:r w:rsidR="008C5402" w:rsidRPr="000D005F">
        <w:rPr>
          <w:rFonts w:ascii="Arial Unicode" w:hAnsi="Arial Unicode" w:cs="Sylfaen"/>
          <w:sz w:val="20"/>
          <w:szCs w:val="20"/>
        </w:rPr>
        <w:t>строительных работ.</w:t>
      </w:r>
      <w:r w:rsidR="00F42A40" w:rsidRPr="000D005F">
        <w:rPr>
          <w:rFonts w:ascii="Arial Unicode" w:hAnsi="Arial Unicode" w:cs="Times Armenian"/>
          <w:sz w:val="20"/>
          <w:szCs w:val="20"/>
        </w:rPr>
        <w:t>.</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0D005F">
        <w:rPr>
          <w:rFonts w:ascii="Arial Unicode" w:hAnsi="Arial Unicode"/>
          <w:sz w:val="20"/>
          <w:szCs w:val="20"/>
        </w:rPr>
        <w:t>При этом до полного погашения предоплаты платежи Подрядчику не производятся</w:t>
      </w:r>
      <w:r w:rsidR="00F20EA8" w:rsidRPr="000D005F">
        <w:rPr>
          <w:rStyle w:val="af6"/>
          <w:rFonts w:ascii="Arial Unicode" w:hAnsi="Arial Unicode"/>
          <w:sz w:val="20"/>
          <w:szCs w:val="20"/>
        </w:rPr>
        <w:footnoteReference w:customMarkFollows="1" w:id="26"/>
        <w:t>30</w:t>
      </w:r>
      <w:r w:rsidRPr="000D005F">
        <w:rPr>
          <w:rFonts w:ascii="Arial Unicode" w:hAnsi="Arial Unicode"/>
          <w:sz w:val="20"/>
          <w:szCs w:val="20"/>
        </w:rPr>
        <w:t xml:space="preserve">. </w:t>
      </w:r>
    </w:p>
    <w:p w:rsidR="00BB28C8" w:rsidRPr="000D005F" w:rsidRDefault="00BB28C8" w:rsidP="00BB28C8">
      <w:pPr>
        <w:widowControl w:val="0"/>
        <w:tabs>
          <w:tab w:val="num"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5.2.</w:t>
      </w:r>
      <w:r w:rsidRPr="000D005F">
        <w:rPr>
          <w:rFonts w:ascii="Arial Unicode" w:hAnsi="Arial Unicode"/>
          <w:sz w:val="20"/>
          <w:szCs w:val="20"/>
        </w:rPr>
        <w:tab/>
        <w:t>Цена работы стабильна, и Подрядчик не вправе требовать увеличения, а Заказчик — снижения этой цены.</w:t>
      </w:r>
    </w:p>
    <w:p w:rsidR="00930D97" w:rsidRPr="000D005F" w:rsidRDefault="00BB28C8" w:rsidP="00BB28C8">
      <w:pPr>
        <w:widowControl w:val="0"/>
        <w:tabs>
          <w:tab w:val="num" w:pos="1134"/>
        </w:tabs>
        <w:spacing w:after="160" w:line="360" w:lineRule="auto"/>
        <w:ind w:firstLine="567"/>
        <w:jc w:val="both"/>
        <w:rPr>
          <w:ins w:id="28" w:author="Vardan" w:date="2022-10-29T20:24:00Z"/>
          <w:rFonts w:ascii="Arial Unicode" w:hAnsi="Arial Unicode"/>
          <w:sz w:val="20"/>
          <w:szCs w:val="20"/>
        </w:rPr>
      </w:pPr>
      <w:r w:rsidRPr="000D005F">
        <w:rPr>
          <w:rFonts w:ascii="Arial Unicode" w:hAnsi="Arial Unicode"/>
          <w:sz w:val="20"/>
          <w:szCs w:val="20"/>
        </w:rPr>
        <w:t>5.3.</w:t>
      </w:r>
      <w:r w:rsidRPr="000D005F">
        <w:rPr>
          <w:rFonts w:ascii="Arial Unicode" w:hAnsi="Arial Unicode"/>
          <w:sz w:val="20"/>
          <w:szCs w:val="20"/>
        </w:rPr>
        <w:tab/>
        <w:t xml:space="preserve">Заказчик уплачивает в случае приемки в порядке, установленном разделом 4 </w:t>
      </w:r>
      <w:r w:rsidRPr="000D005F">
        <w:rPr>
          <w:rFonts w:ascii="Arial Unicode" w:hAnsi="Arial Unicode"/>
          <w:sz w:val="20"/>
          <w:szCs w:val="20"/>
        </w:rPr>
        <w:lastRenderedPageBreak/>
        <w:t xml:space="preserve">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BB28C8" w:rsidRPr="000D005F" w:rsidRDefault="00BB28C8" w:rsidP="00BB28C8">
      <w:pPr>
        <w:widowControl w:val="0"/>
        <w:tabs>
          <w:tab w:val="num"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 xml:space="preserve">Перечисление денежных средств производится на основании акта сдачи-приемки в размерах </w:t>
      </w:r>
      <w:r w:rsidR="00201012" w:rsidRPr="000D005F">
        <w:rPr>
          <w:rFonts w:ascii="Arial Unicode" w:hAnsi="Arial Unicode"/>
          <w:sz w:val="20"/>
          <w:szCs w:val="20"/>
        </w:rPr>
        <w:t>в течение месяцев, предусмотренных</w:t>
      </w:r>
      <w:r w:rsidRPr="000D005F">
        <w:rPr>
          <w:rFonts w:ascii="Arial Unicode" w:hAnsi="Arial Unicode"/>
          <w:sz w:val="20"/>
          <w:szCs w:val="20"/>
        </w:rPr>
        <w:t xml:space="preserve">графиком оплаты договора (Приложение № 2), но не позднее чем до </w:t>
      </w:r>
      <w:r w:rsidR="00201012" w:rsidRPr="000D005F">
        <w:rPr>
          <w:rFonts w:ascii="Arial Unicode" w:hAnsi="Arial Unicode"/>
          <w:sz w:val="20"/>
          <w:szCs w:val="20"/>
        </w:rPr>
        <w:t xml:space="preserve">---  ого </w:t>
      </w:r>
      <w:r w:rsidRPr="000D005F">
        <w:rPr>
          <w:rFonts w:ascii="Arial Unicode" w:hAnsi="Arial Unicode"/>
          <w:sz w:val="20"/>
          <w:szCs w:val="20"/>
        </w:rPr>
        <w:t xml:space="preserve">декабря данного года. </w:t>
      </w:r>
    </w:p>
    <w:p w:rsidR="00127380" w:rsidRPr="000D005F" w:rsidRDefault="00127380" w:rsidP="00BB28C8">
      <w:pPr>
        <w:widowControl w:val="0"/>
        <w:tabs>
          <w:tab w:val="num" w:pos="1134"/>
        </w:tabs>
        <w:spacing w:after="160" w:line="360" w:lineRule="auto"/>
        <w:ind w:firstLine="567"/>
        <w:jc w:val="both"/>
        <w:rPr>
          <w:ins w:id="29" w:author="Inesa Kocharyan" w:date="2024-02-09T15:58:00Z"/>
          <w:rFonts w:ascii="Arial Unicode" w:hAnsi="Arial Unicode"/>
          <w:sz w:val="20"/>
          <w:szCs w:val="20"/>
        </w:rPr>
      </w:pPr>
      <w:r w:rsidRPr="000D005F">
        <w:rPr>
          <w:rFonts w:ascii="Arial Unicode" w:hAnsi="Arial Unicode"/>
          <w:sz w:val="20"/>
          <w:szCs w:val="20"/>
          <w:lang w:val="hy-AM"/>
        </w:rPr>
        <w:t xml:space="preserve">      При этом, с целью совершения платежа, </w:t>
      </w:r>
      <w:r w:rsidR="00DF2066" w:rsidRPr="000D005F">
        <w:rPr>
          <w:rFonts w:ascii="Arial Unicode" w:hAnsi="Arial Unicode"/>
          <w:sz w:val="20"/>
          <w:szCs w:val="20"/>
        </w:rPr>
        <w:t>заказчик</w:t>
      </w:r>
      <w:r w:rsidRPr="000D005F">
        <w:rPr>
          <w:rFonts w:ascii="Arial Unicode" w:hAnsi="Arial Unicode"/>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D21796" w:rsidRPr="000D005F">
        <w:rPr>
          <w:rFonts w:ascii="Arial Unicode" w:hAnsi="Arial Unicode"/>
          <w:sz w:val="20"/>
          <w:szCs w:val="20"/>
          <w:vertAlign w:val="superscript"/>
        </w:rPr>
        <w:t>30.1</w:t>
      </w:r>
      <w:r w:rsidRPr="000D005F">
        <w:rPr>
          <w:rFonts w:ascii="Arial Unicode" w:hAnsi="Arial Unicode"/>
          <w:sz w:val="20"/>
          <w:szCs w:val="20"/>
        </w:rPr>
        <w:t>.</w:t>
      </w:r>
    </w:p>
    <w:p w:rsidR="005F3AA8" w:rsidRPr="000D005F" w:rsidRDefault="00722D91" w:rsidP="005F3AA8">
      <w:pPr>
        <w:pStyle w:val="HTML"/>
        <w:shd w:val="clear" w:color="auto" w:fill="F8F9FA"/>
        <w:spacing w:line="540" w:lineRule="atLeast"/>
        <w:jc w:val="both"/>
        <w:rPr>
          <w:rFonts w:ascii="Arial Unicode" w:hAnsi="Arial Unicode" w:cs="Times New Roman"/>
          <w:lang w:val="ru-RU" w:eastAsia="ru-RU" w:bidi="ru-RU"/>
        </w:rPr>
      </w:pPr>
      <w:r w:rsidRPr="000D005F">
        <w:rPr>
          <w:rFonts w:ascii="Arial Unicode" w:hAnsi="Arial Unicode"/>
          <w:lang w:val="ru-RU"/>
        </w:rPr>
        <w:t>5.4</w:t>
      </w:r>
      <w:r w:rsidR="005F3AA8" w:rsidRPr="000D005F">
        <w:rPr>
          <w:rFonts w:ascii="Arial Unicode" w:hAnsi="Arial Unicode" w:cs="Times New Roman"/>
          <w:lang w:val="ru-RU" w:eastAsia="ru-RU" w:bidi="ru-RU"/>
        </w:rPr>
        <w:t xml:space="preserve">В рамках договора за исполнительные акты платежи осуществляются по следующей формуле: </w:t>
      </w:r>
    </w:p>
    <w:p w:rsidR="005F3AA8" w:rsidRPr="000D005F" w:rsidRDefault="005F3AA8" w:rsidP="005F3AA8">
      <w:pPr>
        <w:pStyle w:val="norm"/>
        <w:widowControl w:val="0"/>
        <w:spacing w:after="160" w:line="240" w:lineRule="auto"/>
        <w:ind w:firstLine="567"/>
        <w:contextualSpacing/>
        <w:rPr>
          <w:rFonts w:ascii="Arial Unicode" w:hAnsi="Arial Unicode"/>
          <w:sz w:val="20"/>
        </w:rPr>
      </w:pPr>
      <w:r w:rsidRPr="000D005F">
        <w:rPr>
          <w:rFonts w:ascii="Arial Unicode" w:hAnsi="Arial Unicode"/>
          <w:sz w:val="20"/>
        </w:rPr>
        <w:t>ВС= ЦУ/СЦxОР где:</w:t>
      </w:r>
    </w:p>
    <w:p w:rsidR="005F3AA8" w:rsidRPr="000D005F" w:rsidRDefault="005F3AA8" w:rsidP="005F3AA8">
      <w:pPr>
        <w:pStyle w:val="HTML"/>
        <w:shd w:val="clear" w:color="auto" w:fill="F8F9FA"/>
        <w:spacing w:line="540" w:lineRule="atLeast"/>
        <w:rPr>
          <w:rFonts w:ascii="Arial Unicode" w:hAnsi="Arial Unicode" w:cs="Times New Roman"/>
          <w:lang w:val="ru-RU" w:eastAsia="ru-RU" w:bidi="ru-RU"/>
        </w:rPr>
      </w:pPr>
      <w:r w:rsidRPr="000D005F">
        <w:rPr>
          <w:rFonts w:ascii="Arial Unicode" w:hAnsi="Arial Unicode" w:cs="Times New Roman"/>
          <w:lang w:val="ru-RU" w:eastAsia="ru-RU" w:bidi="ru-RU"/>
        </w:rPr>
        <w:t>ЦУ - цена, указаннаявпункте 5.1 договора (есливключеноболееодноголота, тоценаданноголота);</w:t>
      </w:r>
    </w:p>
    <w:p w:rsidR="005F3AA8" w:rsidRPr="000D005F" w:rsidRDefault="005F3AA8" w:rsidP="005F3AA8">
      <w:pPr>
        <w:pStyle w:val="norm"/>
        <w:widowControl w:val="0"/>
        <w:spacing w:after="160" w:line="360" w:lineRule="auto"/>
        <w:ind w:firstLine="567"/>
        <w:rPr>
          <w:rFonts w:ascii="Arial Unicode" w:hAnsi="Arial Unicode"/>
          <w:sz w:val="20"/>
        </w:rPr>
      </w:pPr>
      <w:r w:rsidRPr="000D005F">
        <w:rPr>
          <w:rFonts w:ascii="Arial Unicode" w:hAnsi="Arial Unicode"/>
          <w:sz w:val="20"/>
        </w:rPr>
        <w:t>СЦ-сметная цена строительных работ, опубликованная в настоящем приглашении,</w:t>
      </w:r>
    </w:p>
    <w:p w:rsidR="005F3AA8" w:rsidRPr="000D005F" w:rsidRDefault="005F3AA8" w:rsidP="005F3AA8">
      <w:pPr>
        <w:pStyle w:val="norm"/>
        <w:widowControl w:val="0"/>
        <w:spacing w:after="160" w:line="360" w:lineRule="auto"/>
        <w:ind w:firstLine="567"/>
        <w:rPr>
          <w:rFonts w:ascii="Arial Unicode" w:hAnsi="Arial Unicode"/>
          <w:sz w:val="20"/>
        </w:rPr>
      </w:pPr>
      <w:r w:rsidRPr="000D005F">
        <w:rPr>
          <w:rFonts w:ascii="Arial Unicode" w:hAnsi="Arial Unicode"/>
          <w:sz w:val="20"/>
        </w:rPr>
        <w:t>ОР - объем работ, представленный данным исполнительным актом, в денежном выражении,</w:t>
      </w:r>
    </w:p>
    <w:p w:rsidR="00722D91" w:rsidRPr="000D005F" w:rsidRDefault="005F3AA8" w:rsidP="005F3AA8">
      <w:pPr>
        <w:widowControl w:val="0"/>
        <w:tabs>
          <w:tab w:val="num"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ВС-сумма, выплачиваемая за работы, указанные в объемной ведомость-смете</w:t>
      </w:r>
      <w:r w:rsidR="003079EF" w:rsidRPr="000D005F">
        <w:rPr>
          <w:rFonts w:ascii="Arial Unicode" w:hAnsi="Arial Unicode"/>
          <w:sz w:val="20"/>
          <w:szCs w:val="20"/>
        </w:rPr>
        <w:t>.</w:t>
      </w:r>
    </w:p>
    <w:p w:rsidR="00BB28C8" w:rsidRPr="000D005F" w:rsidRDefault="00BB28C8" w:rsidP="00BB28C8">
      <w:pPr>
        <w:widowControl w:val="0"/>
        <w:tabs>
          <w:tab w:val="left" w:pos="1276"/>
        </w:tabs>
        <w:spacing w:after="160" w:line="360" w:lineRule="auto"/>
        <w:ind w:firstLine="567"/>
        <w:jc w:val="center"/>
        <w:rPr>
          <w:rFonts w:ascii="Arial Unicode" w:hAnsi="Arial Unicode"/>
          <w:b/>
          <w:sz w:val="20"/>
          <w:szCs w:val="20"/>
        </w:rPr>
      </w:pPr>
      <w:r w:rsidRPr="000D005F">
        <w:rPr>
          <w:rFonts w:ascii="Arial Unicode" w:hAnsi="Arial Unicode"/>
          <w:b/>
          <w:sz w:val="20"/>
          <w:szCs w:val="20"/>
        </w:rPr>
        <w:t>6. ОТВЕТСТВЕННОСТЬ СТОРОН</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6.1.</w:t>
      </w:r>
      <w:r w:rsidRPr="000D005F">
        <w:rPr>
          <w:rFonts w:ascii="Arial Unicode" w:hAnsi="Arial Unicode"/>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6.2.</w:t>
      </w:r>
      <w:r w:rsidRPr="000D005F">
        <w:rPr>
          <w:rFonts w:ascii="Arial Unicode" w:hAnsi="Arial Unicode"/>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0D005F" w:rsidRDefault="00BB28C8" w:rsidP="00BB28C8">
      <w:pPr>
        <w:widowControl w:val="0"/>
        <w:tabs>
          <w:tab w:val="left" w:pos="1134"/>
        </w:tabs>
        <w:spacing w:after="160" w:line="360" w:lineRule="auto"/>
        <w:ind w:firstLine="567"/>
        <w:jc w:val="both"/>
        <w:rPr>
          <w:rFonts w:ascii="Arial Unicode" w:hAnsi="Arial Unicode" w:cs="Tahoma"/>
          <w:sz w:val="20"/>
          <w:szCs w:val="20"/>
        </w:rPr>
      </w:pPr>
      <w:r w:rsidRPr="000D005F">
        <w:rPr>
          <w:rFonts w:ascii="Arial Unicode" w:hAnsi="Arial Unicode"/>
          <w:sz w:val="20"/>
          <w:szCs w:val="20"/>
        </w:rPr>
        <w:t>6.3.</w:t>
      </w:r>
      <w:r w:rsidRPr="000D005F">
        <w:rPr>
          <w:rFonts w:ascii="Arial Unicode" w:hAnsi="Arial Unicode"/>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sidRPr="000D005F">
        <w:rPr>
          <w:rStyle w:val="af6"/>
          <w:rFonts w:ascii="Arial Unicode" w:hAnsi="Arial Unicode"/>
          <w:sz w:val="20"/>
          <w:szCs w:val="20"/>
        </w:rPr>
        <w:footnoteReference w:customMarkFollows="1" w:id="27"/>
        <w:t>31</w:t>
      </w:r>
      <w:r w:rsidRPr="000D005F">
        <w:rPr>
          <w:rFonts w:ascii="Arial Unicode" w:hAnsi="Arial Unicode"/>
          <w:sz w:val="20"/>
          <w:szCs w:val="20"/>
        </w:rPr>
        <w:t xml:space="preserve">. </w:t>
      </w:r>
      <w:r w:rsidR="005E4DDB" w:rsidRPr="000D005F">
        <w:rPr>
          <w:rFonts w:ascii="Arial Unicode" w:hAnsi="Arial Unicode" w:cs="Sylfaen"/>
          <w:sz w:val="20"/>
          <w:szCs w:val="20"/>
        </w:rPr>
        <w:t xml:space="preserve">При этом штраф исчисляется и в том случае, </w:t>
      </w:r>
      <w:r w:rsidR="005E4DDB" w:rsidRPr="000D005F">
        <w:rPr>
          <w:rFonts w:ascii="Arial Unicode" w:hAnsi="Arial Unicode" w:cs="Sylfaen"/>
          <w:sz w:val="20"/>
          <w:szCs w:val="20"/>
        </w:rPr>
        <w:lastRenderedPageBreak/>
        <w:t>если работа выполнена в срок, установленный настоящим договором, но непринята заказчиком.</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6.4.</w:t>
      </w:r>
      <w:r w:rsidRPr="000D005F">
        <w:rPr>
          <w:rFonts w:ascii="Arial Unicode" w:hAnsi="Arial Unicode"/>
          <w:sz w:val="20"/>
          <w:szCs w:val="20"/>
        </w:rPr>
        <w:tab/>
        <w:t>Предусмотренные пунктами 6.2</w:t>
      </w:r>
      <w:r w:rsidR="00A04E56" w:rsidRPr="000D005F">
        <w:rPr>
          <w:rFonts w:ascii="Arial Unicode" w:hAnsi="Arial Unicode"/>
          <w:sz w:val="20"/>
          <w:szCs w:val="20"/>
        </w:rPr>
        <w:t>,</w:t>
      </w:r>
      <w:r w:rsidRPr="000D005F">
        <w:rPr>
          <w:rFonts w:ascii="Arial Unicode" w:hAnsi="Arial Unicode"/>
          <w:sz w:val="20"/>
          <w:szCs w:val="20"/>
        </w:rPr>
        <w:t xml:space="preserve"> 6.3</w:t>
      </w:r>
      <w:r w:rsidR="00A04E56" w:rsidRPr="000D005F">
        <w:rPr>
          <w:rFonts w:ascii="Arial Unicode" w:hAnsi="Arial Unicode"/>
          <w:sz w:val="20"/>
          <w:szCs w:val="20"/>
        </w:rPr>
        <w:t xml:space="preserve"> и 6.5.1</w:t>
      </w:r>
      <w:r w:rsidRPr="000D005F">
        <w:rPr>
          <w:rFonts w:ascii="Arial Unicode" w:hAnsi="Arial Unicode"/>
          <w:sz w:val="20"/>
          <w:szCs w:val="20"/>
        </w:rPr>
        <w:t xml:space="preserve"> договора пеня и штраф исчисляются и зачитываются вместе с суммами, уплачиваемыми Подрядчику.</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6.5.</w:t>
      </w:r>
      <w:r w:rsidRPr="000D005F">
        <w:rPr>
          <w:rFonts w:ascii="Arial Unicode" w:hAnsi="Arial Unicode"/>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037D2" w:rsidRPr="000D005F" w:rsidRDefault="00A04E56" w:rsidP="006037D2">
      <w:pPr>
        <w:widowControl w:val="0"/>
        <w:tabs>
          <w:tab w:val="left" w:pos="1134"/>
        </w:tabs>
        <w:spacing w:after="160" w:line="360" w:lineRule="auto"/>
        <w:ind w:firstLine="567"/>
        <w:jc w:val="both"/>
        <w:rPr>
          <w:rFonts w:ascii="Arial Unicode" w:hAnsi="Arial Unicode"/>
          <w:sz w:val="20"/>
          <w:szCs w:val="20"/>
          <w:vertAlign w:val="superscript"/>
        </w:rPr>
      </w:pPr>
      <w:r w:rsidRPr="00A6657F">
        <w:rPr>
          <w:rFonts w:ascii="Arial Unicode" w:hAnsi="Arial Unicode"/>
          <w:sz w:val="20"/>
          <w:szCs w:val="20"/>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w:t>
      </w:r>
      <w:r w:rsidRPr="000D005F">
        <w:rPr>
          <w:rFonts w:ascii="Arial Unicode" w:hAnsi="Arial Unicode"/>
          <w:sz w:val="20"/>
          <w:szCs w:val="20"/>
        </w:rPr>
        <w:t xml:space="preserve"> следующие меры ответственности</w:t>
      </w:r>
      <w:r w:rsidR="007A0FC0" w:rsidRPr="000D005F">
        <w:rPr>
          <w:rFonts w:ascii="Arial Unicode" w:hAnsi="Arial Unicode"/>
          <w:sz w:val="20"/>
          <w:szCs w:val="20"/>
        </w:rPr>
        <w:t>.</w:t>
      </w:r>
      <w:r w:rsidR="003D4FD0" w:rsidRPr="000D005F">
        <w:rPr>
          <w:rFonts w:ascii="Arial Unicode" w:hAnsi="Arial Unicode"/>
          <w:sz w:val="20"/>
          <w:szCs w:val="20"/>
          <w:vertAlign w:val="superscript"/>
        </w:rPr>
        <w:t>31.</w:t>
      </w:r>
    </w:p>
    <w:tbl>
      <w:tblPr>
        <w:tblStyle w:val="aff2"/>
        <w:tblW w:w="11494" w:type="dxa"/>
        <w:tblInd w:w="-1038" w:type="dxa"/>
        <w:tblLayout w:type="fixed"/>
        <w:tblLook w:val="04A0"/>
      </w:tblPr>
      <w:tblGrid>
        <w:gridCol w:w="606"/>
        <w:gridCol w:w="3895"/>
        <w:gridCol w:w="2834"/>
        <w:gridCol w:w="1983"/>
        <w:gridCol w:w="2176"/>
      </w:tblGrid>
      <w:tr w:rsidR="006037D2" w:rsidRPr="000D005F" w:rsidTr="00F249C5">
        <w:tc>
          <w:tcPr>
            <w:tcW w:w="606"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pStyle w:val="af4"/>
              <w:spacing w:before="0" w:beforeAutospacing="0" w:after="0" w:afterAutospacing="0" w:line="360" w:lineRule="auto"/>
              <w:jc w:val="center"/>
              <w:rPr>
                <w:rFonts w:ascii="Arial Unicode" w:hAnsi="Arial Unicode" w:cs="Sylfaen"/>
                <w:b/>
                <w:sz w:val="20"/>
                <w:szCs w:val="20"/>
                <w:lang w:val="hy-AM" w:eastAsia="en-US"/>
              </w:rPr>
            </w:pPr>
            <w:r w:rsidRPr="000D005F">
              <w:rPr>
                <w:rFonts w:ascii="Arial Unicode" w:hAnsi="Arial Unicode" w:cs="Sylfaen"/>
                <w:b/>
                <w:sz w:val="20"/>
                <w:szCs w:val="20"/>
              </w:rPr>
              <w:t>N</w:t>
            </w:r>
          </w:p>
        </w:tc>
        <w:tc>
          <w:tcPr>
            <w:tcW w:w="3895"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b/>
                <w:color w:val="0070C0"/>
                <w:sz w:val="20"/>
                <w:szCs w:val="20"/>
                <w:lang w:bidi="ar-SA"/>
              </w:rPr>
            </w:pPr>
            <w:r w:rsidRPr="000D005F">
              <w:rPr>
                <w:rFonts w:ascii="Arial Unicode" w:hAnsi="Arial Unicode" w:cs="Courier New"/>
                <w:b/>
                <w:color w:val="0070C0"/>
                <w:sz w:val="20"/>
                <w:szCs w:val="20"/>
                <w:lang w:bidi="ar-SA"/>
              </w:rPr>
              <w:t>Нарушение</w:t>
            </w:r>
          </w:p>
          <w:p w:rsidR="006037D2" w:rsidRPr="000D005F" w:rsidRDefault="006037D2" w:rsidP="00F249C5">
            <w:pPr>
              <w:pStyle w:val="af4"/>
              <w:spacing w:before="0" w:beforeAutospacing="0" w:after="0" w:afterAutospacing="0" w:line="360" w:lineRule="auto"/>
              <w:jc w:val="center"/>
              <w:rPr>
                <w:rFonts w:ascii="Arial Unicode" w:hAnsi="Arial Unicode" w:cs="Sylfaen"/>
                <w:b/>
                <w:color w:val="0070C0"/>
                <w:sz w:val="20"/>
                <w:szCs w:val="20"/>
                <w:lang w:val="hy-AM" w:eastAsia="en-US"/>
              </w:rPr>
            </w:pPr>
          </w:p>
        </w:tc>
        <w:tc>
          <w:tcPr>
            <w:tcW w:w="2834"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b/>
                <w:color w:val="0070C0"/>
                <w:sz w:val="20"/>
                <w:szCs w:val="20"/>
                <w:lang w:bidi="ar-SA"/>
              </w:rPr>
            </w:pPr>
            <w:r w:rsidRPr="000D005F">
              <w:rPr>
                <w:rFonts w:ascii="Arial Unicode" w:hAnsi="Arial Unicode" w:cs="Courier New"/>
                <w:b/>
                <w:color w:val="0070C0"/>
                <w:sz w:val="20"/>
                <w:szCs w:val="20"/>
                <w:lang w:bidi="ar-SA"/>
              </w:rPr>
              <w:t>Ответственность</w:t>
            </w:r>
          </w:p>
          <w:p w:rsidR="006037D2" w:rsidRPr="000D005F" w:rsidRDefault="006037D2" w:rsidP="00F249C5">
            <w:pPr>
              <w:pStyle w:val="af4"/>
              <w:spacing w:before="0" w:beforeAutospacing="0" w:after="0" w:afterAutospacing="0" w:line="360" w:lineRule="auto"/>
              <w:jc w:val="center"/>
              <w:rPr>
                <w:rFonts w:ascii="Arial Unicode" w:hAnsi="Arial Unicode" w:cs="Sylfaen"/>
                <w:b/>
                <w:color w:val="0070C0"/>
                <w:sz w:val="20"/>
                <w:szCs w:val="20"/>
                <w:lang w:val="hy-AM" w:eastAsia="en-US"/>
              </w:rPr>
            </w:pPr>
          </w:p>
        </w:tc>
        <w:tc>
          <w:tcPr>
            <w:tcW w:w="1983"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b/>
                <w:color w:val="0070C0"/>
                <w:sz w:val="20"/>
                <w:szCs w:val="20"/>
                <w:lang w:val="en-US" w:bidi="ar-SA"/>
              </w:rPr>
            </w:pPr>
            <w:r w:rsidRPr="000D005F">
              <w:rPr>
                <w:rFonts w:ascii="Arial Unicode" w:hAnsi="Arial Unicode" w:cs="Courier New"/>
                <w:b/>
                <w:color w:val="0070C0"/>
                <w:sz w:val="20"/>
                <w:szCs w:val="20"/>
                <w:lang w:bidi="ar-SA"/>
              </w:rPr>
              <w:t>Сроки устранения нарушения</w:t>
            </w:r>
          </w:p>
        </w:tc>
        <w:tc>
          <w:tcPr>
            <w:tcW w:w="2176"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b/>
                <w:color w:val="0070C0"/>
                <w:sz w:val="20"/>
                <w:szCs w:val="20"/>
                <w:lang w:bidi="ar-SA"/>
              </w:rPr>
            </w:pPr>
            <w:r w:rsidRPr="000D005F">
              <w:rPr>
                <w:rFonts w:ascii="Arial Unicode" w:hAnsi="Arial Unicode" w:cs="Courier New"/>
                <w:b/>
                <w:color w:val="0070C0"/>
                <w:sz w:val="20"/>
                <w:szCs w:val="20"/>
                <w:lang w:bidi="ar-SA"/>
              </w:rPr>
              <w:t>Сроки повторного нарушения</w:t>
            </w:r>
          </w:p>
          <w:p w:rsidR="006037D2" w:rsidRPr="000D005F" w:rsidRDefault="006037D2" w:rsidP="00F249C5">
            <w:pPr>
              <w:pStyle w:val="af4"/>
              <w:spacing w:line="360" w:lineRule="auto"/>
              <w:jc w:val="center"/>
              <w:rPr>
                <w:rFonts w:ascii="Arial Unicode" w:hAnsi="Arial Unicode" w:cs="Sylfaen"/>
                <w:b/>
                <w:color w:val="0070C0"/>
                <w:sz w:val="20"/>
                <w:szCs w:val="20"/>
                <w:lang w:val="hy-AM" w:eastAsia="en-US"/>
              </w:rPr>
            </w:pPr>
          </w:p>
        </w:tc>
      </w:tr>
      <w:tr w:rsidR="006037D2" w:rsidRPr="000D005F" w:rsidTr="00F249C5">
        <w:tc>
          <w:tcPr>
            <w:tcW w:w="606"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pStyle w:val="af4"/>
              <w:spacing w:before="0" w:beforeAutospacing="0" w:after="0" w:afterAutospacing="0" w:line="360" w:lineRule="auto"/>
              <w:jc w:val="center"/>
              <w:rPr>
                <w:rFonts w:ascii="Arial Unicode" w:hAnsi="Arial Unicode" w:cs="Sylfaen"/>
                <w:b/>
                <w:sz w:val="20"/>
                <w:szCs w:val="20"/>
                <w:lang w:val="en-US" w:eastAsia="en-US"/>
              </w:rPr>
            </w:pPr>
            <w:r w:rsidRPr="000D005F">
              <w:rPr>
                <w:rFonts w:ascii="Arial Unicode" w:hAnsi="Arial Unicode" w:cs="Sylfaen"/>
                <w:b/>
                <w:sz w:val="20"/>
                <w:szCs w:val="20"/>
              </w:rPr>
              <w:t>1</w:t>
            </w:r>
          </w:p>
        </w:tc>
        <w:tc>
          <w:tcPr>
            <w:tcW w:w="3895"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Подрядчик не имеет разрешения на добычу строительных материалов или договора закупок.</w:t>
            </w:r>
          </w:p>
        </w:tc>
        <w:tc>
          <w:tcPr>
            <w:tcW w:w="2834"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Взимается штраф в размере 0,5 процента от общей стоимости договора.</w:t>
            </w:r>
          </w:p>
        </w:tc>
        <w:tc>
          <w:tcPr>
            <w:tcW w:w="1983"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pStyle w:val="HTML"/>
              <w:shd w:val="clear" w:color="auto" w:fill="F8F9FA"/>
              <w:spacing w:line="540" w:lineRule="atLeast"/>
              <w:jc w:val="center"/>
              <w:rPr>
                <w:rFonts w:ascii="Arial Unicode" w:hAnsi="Arial Unicode"/>
                <w:color w:val="1F1F1F"/>
                <w:lang w:val="ru-RU" w:eastAsia="ru-RU"/>
              </w:rPr>
            </w:pPr>
            <w:r w:rsidRPr="000D005F">
              <w:rPr>
                <w:rFonts w:ascii="Arial Unicode" w:hAnsi="Arial Unicode"/>
                <w:color w:val="000000"/>
                <w:lang w:val="hy-AM"/>
              </w:rPr>
              <w:t xml:space="preserve">5 </w:t>
            </w:r>
            <w:r w:rsidRPr="000D005F">
              <w:rPr>
                <w:rFonts w:ascii="Arial Unicode" w:hAnsi="Arial Unicode"/>
                <w:color w:val="1F1F1F"/>
                <w:lang w:val="ru-RU" w:eastAsia="ru-RU"/>
              </w:rPr>
              <w:t>день</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val="hy-AM" w:eastAsia="en-US"/>
              </w:rPr>
            </w:pPr>
          </w:p>
        </w:tc>
        <w:tc>
          <w:tcPr>
            <w:tcW w:w="2176"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Не предусмотрено</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val="hy-AM" w:eastAsia="en-US"/>
              </w:rPr>
            </w:pPr>
          </w:p>
        </w:tc>
      </w:tr>
      <w:tr w:rsidR="006037D2" w:rsidRPr="000D005F" w:rsidTr="00F249C5">
        <w:tc>
          <w:tcPr>
            <w:tcW w:w="606"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pStyle w:val="af4"/>
              <w:spacing w:before="0" w:beforeAutospacing="0" w:after="0" w:afterAutospacing="0" w:line="360" w:lineRule="auto"/>
              <w:jc w:val="center"/>
              <w:rPr>
                <w:rFonts w:ascii="Arial Unicode" w:hAnsi="Arial Unicode" w:cs="Sylfaen"/>
                <w:b/>
                <w:sz w:val="20"/>
                <w:szCs w:val="20"/>
                <w:lang w:val="en-US" w:eastAsia="en-US"/>
              </w:rPr>
            </w:pPr>
            <w:r w:rsidRPr="000D005F">
              <w:rPr>
                <w:rFonts w:ascii="Arial Unicode" w:hAnsi="Arial Unicode" w:cs="Sylfaen"/>
                <w:b/>
                <w:sz w:val="20"/>
                <w:szCs w:val="20"/>
              </w:rPr>
              <w:t>2</w:t>
            </w:r>
          </w:p>
        </w:tc>
        <w:tc>
          <w:tcPr>
            <w:tcW w:w="3895"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У подрядчика нет разрешения на размещение строительного мусора.</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eastAsia="en-US"/>
              </w:rPr>
            </w:pPr>
          </w:p>
        </w:tc>
        <w:tc>
          <w:tcPr>
            <w:tcW w:w="2834"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Взимается штраф в размере 0,5 процента от общей стоимости договора.</w:t>
            </w:r>
          </w:p>
        </w:tc>
        <w:tc>
          <w:tcPr>
            <w:tcW w:w="1983"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pStyle w:val="HTML"/>
              <w:shd w:val="clear" w:color="auto" w:fill="F8F9FA"/>
              <w:spacing w:line="540" w:lineRule="atLeast"/>
              <w:jc w:val="center"/>
              <w:rPr>
                <w:rFonts w:ascii="Arial Unicode" w:hAnsi="Arial Unicode"/>
                <w:color w:val="1F1F1F"/>
                <w:lang w:val="ru-RU" w:eastAsia="ru-RU"/>
              </w:rPr>
            </w:pPr>
            <w:r w:rsidRPr="000D005F">
              <w:rPr>
                <w:rFonts w:ascii="Arial Unicode" w:hAnsi="Arial Unicode"/>
                <w:color w:val="000000"/>
              </w:rPr>
              <w:t>3</w:t>
            </w:r>
            <w:r w:rsidRPr="000D005F">
              <w:rPr>
                <w:rFonts w:ascii="Arial Unicode" w:hAnsi="Arial Unicode"/>
                <w:color w:val="1F1F1F"/>
                <w:lang w:val="ru-RU" w:eastAsia="ru-RU"/>
              </w:rPr>
              <w:t>день</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val="hy-AM" w:eastAsia="en-US"/>
              </w:rPr>
            </w:pPr>
          </w:p>
        </w:tc>
        <w:tc>
          <w:tcPr>
            <w:tcW w:w="2176"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Не предусмотрено</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val="hy-AM" w:eastAsia="en-US"/>
              </w:rPr>
            </w:pPr>
          </w:p>
        </w:tc>
      </w:tr>
      <w:tr w:rsidR="006037D2" w:rsidRPr="000D005F" w:rsidTr="00B55FCE">
        <w:trPr>
          <w:trHeight w:val="2188"/>
        </w:trPr>
        <w:tc>
          <w:tcPr>
            <w:tcW w:w="606" w:type="dxa"/>
            <w:tcBorders>
              <w:top w:val="single" w:sz="4" w:space="0" w:color="auto"/>
              <w:left w:val="single" w:sz="4" w:space="0" w:color="auto"/>
              <w:bottom w:val="single" w:sz="4" w:space="0" w:color="auto"/>
              <w:right w:val="single" w:sz="4" w:space="0" w:color="auto"/>
            </w:tcBorders>
            <w:hideMark/>
          </w:tcPr>
          <w:p w:rsidR="006037D2" w:rsidRPr="000D005F" w:rsidRDefault="006037D2" w:rsidP="00F249C5">
            <w:pPr>
              <w:pStyle w:val="af4"/>
              <w:spacing w:before="0" w:beforeAutospacing="0" w:after="0" w:afterAutospacing="0" w:line="360" w:lineRule="auto"/>
              <w:jc w:val="center"/>
              <w:rPr>
                <w:rFonts w:ascii="Arial Unicode" w:hAnsi="Arial Unicode" w:cs="Sylfaen"/>
                <w:b/>
                <w:sz w:val="20"/>
                <w:szCs w:val="20"/>
                <w:lang w:val="en-US" w:eastAsia="en-US"/>
              </w:rPr>
            </w:pPr>
            <w:r w:rsidRPr="000D005F">
              <w:rPr>
                <w:rFonts w:ascii="Arial Unicode" w:hAnsi="Arial Unicode" w:cs="Sylfaen"/>
                <w:b/>
                <w:sz w:val="20"/>
                <w:szCs w:val="20"/>
              </w:rPr>
              <w:t>3</w:t>
            </w:r>
          </w:p>
        </w:tc>
        <w:tc>
          <w:tcPr>
            <w:tcW w:w="3895"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 xml:space="preserve">Мусор, бытовые отходы и посторонние предметы не вывезены со строительной площадки и/или площадки (в период выполнения </w:t>
            </w:r>
            <w:r w:rsidRPr="000D005F">
              <w:rPr>
                <w:rFonts w:ascii="Arial Unicode" w:hAnsi="Arial Unicode" w:cs="Courier New"/>
                <w:color w:val="1F1F1F"/>
                <w:sz w:val="20"/>
                <w:szCs w:val="20"/>
                <w:lang w:bidi="ar-SA"/>
              </w:rPr>
              <w:lastRenderedPageBreak/>
              <w:t>работ, а также перед вводом объекта строительства в эксплуатацию в установленном порядке)</w:t>
            </w:r>
          </w:p>
        </w:tc>
        <w:tc>
          <w:tcPr>
            <w:tcW w:w="2834"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lastRenderedPageBreak/>
              <w:t>Взимается штраф в размере 0,5 процента от общей стоимости договора.</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eastAsia="en-US"/>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pStyle w:val="HTML"/>
              <w:shd w:val="clear" w:color="auto" w:fill="F8F9FA"/>
              <w:spacing w:line="540" w:lineRule="atLeast"/>
              <w:jc w:val="center"/>
              <w:rPr>
                <w:rFonts w:ascii="Arial Unicode" w:hAnsi="Arial Unicode"/>
                <w:color w:val="1F1F1F"/>
                <w:lang w:val="ru-RU" w:eastAsia="ru-RU"/>
              </w:rPr>
            </w:pPr>
            <w:r w:rsidRPr="000D005F">
              <w:rPr>
                <w:rFonts w:ascii="Arial Unicode" w:hAnsi="Arial Unicode"/>
                <w:color w:val="000000"/>
              </w:rPr>
              <w:t>1</w:t>
            </w:r>
            <w:r w:rsidRPr="000D005F">
              <w:rPr>
                <w:rFonts w:ascii="Arial Unicode" w:hAnsi="Arial Unicode"/>
                <w:color w:val="1F1F1F"/>
                <w:lang w:val="ru-RU" w:eastAsia="ru-RU"/>
              </w:rPr>
              <w:t>день</w:t>
            </w:r>
          </w:p>
          <w:p w:rsidR="006037D2" w:rsidRPr="000D005F" w:rsidRDefault="006037D2" w:rsidP="00F249C5">
            <w:pPr>
              <w:pStyle w:val="af4"/>
              <w:spacing w:before="0" w:beforeAutospacing="0" w:after="0" w:afterAutospacing="0" w:line="360" w:lineRule="auto"/>
              <w:jc w:val="center"/>
              <w:rPr>
                <w:rFonts w:ascii="Arial Unicode" w:hAnsi="Arial Unicode" w:cs="Sylfaen"/>
                <w:sz w:val="20"/>
                <w:szCs w:val="20"/>
                <w:lang w:val="hy-AM" w:eastAsia="en-US"/>
              </w:rPr>
            </w:pPr>
          </w:p>
        </w:tc>
        <w:tc>
          <w:tcPr>
            <w:tcW w:w="2176" w:type="dxa"/>
            <w:tcBorders>
              <w:top w:val="single" w:sz="4" w:space="0" w:color="auto"/>
              <w:left w:val="single" w:sz="4" w:space="0" w:color="auto"/>
              <w:bottom w:val="single" w:sz="4" w:space="0" w:color="auto"/>
              <w:right w:val="single" w:sz="4" w:space="0" w:color="auto"/>
            </w:tcBorders>
            <w:vAlign w:val="center"/>
            <w:hideMark/>
          </w:tcPr>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1) Шин.относительно мусора - Не предусмотрено</w:t>
            </w:r>
          </w:p>
          <w:p w:rsidR="006037D2" w:rsidRPr="000D005F" w:rsidRDefault="006037D2"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lastRenderedPageBreak/>
              <w:t>2) По бытовым отходам и посторонним предметам – 1 день.</w:t>
            </w:r>
          </w:p>
        </w:tc>
      </w:tr>
    </w:tbl>
    <w:p w:rsidR="006037D2" w:rsidRPr="000D005F" w:rsidRDefault="006037D2" w:rsidP="006037D2">
      <w:pPr>
        <w:pStyle w:val="af4"/>
        <w:shd w:val="clear" w:color="auto" w:fill="FFFFFF"/>
        <w:spacing w:before="0" w:beforeAutospacing="0" w:after="0" w:afterAutospacing="0"/>
        <w:ind w:firstLine="375"/>
        <w:jc w:val="both"/>
        <w:rPr>
          <w:rFonts w:ascii="Arial Unicode" w:hAnsi="Arial Unicode" w:cs="Sylfaen"/>
          <w:sz w:val="20"/>
          <w:szCs w:val="20"/>
          <w:lang w:val="hy-AM" w:eastAsia="en-US"/>
        </w:rPr>
      </w:pP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6.6.</w:t>
      </w:r>
      <w:r w:rsidRPr="000D005F">
        <w:rPr>
          <w:rFonts w:ascii="Arial Unicode" w:hAnsi="Arial Unicode"/>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6.7.</w:t>
      </w:r>
      <w:r w:rsidRPr="000D005F">
        <w:rPr>
          <w:rFonts w:ascii="Arial Unicode" w:hAnsi="Arial Unicode"/>
          <w:sz w:val="20"/>
          <w:szCs w:val="20"/>
        </w:rPr>
        <w:tab/>
        <w:t xml:space="preserve">Уплата пеней и (или) штрафов не освобождает стороны от исполнения своих договорных обязательств. </w:t>
      </w:r>
    </w:p>
    <w:p w:rsidR="00BB28C8" w:rsidRPr="000D005F" w:rsidRDefault="00BB28C8" w:rsidP="00BB28C8">
      <w:pPr>
        <w:widowControl w:val="0"/>
        <w:tabs>
          <w:tab w:val="left" w:pos="1276"/>
        </w:tabs>
        <w:spacing w:after="160" w:line="360" w:lineRule="auto"/>
        <w:jc w:val="center"/>
        <w:rPr>
          <w:rFonts w:ascii="Arial Unicode" w:hAnsi="Arial Unicode"/>
          <w:b/>
          <w:sz w:val="20"/>
          <w:szCs w:val="20"/>
        </w:rPr>
      </w:pPr>
      <w:r w:rsidRPr="000D005F">
        <w:rPr>
          <w:rFonts w:ascii="Arial Unicode" w:hAnsi="Arial Unicode"/>
          <w:b/>
          <w:sz w:val="20"/>
          <w:szCs w:val="20"/>
        </w:rPr>
        <w:t>7. ДЕЙСТВИЕ НЕПРЕОДОЛИМОЙ СИЛЫ (ФОРС-МАЖОР)</w:t>
      </w:r>
    </w:p>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rPr>
      </w:pPr>
      <w:r w:rsidRPr="000D005F">
        <w:rPr>
          <w:rFonts w:ascii="Arial Unicode" w:hAnsi="Arial Unicode"/>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0D005F" w:rsidRDefault="00BB28C8" w:rsidP="00BB28C8">
      <w:pPr>
        <w:widowControl w:val="0"/>
        <w:tabs>
          <w:tab w:val="left" w:pos="1276"/>
        </w:tabs>
        <w:spacing w:after="160" w:line="360" w:lineRule="auto"/>
        <w:jc w:val="center"/>
        <w:rPr>
          <w:rFonts w:ascii="Arial Unicode" w:hAnsi="Arial Unicode" w:cs="Sylfaen"/>
          <w:b/>
          <w:sz w:val="20"/>
          <w:szCs w:val="20"/>
        </w:rPr>
      </w:pPr>
      <w:r w:rsidRPr="000D005F">
        <w:rPr>
          <w:rFonts w:ascii="Arial Unicode" w:hAnsi="Arial Unicode"/>
          <w:b/>
          <w:sz w:val="20"/>
          <w:szCs w:val="20"/>
        </w:rPr>
        <w:t>8. ИНЫЕ УСЛОВИЯ</w:t>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8.1.</w:t>
      </w:r>
      <w:r w:rsidRPr="000D005F">
        <w:rPr>
          <w:rFonts w:ascii="Arial Unicode" w:hAnsi="Arial Unicode"/>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0D005F" w:rsidRDefault="00BB28C8" w:rsidP="00BB28C8">
      <w:pPr>
        <w:widowControl w:val="0"/>
        <w:tabs>
          <w:tab w:val="left" w:pos="1276"/>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D22B3B" w:rsidRPr="000D005F">
        <w:rPr>
          <w:rStyle w:val="af6"/>
          <w:rFonts w:ascii="Arial Unicode" w:hAnsi="Arial Unicode"/>
          <w:sz w:val="20"/>
          <w:szCs w:val="20"/>
        </w:rPr>
        <w:footnoteReference w:customMarkFollows="1" w:id="28"/>
        <w:t>32</w:t>
      </w:r>
      <w:r w:rsidRPr="000D005F">
        <w:rPr>
          <w:rFonts w:ascii="Arial Unicode" w:hAnsi="Arial Unicode"/>
          <w:sz w:val="20"/>
          <w:szCs w:val="20"/>
        </w:rPr>
        <w:t>.</w:t>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8.2.</w:t>
      </w:r>
      <w:r w:rsidRPr="000D005F">
        <w:rPr>
          <w:rFonts w:ascii="Arial Unicode" w:hAnsi="Arial Unicode"/>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8.3.</w:t>
      </w:r>
      <w:r w:rsidRPr="000D005F">
        <w:rPr>
          <w:rFonts w:ascii="Arial Unicode" w:hAnsi="Arial Unicode"/>
          <w:sz w:val="20"/>
          <w:szCs w:val="20"/>
        </w:rPr>
        <w:tab/>
        <w:t xml:space="preserve">В том случае, когда в установленном законом порядке в результате контроля </w:t>
      </w:r>
      <w:r w:rsidRPr="000D005F">
        <w:rPr>
          <w:rFonts w:ascii="Arial Unicode" w:hAnsi="Arial Unicode"/>
          <w:spacing w:val="-4"/>
          <w:sz w:val="20"/>
          <w:szCs w:val="20"/>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0D005F">
        <w:rPr>
          <w:rFonts w:ascii="Arial Unicode" w:hAnsi="Arial Unicode"/>
          <w:spacing w:val="-4"/>
          <w:sz w:val="20"/>
          <w:szCs w:val="20"/>
        </w:rPr>
        <w:lastRenderedPageBreak/>
        <w:t>Заказчик в одностороннем порядке</w:t>
      </w:r>
      <w:r w:rsidR="002A7783" w:rsidRPr="000D005F">
        <w:rPr>
          <w:rFonts w:ascii="Arial Unicode" w:hAnsi="Arial Unicode"/>
          <w:spacing w:val="-4"/>
          <w:sz w:val="20"/>
          <w:szCs w:val="20"/>
        </w:rPr>
        <w:t xml:space="preserve"> расторгает договор</w:t>
      </w:r>
      <w:r w:rsidRPr="000D005F">
        <w:rPr>
          <w:rFonts w:ascii="Arial Unicode" w:hAnsi="Arial Unicode"/>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0D005F" w:rsidRDefault="00BB28C8" w:rsidP="00BB28C8">
      <w:pPr>
        <w:widowControl w:val="0"/>
        <w:tabs>
          <w:tab w:val="left" w:pos="1134"/>
        </w:tabs>
        <w:spacing w:after="160" w:line="360" w:lineRule="auto"/>
        <w:ind w:firstLine="567"/>
        <w:jc w:val="both"/>
        <w:rPr>
          <w:rFonts w:ascii="Arial Unicode" w:hAnsi="Arial Unicode"/>
          <w:sz w:val="20"/>
          <w:szCs w:val="20"/>
        </w:rPr>
      </w:pPr>
      <w:r w:rsidRPr="000D005F">
        <w:rPr>
          <w:rFonts w:ascii="Arial Unicode" w:hAnsi="Arial Unicode"/>
          <w:sz w:val="20"/>
          <w:szCs w:val="20"/>
        </w:rPr>
        <w:t>8.4.</w:t>
      </w:r>
      <w:r w:rsidRPr="000D005F">
        <w:rPr>
          <w:rFonts w:ascii="Arial Unicode" w:hAnsi="Arial Unicode"/>
          <w:sz w:val="20"/>
          <w:szCs w:val="20"/>
        </w:rPr>
        <w:tab/>
        <w:t>Споры в связи с договором подлежат рассмотрению в судах Республики</w:t>
      </w:r>
      <w:r w:rsidRPr="000D005F">
        <w:rPr>
          <w:rFonts w:ascii="Arial" w:hAnsi="Arial" w:cs="Arial"/>
          <w:sz w:val="20"/>
          <w:szCs w:val="20"/>
          <w:lang w:val="en-US"/>
        </w:rPr>
        <w:t> </w:t>
      </w:r>
      <w:r w:rsidRPr="000D005F">
        <w:rPr>
          <w:rFonts w:ascii="Arial Unicode" w:hAnsi="Arial Unicode"/>
          <w:sz w:val="20"/>
          <w:szCs w:val="20"/>
        </w:rPr>
        <w:t>Армения.</w:t>
      </w:r>
    </w:p>
    <w:p w:rsidR="00BB28C8" w:rsidRPr="000D005F" w:rsidRDefault="00BB28C8" w:rsidP="00BB28C8">
      <w:pPr>
        <w:widowControl w:val="0"/>
        <w:tabs>
          <w:tab w:val="left" w:pos="1134"/>
        </w:tabs>
        <w:spacing w:after="160" w:line="360" w:lineRule="auto"/>
        <w:ind w:firstLine="567"/>
        <w:jc w:val="both"/>
        <w:rPr>
          <w:rFonts w:ascii="Arial Unicode" w:hAnsi="Arial Unicode" w:cs="Times Armenian"/>
          <w:sz w:val="20"/>
          <w:szCs w:val="20"/>
        </w:rPr>
      </w:pPr>
      <w:r w:rsidRPr="000D005F">
        <w:rPr>
          <w:rFonts w:ascii="Arial Unicode" w:hAnsi="Arial Unicode"/>
          <w:sz w:val="20"/>
          <w:szCs w:val="20"/>
        </w:rPr>
        <w:t>8.5</w:t>
      </w:r>
      <w:r w:rsidRPr="000D005F">
        <w:rPr>
          <w:rFonts w:ascii="Arial Unicode" w:hAnsi="Arial Unicode"/>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0D005F" w:rsidRDefault="00BB28C8" w:rsidP="00BB28C8">
      <w:pPr>
        <w:widowControl w:val="0"/>
        <w:tabs>
          <w:tab w:val="left" w:pos="1276"/>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0D005F" w:rsidRDefault="00BB28C8" w:rsidP="00BB28C8">
      <w:pPr>
        <w:widowControl w:val="0"/>
        <w:tabs>
          <w:tab w:val="left" w:pos="1276"/>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0D005F" w:rsidRDefault="00BB28C8" w:rsidP="00BB28C8">
      <w:pPr>
        <w:widowControl w:val="0"/>
        <w:tabs>
          <w:tab w:val="left" w:pos="1134"/>
        </w:tabs>
        <w:spacing w:after="160" w:line="360" w:lineRule="auto"/>
        <w:ind w:firstLine="567"/>
        <w:jc w:val="both"/>
        <w:rPr>
          <w:rFonts w:ascii="Arial Unicode" w:hAnsi="Arial Unicode" w:cs="Sylfaen"/>
          <w:sz w:val="20"/>
          <w:szCs w:val="20"/>
        </w:rPr>
      </w:pPr>
      <w:r w:rsidRPr="000D005F">
        <w:rPr>
          <w:rFonts w:ascii="Arial Unicode" w:hAnsi="Arial Unicode"/>
          <w:sz w:val="20"/>
          <w:szCs w:val="20"/>
        </w:rPr>
        <w:t>8.6.</w:t>
      </w:r>
      <w:r w:rsidRPr="000D005F">
        <w:rPr>
          <w:rFonts w:ascii="Arial Unicode" w:hAnsi="Arial Unicode"/>
          <w:sz w:val="20"/>
          <w:szCs w:val="20"/>
        </w:rPr>
        <w:tab/>
        <w:t>Если договор осуществляется посредством заключения договора субподряда:</w:t>
      </w:r>
    </w:p>
    <w:p w:rsidR="00BB28C8" w:rsidRPr="000D005F" w:rsidRDefault="00BB28C8" w:rsidP="00BB28C8">
      <w:pPr>
        <w:widowControl w:val="0"/>
        <w:tabs>
          <w:tab w:val="left" w:pos="1134"/>
        </w:tabs>
        <w:spacing w:after="160" w:line="372" w:lineRule="auto"/>
        <w:ind w:firstLine="567"/>
        <w:jc w:val="both"/>
        <w:rPr>
          <w:rFonts w:ascii="Arial Unicode" w:hAnsi="Arial Unicode" w:cs="Sylfaen"/>
          <w:sz w:val="20"/>
          <w:szCs w:val="20"/>
        </w:rPr>
      </w:pPr>
      <w:r w:rsidRPr="000D005F">
        <w:rPr>
          <w:rFonts w:ascii="Arial Unicode" w:hAnsi="Arial Unicode"/>
          <w:sz w:val="20"/>
          <w:szCs w:val="20"/>
        </w:rPr>
        <w:t>1)</w:t>
      </w:r>
      <w:r w:rsidRPr="000D005F">
        <w:rPr>
          <w:rFonts w:ascii="Arial Unicode" w:hAnsi="Arial Unicode"/>
          <w:sz w:val="20"/>
          <w:szCs w:val="20"/>
        </w:rPr>
        <w:tab/>
        <w:t>Подрядчик несет ответственность за неисполнение или ненадлежащее исполнение обязательств субподрядчика;</w:t>
      </w:r>
    </w:p>
    <w:p w:rsidR="00BB28C8" w:rsidRPr="000D005F" w:rsidRDefault="00BB28C8" w:rsidP="00BB28C8">
      <w:pPr>
        <w:widowControl w:val="0"/>
        <w:tabs>
          <w:tab w:val="left" w:pos="1134"/>
        </w:tabs>
        <w:spacing w:after="160" w:line="372" w:lineRule="auto"/>
        <w:ind w:firstLine="567"/>
        <w:jc w:val="both"/>
        <w:rPr>
          <w:rFonts w:ascii="Arial Unicode" w:hAnsi="Arial Unicode" w:cs="Sylfaen"/>
          <w:sz w:val="20"/>
          <w:szCs w:val="20"/>
        </w:rPr>
      </w:pPr>
      <w:r w:rsidRPr="000D005F">
        <w:rPr>
          <w:rFonts w:ascii="Arial Unicode" w:hAnsi="Arial Unicode"/>
          <w:sz w:val="20"/>
          <w:szCs w:val="20"/>
        </w:rPr>
        <w:t>2)</w:t>
      </w:r>
      <w:r w:rsidRPr="000D005F">
        <w:rPr>
          <w:rFonts w:ascii="Arial Unicode" w:hAnsi="Arial Unicode"/>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07E40" w:rsidRPr="000D005F">
        <w:rPr>
          <w:rFonts w:ascii="Arial Unicode" w:hAnsi="Arial Unicode"/>
          <w:sz w:val="20"/>
          <w:szCs w:val="20"/>
          <w:lang w:val="hy-AM"/>
        </w:rPr>
        <w:t xml:space="preserve">. </w:t>
      </w:r>
      <w:r w:rsidR="00B07E40" w:rsidRPr="000D005F">
        <w:rPr>
          <w:rFonts w:ascii="Arial Unicode" w:hAnsi="Arial Unicode"/>
          <w:sz w:val="20"/>
          <w:szCs w:val="20"/>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0080765B" w:rsidRPr="000D005F">
        <w:rPr>
          <w:rFonts w:ascii="Arial Unicode" w:hAnsi="Arial Unicode"/>
          <w:sz w:val="20"/>
          <w:szCs w:val="20"/>
        </w:rPr>
        <w:t>.</w:t>
      </w:r>
      <w:r w:rsidR="00CA1827" w:rsidRPr="000D005F">
        <w:rPr>
          <w:rStyle w:val="af6"/>
          <w:rFonts w:ascii="Arial Unicode" w:hAnsi="Arial Unicode"/>
          <w:sz w:val="20"/>
          <w:szCs w:val="20"/>
        </w:rPr>
        <w:footnoteReference w:customMarkFollows="1" w:id="29"/>
        <w:t>33</w:t>
      </w:r>
    </w:p>
    <w:p w:rsidR="00BB28C8" w:rsidRPr="000D005F" w:rsidRDefault="00BB28C8" w:rsidP="00BB28C8">
      <w:pPr>
        <w:widowControl w:val="0"/>
        <w:tabs>
          <w:tab w:val="left" w:pos="1134"/>
        </w:tabs>
        <w:spacing w:after="160" w:line="372" w:lineRule="auto"/>
        <w:ind w:firstLine="567"/>
        <w:jc w:val="both"/>
        <w:rPr>
          <w:rFonts w:ascii="Arial Unicode" w:hAnsi="Arial Unicode" w:cs="Sylfaen"/>
          <w:sz w:val="20"/>
          <w:szCs w:val="20"/>
        </w:rPr>
      </w:pPr>
      <w:r w:rsidRPr="000D005F">
        <w:rPr>
          <w:rFonts w:ascii="Arial Unicode" w:hAnsi="Arial Unicode"/>
          <w:sz w:val="20"/>
          <w:szCs w:val="20"/>
        </w:rPr>
        <w:t>8.7.</w:t>
      </w:r>
      <w:r w:rsidRPr="000D005F">
        <w:rPr>
          <w:rFonts w:ascii="Arial Unicode" w:hAnsi="Arial Unicode"/>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sidRPr="000D005F">
        <w:rPr>
          <w:rStyle w:val="af6"/>
          <w:rFonts w:ascii="Arial Unicode" w:hAnsi="Arial Unicode"/>
          <w:sz w:val="20"/>
          <w:szCs w:val="20"/>
        </w:rPr>
        <w:footnoteReference w:customMarkFollows="1" w:id="30"/>
        <w:t>34</w:t>
      </w:r>
      <w:r w:rsidRPr="000D005F">
        <w:rPr>
          <w:rFonts w:ascii="Arial Unicode" w:hAnsi="Arial Unicode"/>
          <w:sz w:val="20"/>
          <w:szCs w:val="20"/>
        </w:rPr>
        <w:t>.</w:t>
      </w:r>
    </w:p>
    <w:p w:rsidR="00BB28C8" w:rsidRPr="000D005F" w:rsidRDefault="00BB28C8" w:rsidP="00BB28C8">
      <w:pPr>
        <w:widowControl w:val="0"/>
        <w:tabs>
          <w:tab w:val="left" w:pos="1134"/>
        </w:tabs>
        <w:spacing w:after="160" w:line="372" w:lineRule="auto"/>
        <w:ind w:firstLine="567"/>
        <w:jc w:val="both"/>
        <w:rPr>
          <w:rFonts w:ascii="Arial Unicode" w:hAnsi="Arial Unicode"/>
          <w:sz w:val="20"/>
          <w:szCs w:val="20"/>
        </w:rPr>
      </w:pPr>
      <w:r w:rsidRPr="000D005F">
        <w:rPr>
          <w:rFonts w:ascii="Arial Unicode" w:hAnsi="Arial Unicode"/>
          <w:sz w:val="20"/>
          <w:szCs w:val="20"/>
        </w:rPr>
        <w:t>8.8.</w:t>
      </w:r>
      <w:r w:rsidRPr="000D005F">
        <w:rPr>
          <w:rFonts w:ascii="Arial Unicode" w:hAnsi="Arial Unicode"/>
          <w:sz w:val="20"/>
          <w:szCs w:val="20"/>
        </w:rPr>
        <w:tab/>
        <w:t xml:space="preserve">При наличии предложения от Подрядчика, срок выполнения работы может быть </w:t>
      </w:r>
      <w:r w:rsidRPr="000D005F">
        <w:rPr>
          <w:rFonts w:ascii="Arial Unicode" w:hAnsi="Arial Unicode"/>
          <w:sz w:val="20"/>
          <w:szCs w:val="20"/>
        </w:rPr>
        <w:lastRenderedPageBreak/>
        <w:t xml:space="preserve">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FB622C" w:rsidRPr="000D005F">
        <w:rPr>
          <w:rFonts w:ascii="Arial Unicode" w:hAnsi="Arial Unicode"/>
          <w:sz w:val="20"/>
          <w:szCs w:val="20"/>
        </w:rPr>
        <w:t xml:space="preserve">7-и </w:t>
      </w:r>
      <w:r w:rsidRPr="000D005F">
        <w:rPr>
          <w:rFonts w:ascii="Arial Unicode" w:hAnsi="Arial Unicode"/>
          <w:sz w:val="20"/>
          <w:szCs w:val="20"/>
        </w:rPr>
        <w:t>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0D005F" w:rsidRDefault="00BB28C8" w:rsidP="00BB28C8">
      <w:pPr>
        <w:widowControl w:val="0"/>
        <w:tabs>
          <w:tab w:val="left" w:pos="1134"/>
        </w:tabs>
        <w:spacing w:after="160" w:line="372" w:lineRule="auto"/>
        <w:ind w:firstLine="567"/>
        <w:jc w:val="both"/>
        <w:rPr>
          <w:rFonts w:ascii="Arial Unicode" w:hAnsi="Arial Unicode" w:cs="Times Armenian"/>
          <w:sz w:val="20"/>
          <w:szCs w:val="20"/>
        </w:rPr>
      </w:pPr>
      <w:r w:rsidRPr="000D005F">
        <w:rPr>
          <w:rFonts w:ascii="Arial Unicode" w:hAnsi="Arial Unicode"/>
          <w:sz w:val="20"/>
          <w:szCs w:val="20"/>
        </w:rPr>
        <w:t>8.9.</w:t>
      </w:r>
      <w:r w:rsidRPr="000D005F">
        <w:rPr>
          <w:rFonts w:ascii="Arial Unicode" w:hAnsi="Arial Unicode"/>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0D005F" w:rsidRDefault="00BB28C8" w:rsidP="00BB28C8">
      <w:pPr>
        <w:widowControl w:val="0"/>
        <w:spacing w:after="160" w:line="372" w:lineRule="auto"/>
        <w:ind w:firstLine="567"/>
        <w:jc w:val="both"/>
        <w:rPr>
          <w:rFonts w:ascii="Arial Unicode" w:hAnsi="Arial Unicode"/>
          <w:sz w:val="20"/>
          <w:szCs w:val="20"/>
        </w:rPr>
      </w:pPr>
      <w:r w:rsidRPr="000D005F">
        <w:rPr>
          <w:rFonts w:ascii="Arial Unicode" w:hAnsi="Arial Unicode"/>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0D005F" w:rsidRDefault="00BB28C8" w:rsidP="00BB28C8">
      <w:pPr>
        <w:widowControl w:val="0"/>
        <w:tabs>
          <w:tab w:val="left" w:pos="1276"/>
        </w:tabs>
        <w:spacing w:after="160" w:line="353" w:lineRule="auto"/>
        <w:ind w:firstLine="567"/>
        <w:jc w:val="both"/>
        <w:rPr>
          <w:rFonts w:ascii="Arial Unicode" w:hAnsi="Arial Unicode" w:cs="Sylfaen"/>
          <w:sz w:val="20"/>
          <w:szCs w:val="20"/>
        </w:rPr>
      </w:pPr>
      <w:r w:rsidRPr="000D005F">
        <w:rPr>
          <w:rFonts w:ascii="Arial Unicode" w:hAnsi="Arial Unicode"/>
          <w:sz w:val="20"/>
          <w:szCs w:val="20"/>
        </w:rPr>
        <w:t>8.10.</w:t>
      </w:r>
      <w:r w:rsidRPr="000D005F">
        <w:rPr>
          <w:rFonts w:ascii="Arial Unicode" w:hAnsi="Arial Unicode"/>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0D005F" w:rsidRDefault="00BB28C8" w:rsidP="004B4A95">
      <w:pPr>
        <w:widowControl w:val="0"/>
        <w:tabs>
          <w:tab w:val="left" w:pos="1276"/>
        </w:tabs>
        <w:spacing w:after="160" w:line="360" w:lineRule="auto"/>
        <w:ind w:firstLine="567"/>
        <w:jc w:val="both"/>
        <w:rPr>
          <w:rFonts w:ascii="Arial Unicode" w:hAnsi="Arial Unicode"/>
          <w:spacing w:val="-4"/>
          <w:sz w:val="20"/>
          <w:szCs w:val="20"/>
        </w:rPr>
      </w:pPr>
      <w:r w:rsidRPr="000D005F">
        <w:rPr>
          <w:rFonts w:ascii="Arial Unicode" w:hAnsi="Arial Unicode"/>
          <w:sz w:val="20"/>
          <w:szCs w:val="20"/>
        </w:rPr>
        <w:t>8.11.</w:t>
      </w:r>
      <w:r w:rsidRPr="000D005F">
        <w:rPr>
          <w:rFonts w:ascii="Arial Unicode" w:hAnsi="Arial Unicode"/>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0D005F">
        <w:rPr>
          <w:rFonts w:ascii="Arial Unicode" w:hAnsi="Arial Unicode"/>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0D005F">
        <w:rPr>
          <w:rFonts w:ascii="Arial Unicode" w:hAnsi="Arial Unicode"/>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0D005F">
        <w:rPr>
          <w:rFonts w:ascii="Arial Unicode" w:hAnsi="Arial Unicode"/>
          <w:spacing w:val="-4"/>
          <w:sz w:val="20"/>
          <w:szCs w:val="20"/>
        </w:rPr>
        <w:t>Подрядчика</w:t>
      </w:r>
      <w:r w:rsidR="004B4A95" w:rsidRPr="000D005F">
        <w:rPr>
          <w:rFonts w:ascii="Arial Unicode" w:hAnsi="Arial Unicode"/>
          <w:spacing w:val="-4"/>
          <w:sz w:val="20"/>
          <w:szCs w:val="20"/>
        </w:rPr>
        <w:t>.</w:t>
      </w:r>
    </w:p>
    <w:p w:rsidR="00320B7E" w:rsidRPr="000D005F" w:rsidRDefault="00320B7E" w:rsidP="00AD5A83">
      <w:pPr>
        <w:jc w:val="both"/>
        <w:rPr>
          <w:ins w:id="30" w:author="Inesa Kocharyan" w:date="2025-02-07T10:55:00Z"/>
          <w:rStyle w:val="ezkurwreuab5ozgtqnkl"/>
          <w:rFonts w:ascii="Arial Unicode" w:hAnsi="Arial Unicode"/>
          <w:sz w:val="20"/>
          <w:szCs w:val="20"/>
          <w:lang w:val="hy-AM"/>
        </w:rPr>
      </w:pPr>
      <w:r w:rsidRPr="000D005F">
        <w:rPr>
          <w:rFonts w:ascii="Arial Unicode" w:eastAsiaTheme="minorHAnsi" w:hAnsi="Arial Unicode" w:cstheme="minorBidi"/>
          <w:sz w:val="20"/>
          <w:szCs w:val="20"/>
          <w:lang w:eastAsia="en-US" w:bidi="ar-SA"/>
        </w:rPr>
        <w:t xml:space="preserve">     8.12 </w:t>
      </w:r>
      <w:r w:rsidRPr="000D005F">
        <w:rPr>
          <w:rFonts w:ascii="Arial Unicode" w:hAnsi="Arial Unicode"/>
          <w:spacing w:val="-4"/>
          <w:sz w:val="20"/>
          <w:szCs w:val="20"/>
        </w:rPr>
        <w:t>Подрядчик</w:t>
      </w:r>
      <w:r w:rsidRPr="000D005F">
        <w:rPr>
          <w:rStyle w:val="ezkurwreuab5ozgtqnkl"/>
          <w:rFonts w:ascii="Arial Unicode" w:hAnsi="Arial Unicode"/>
          <w:sz w:val="20"/>
          <w:szCs w:val="20"/>
        </w:rPr>
        <w:t xml:space="preserve">имеет правопосле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требования(далее-договор факторинга). В </w:t>
      </w:r>
      <w:r w:rsidRPr="000D005F">
        <w:rPr>
          <w:rFonts w:ascii="Arial Unicode" w:hAnsi="Arial Unicode"/>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0D005F">
        <w:rPr>
          <w:rStyle w:val="ezkurwreuab5ozgtqnkl"/>
          <w:rFonts w:ascii="Arial Unicode" w:hAnsi="Arial Unicode"/>
          <w:sz w:val="20"/>
          <w:szCs w:val="20"/>
        </w:rPr>
        <w:t xml:space="preserve">Заказчикпри осуществлении платежей обеспечивает расчет и зачет штрафов и пеней </w:t>
      </w:r>
      <w:r w:rsidRPr="000D005F">
        <w:rPr>
          <w:rFonts w:ascii="Arial Unicode" w:hAnsi="Arial Unicode"/>
          <w:spacing w:val="-4"/>
          <w:sz w:val="20"/>
          <w:szCs w:val="20"/>
        </w:rPr>
        <w:t>Подрядчику</w:t>
      </w:r>
      <w:r w:rsidRPr="000D005F">
        <w:rPr>
          <w:rStyle w:val="ezkurwreuab5ozgtqnkl"/>
          <w:rFonts w:ascii="Arial Unicode" w:hAnsi="Arial Unicode"/>
          <w:sz w:val="20"/>
          <w:szCs w:val="20"/>
        </w:rPr>
        <w:t>с суммами, подлежащими уплате, независимо оттого,было лиуступлено требование</w:t>
      </w:r>
      <w:r w:rsidRPr="000D005F">
        <w:rPr>
          <w:rStyle w:val="ezkurwreuab5ozgtqnkl"/>
          <w:rFonts w:ascii="Arial Unicode" w:hAnsi="Arial Unicode"/>
          <w:sz w:val="20"/>
          <w:szCs w:val="20"/>
          <w:lang w:val="hy-AM"/>
        </w:rPr>
        <w:t xml:space="preserve">. </w:t>
      </w:r>
      <w:r w:rsidRPr="000D005F">
        <w:rPr>
          <w:rStyle w:val="ezkurwreuab5ozgtqnkl"/>
          <w:rFonts w:ascii="Arial Unicode" w:hAnsi="Arial Unicode"/>
          <w:sz w:val="20"/>
          <w:szCs w:val="20"/>
        </w:rPr>
        <w:t xml:space="preserve">Приэтом, в случае получения письменного уведомления об уступке требования на основании договора факторинга (Приложение N </w:t>
      </w:r>
      <w:r w:rsidR="0039125D" w:rsidRPr="000D005F">
        <w:rPr>
          <w:rStyle w:val="ezkurwreuab5ozgtqnkl"/>
          <w:rFonts w:ascii="Arial Unicode" w:hAnsi="Arial Unicode"/>
          <w:sz w:val="20"/>
          <w:szCs w:val="20"/>
        </w:rPr>
        <w:t>5</w:t>
      </w:r>
      <w:r w:rsidRPr="000D005F">
        <w:rPr>
          <w:rStyle w:val="ezkurwreuab5ozgtqnkl"/>
          <w:rFonts w:ascii="Arial Unicode" w:hAnsi="Arial Unicode"/>
          <w:sz w:val="20"/>
          <w:szCs w:val="20"/>
        </w:rPr>
        <w:t xml:space="preserve">) Заказчикпроизводит платеж, установленный договором, финансовомуагенту, </w:t>
      </w:r>
      <w:r w:rsidRPr="000D005F">
        <w:rPr>
          <w:rStyle w:val="ezkurwreuab5ozgtqnkl"/>
          <w:rFonts w:ascii="Arial Unicode" w:hAnsi="Arial Unicode"/>
          <w:sz w:val="20"/>
          <w:szCs w:val="20"/>
        </w:rPr>
        <w:lastRenderedPageBreak/>
        <w:t>еслиуведомлениебыло полученов день, предшествующий дню внесения Заказчиком платежного поручения и копии протокола в казначейскую систему уполномоченного органа.</w:t>
      </w:r>
      <w:r w:rsidR="002A75B6" w:rsidRPr="000D005F">
        <w:rPr>
          <w:rStyle w:val="ezkurwreuab5ozgtqnkl"/>
          <w:rFonts w:ascii="Arial Unicode" w:hAnsi="Arial Unicode"/>
          <w:sz w:val="20"/>
          <w:szCs w:val="20"/>
          <w:vertAlign w:val="superscript"/>
        </w:rPr>
        <w:t>35</w:t>
      </w:r>
    </w:p>
    <w:p w:rsidR="00BB28C8" w:rsidRPr="000D005F" w:rsidRDefault="00BB28C8" w:rsidP="00BB28C8">
      <w:pPr>
        <w:widowControl w:val="0"/>
        <w:tabs>
          <w:tab w:val="left" w:pos="1276"/>
        </w:tabs>
        <w:spacing w:after="160" w:line="353" w:lineRule="auto"/>
        <w:ind w:firstLine="567"/>
        <w:jc w:val="both"/>
        <w:rPr>
          <w:rFonts w:ascii="Arial Unicode" w:hAnsi="Arial Unicode"/>
          <w:sz w:val="20"/>
          <w:szCs w:val="20"/>
        </w:rPr>
      </w:pPr>
      <w:r w:rsidRPr="000D005F">
        <w:rPr>
          <w:rFonts w:ascii="Arial Unicode" w:hAnsi="Arial Unicode"/>
          <w:sz w:val="20"/>
          <w:szCs w:val="20"/>
        </w:rPr>
        <w:t>8.</w:t>
      </w:r>
      <w:r w:rsidR="00320B7E" w:rsidRPr="000D005F">
        <w:rPr>
          <w:rFonts w:ascii="Arial Unicode" w:hAnsi="Arial Unicode"/>
          <w:sz w:val="20"/>
          <w:szCs w:val="20"/>
        </w:rPr>
        <w:t>13</w:t>
      </w:r>
      <w:r w:rsidRPr="000D005F">
        <w:rPr>
          <w:rFonts w:ascii="Arial Unicode" w:hAnsi="Arial Unicode"/>
          <w:sz w:val="20"/>
          <w:szCs w:val="20"/>
        </w:rPr>
        <w:t>.</w:t>
      </w:r>
      <w:r w:rsidRPr="000D005F">
        <w:rPr>
          <w:rFonts w:ascii="Arial Unicode" w:hAnsi="Arial Unicode"/>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0D005F" w:rsidRDefault="00BB28C8" w:rsidP="00BB28C8">
      <w:pPr>
        <w:widowControl w:val="0"/>
        <w:tabs>
          <w:tab w:val="left" w:pos="1276"/>
        </w:tabs>
        <w:spacing w:after="160" w:line="353" w:lineRule="auto"/>
        <w:ind w:firstLine="567"/>
        <w:jc w:val="both"/>
        <w:rPr>
          <w:rFonts w:ascii="Arial Unicode" w:hAnsi="Arial Unicode"/>
          <w:sz w:val="20"/>
          <w:szCs w:val="20"/>
        </w:rPr>
      </w:pPr>
      <w:r w:rsidRPr="000D005F">
        <w:rPr>
          <w:rFonts w:ascii="Arial Unicode" w:hAnsi="Arial Unicode"/>
          <w:sz w:val="20"/>
          <w:szCs w:val="20"/>
        </w:rPr>
        <w:t>8.1</w:t>
      </w:r>
      <w:r w:rsidR="00320B7E" w:rsidRPr="000D005F">
        <w:rPr>
          <w:rFonts w:ascii="Arial Unicode" w:hAnsi="Arial Unicode"/>
          <w:sz w:val="20"/>
          <w:szCs w:val="20"/>
        </w:rPr>
        <w:t>4</w:t>
      </w:r>
      <w:r w:rsidRPr="000D005F">
        <w:rPr>
          <w:rFonts w:ascii="Arial Unicode" w:hAnsi="Arial Unicode"/>
          <w:sz w:val="20"/>
          <w:szCs w:val="20"/>
        </w:rPr>
        <w:t>.</w:t>
      </w:r>
      <w:r w:rsidRPr="000D005F">
        <w:rPr>
          <w:rFonts w:ascii="Arial Unicode" w:hAnsi="Arial Unicode"/>
          <w:sz w:val="20"/>
          <w:szCs w:val="20"/>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w:t>
      </w:r>
      <w:r w:rsidR="00014C0C" w:rsidRPr="000D005F">
        <w:rPr>
          <w:rFonts w:ascii="Arial Unicode" w:hAnsi="Arial Unicode"/>
          <w:sz w:val="20"/>
          <w:szCs w:val="20"/>
        </w:rPr>
        <w:t xml:space="preserve">, </w:t>
      </w:r>
      <w:r w:rsidRPr="000D005F">
        <w:rPr>
          <w:rFonts w:ascii="Arial Unicode" w:hAnsi="Arial Unicode"/>
          <w:sz w:val="20"/>
          <w:szCs w:val="20"/>
        </w:rPr>
        <w:t xml:space="preserve">№ 4.1 </w:t>
      </w:r>
      <w:r w:rsidR="00014C0C" w:rsidRPr="000D005F">
        <w:rPr>
          <w:rFonts w:ascii="Arial Unicode" w:hAnsi="Arial Unicode"/>
          <w:sz w:val="20"/>
          <w:szCs w:val="20"/>
        </w:rPr>
        <w:t xml:space="preserve">и № 5 </w:t>
      </w:r>
      <w:r w:rsidRPr="000D005F">
        <w:rPr>
          <w:rFonts w:ascii="Arial Unicode" w:hAnsi="Arial Unicode"/>
          <w:sz w:val="20"/>
          <w:szCs w:val="20"/>
        </w:rPr>
        <w:t>к настоящему договору считаются неотъемлемой частью договора.</w:t>
      </w:r>
    </w:p>
    <w:p w:rsidR="002A75B6" w:rsidRPr="000D005F" w:rsidRDefault="00BB28C8" w:rsidP="002A75B6">
      <w:pPr>
        <w:widowControl w:val="0"/>
        <w:pBdr>
          <w:bottom w:val="single" w:sz="6" w:space="0" w:color="auto"/>
        </w:pBdr>
        <w:tabs>
          <w:tab w:val="left" w:pos="1276"/>
        </w:tabs>
        <w:spacing w:after="160" w:line="353" w:lineRule="auto"/>
        <w:ind w:firstLine="567"/>
        <w:jc w:val="both"/>
        <w:rPr>
          <w:rFonts w:ascii="Arial Unicode" w:hAnsi="Arial Unicode"/>
          <w:sz w:val="20"/>
          <w:szCs w:val="20"/>
          <w:highlight w:val="yellow"/>
        </w:rPr>
      </w:pPr>
      <w:r w:rsidRPr="000D005F">
        <w:rPr>
          <w:rFonts w:ascii="Arial Unicode" w:hAnsi="Arial Unicode"/>
          <w:sz w:val="20"/>
          <w:szCs w:val="20"/>
        </w:rPr>
        <w:t>8.1</w:t>
      </w:r>
      <w:r w:rsidR="00320B7E" w:rsidRPr="000D005F">
        <w:rPr>
          <w:rFonts w:ascii="Arial Unicode" w:hAnsi="Arial Unicode"/>
          <w:sz w:val="20"/>
          <w:szCs w:val="20"/>
        </w:rPr>
        <w:t>5</w:t>
      </w:r>
      <w:r w:rsidRPr="000D005F">
        <w:rPr>
          <w:rFonts w:ascii="Arial Unicode" w:hAnsi="Arial Unicode"/>
          <w:sz w:val="20"/>
          <w:szCs w:val="20"/>
        </w:rPr>
        <w:t>.</w:t>
      </w:r>
      <w:r w:rsidRPr="000D005F">
        <w:rPr>
          <w:rFonts w:ascii="Arial Unicode" w:hAnsi="Arial Unicode"/>
          <w:sz w:val="20"/>
          <w:szCs w:val="20"/>
        </w:rPr>
        <w:tab/>
        <w:t>К отношениям, связанным с настоящим договором, применяется право Республики Армения.</w:t>
      </w:r>
    </w:p>
    <w:p w:rsidR="00014C0C" w:rsidRPr="000D005F" w:rsidRDefault="00014C0C" w:rsidP="002A75B6">
      <w:pPr>
        <w:widowControl w:val="0"/>
        <w:pBdr>
          <w:bottom w:val="single" w:sz="6" w:space="0" w:color="auto"/>
        </w:pBdr>
        <w:tabs>
          <w:tab w:val="left" w:pos="1276"/>
        </w:tabs>
        <w:spacing w:after="160" w:line="353" w:lineRule="auto"/>
        <w:ind w:firstLine="567"/>
        <w:jc w:val="both"/>
        <w:rPr>
          <w:rFonts w:ascii="Arial Unicode" w:hAnsi="Arial Unicode"/>
          <w:sz w:val="20"/>
          <w:szCs w:val="20"/>
          <w:highlight w:val="yellow"/>
        </w:rPr>
      </w:pPr>
    </w:p>
    <w:p w:rsidR="00014C0C" w:rsidRPr="000D005F" w:rsidRDefault="00014C0C" w:rsidP="002A75B6">
      <w:pPr>
        <w:widowControl w:val="0"/>
        <w:pBdr>
          <w:bottom w:val="single" w:sz="6" w:space="0" w:color="auto"/>
        </w:pBdr>
        <w:tabs>
          <w:tab w:val="left" w:pos="1276"/>
        </w:tabs>
        <w:spacing w:after="160" w:line="353" w:lineRule="auto"/>
        <w:ind w:firstLine="567"/>
        <w:jc w:val="both"/>
        <w:rPr>
          <w:rFonts w:ascii="Arial Unicode" w:hAnsi="Arial Unicode"/>
          <w:sz w:val="20"/>
          <w:szCs w:val="20"/>
          <w:highlight w:val="yellow"/>
        </w:rPr>
      </w:pPr>
    </w:p>
    <w:p w:rsidR="002A75B6" w:rsidRPr="000D005F" w:rsidRDefault="002A75B6" w:rsidP="00A915F5">
      <w:pPr>
        <w:rPr>
          <w:rStyle w:val="ezkurwreuab5ozgtqnkl"/>
          <w:rFonts w:ascii="Arial Unicode" w:hAnsi="Arial Unicode"/>
          <w:i/>
          <w:sz w:val="20"/>
          <w:szCs w:val="20"/>
        </w:rPr>
      </w:pPr>
      <w:r w:rsidRPr="000D005F">
        <w:rPr>
          <w:rFonts w:ascii="Arial Unicode" w:hAnsi="Arial Unicode"/>
          <w:sz w:val="20"/>
          <w:szCs w:val="20"/>
          <w:vertAlign w:val="superscript"/>
        </w:rPr>
        <w:t>35</w:t>
      </w:r>
      <w:r w:rsidRPr="000D005F">
        <w:rPr>
          <w:rStyle w:val="ezkurwreuab5ozgtqnkl"/>
          <w:rFonts w:ascii="Arial Unicode" w:hAnsi="Arial Unicode"/>
          <w:i/>
          <w:sz w:val="20"/>
          <w:szCs w:val="20"/>
        </w:rPr>
        <w:t>ЕслиЗаказчик является</w:t>
      </w:r>
      <w:r w:rsidR="00A2389C" w:rsidRPr="000D005F">
        <w:rPr>
          <w:rStyle w:val="ezkurwreuab5ozgtqnkl"/>
          <w:rFonts w:ascii="Arial Unicode" w:hAnsi="Arial Unicode"/>
          <w:i/>
          <w:sz w:val="20"/>
          <w:szCs w:val="20"/>
        </w:rPr>
        <w:t>заказчиком</w:t>
      </w:r>
      <w:r w:rsidRPr="000D005F">
        <w:rPr>
          <w:rStyle w:val="ezkurwreuab5ozgtqnkl"/>
          <w:rFonts w:ascii="Arial Unicode" w:hAnsi="Arial Unicode"/>
          <w:i/>
          <w:sz w:val="20"/>
          <w:szCs w:val="20"/>
        </w:rPr>
        <w:t>, не имеющим счета в казначействе, настоящийпунктредактируетсязаменивслова"внесения платежногопорученияикопиипротоколавказначейскуюсистемууполномоченного органа"словами "выдачи платежногопоручениябанку</w:t>
      </w:r>
      <w:r w:rsidR="00A915F5" w:rsidRPr="000D005F">
        <w:rPr>
          <w:rStyle w:val="ezkurwreuab5ozgtqnkl"/>
          <w:rFonts w:ascii="Arial Unicode" w:hAnsi="Arial Unicode"/>
          <w:i/>
          <w:sz w:val="20"/>
          <w:szCs w:val="20"/>
        </w:rPr>
        <w:t>"</w:t>
      </w:r>
      <w:r w:rsidR="00820297" w:rsidRPr="000D005F">
        <w:rPr>
          <w:rStyle w:val="ezkurwreuab5ozgtqnkl"/>
          <w:rFonts w:ascii="Arial Unicode" w:hAnsi="Arial Unicode"/>
          <w:i/>
          <w:sz w:val="20"/>
          <w:szCs w:val="20"/>
        </w:rPr>
        <w:t>.</w:t>
      </w:r>
    </w:p>
    <w:p w:rsidR="002A75B6" w:rsidRPr="000D005F" w:rsidRDefault="002A75B6">
      <w:pPr>
        <w:rPr>
          <w:rStyle w:val="ezkurwreuab5ozgtqnkl"/>
          <w:rFonts w:ascii="Arial Unicode" w:hAnsi="Arial Unicode"/>
          <w:i/>
          <w:sz w:val="20"/>
          <w:szCs w:val="20"/>
        </w:rPr>
      </w:pPr>
    </w:p>
    <w:p w:rsidR="002A75B6" w:rsidRPr="000D005F" w:rsidRDefault="002A75B6">
      <w:pPr>
        <w:rPr>
          <w:rStyle w:val="ezkurwreuab5ozgtqnkl"/>
          <w:rFonts w:ascii="Arial Unicode" w:hAnsi="Arial Unicode"/>
          <w:i/>
          <w:sz w:val="20"/>
          <w:szCs w:val="20"/>
        </w:rPr>
      </w:pPr>
    </w:p>
    <w:p w:rsidR="00014C0C" w:rsidRPr="000D005F" w:rsidRDefault="00014C0C">
      <w:pPr>
        <w:rPr>
          <w:rFonts w:ascii="Arial Unicode" w:hAnsi="Arial Unicode"/>
          <w:sz w:val="20"/>
          <w:szCs w:val="20"/>
          <w:highlight w:val="yellow"/>
        </w:rPr>
      </w:pPr>
      <w:r w:rsidRPr="000D005F">
        <w:rPr>
          <w:rFonts w:ascii="Arial Unicode" w:hAnsi="Arial Unicode"/>
          <w:sz w:val="20"/>
          <w:szCs w:val="20"/>
          <w:highlight w:val="yellow"/>
        </w:rPr>
        <w:br w:type="page"/>
      </w:r>
    </w:p>
    <w:p w:rsidR="00BB28C8" w:rsidRPr="000D005F" w:rsidRDefault="00BB28C8" w:rsidP="00BB28C8">
      <w:pPr>
        <w:widowControl w:val="0"/>
        <w:tabs>
          <w:tab w:val="left" w:pos="1276"/>
        </w:tabs>
        <w:spacing w:after="160" w:line="353" w:lineRule="auto"/>
        <w:ind w:firstLine="567"/>
        <w:jc w:val="both"/>
        <w:rPr>
          <w:rFonts w:ascii="Arial Unicode" w:hAnsi="Arial Unicode"/>
          <w:sz w:val="20"/>
          <w:szCs w:val="20"/>
          <w:vertAlign w:val="superscript"/>
        </w:rPr>
      </w:pPr>
      <w:r w:rsidRPr="000D005F">
        <w:rPr>
          <w:rFonts w:ascii="Arial Unicode" w:hAnsi="Arial Unicode"/>
          <w:sz w:val="20"/>
          <w:szCs w:val="20"/>
        </w:rPr>
        <w:lastRenderedPageBreak/>
        <w:t>8.1</w:t>
      </w:r>
      <w:r w:rsidR="00320B7E" w:rsidRPr="000D005F">
        <w:rPr>
          <w:rFonts w:ascii="Arial Unicode" w:hAnsi="Arial Unicode"/>
          <w:sz w:val="20"/>
          <w:szCs w:val="20"/>
        </w:rPr>
        <w:t>6</w:t>
      </w:r>
      <w:r w:rsidRPr="000D005F">
        <w:rPr>
          <w:rFonts w:ascii="Arial Unicode" w:hAnsi="Arial Unicode"/>
          <w:sz w:val="20"/>
          <w:szCs w:val="20"/>
        </w:rPr>
        <w:t>.</w:t>
      </w:r>
      <w:r w:rsidRPr="000D005F">
        <w:rPr>
          <w:rFonts w:ascii="Arial Unicode" w:hAnsi="Arial Unicode"/>
          <w:sz w:val="20"/>
          <w:szCs w:val="20"/>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653418" w:rsidRPr="000D005F">
        <w:rPr>
          <w:rFonts w:ascii="Arial Unicode" w:hAnsi="Arial Unicode"/>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0D005F">
        <w:rPr>
          <w:rFonts w:ascii="Arial Unicode" w:hAnsi="Arial Unicode"/>
          <w:sz w:val="20"/>
          <w:szCs w:val="20"/>
        </w:rPr>
        <w:t xml:space="preserve">Если размер выделенных для исполнения договора финансовых средств превышает </w:t>
      </w:r>
      <w:r w:rsidR="004A1BBC" w:rsidRPr="000D005F">
        <w:rPr>
          <w:rFonts w:ascii="Arial Unicode" w:hAnsi="Arial Unicode"/>
          <w:sz w:val="20"/>
          <w:szCs w:val="20"/>
        </w:rPr>
        <w:t>двадцатипятикратный</w:t>
      </w:r>
      <w:r w:rsidRPr="000D005F">
        <w:rPr>
          <w:rFonts w:ascii="Arial Unicode" w:hAnsi="Arial Unicode"/>
          <w:sz w:val="20"/>
          <w:szCs w:val="20"/>
        </w:rPr>
        <w:t xml:space="preserve"> размер базовой единицы закупок, то Заказчиком будет заключенo соглашение в случае, если представленн</w:t>
      </w:r>
      <w:r w:rsidR="00F005EE" w:rsidRPr="000D005F">
        <w:rPr>
          <w:rFonts w:ascii="Arial Unicode" w:hAnsi="Arial Unicode"/>
          <w:sz w:val="20"/>
          <w:szCs w:val="20"/>
        </w:rPr>
        <w:t>ые</w:t>
      </w:r>
      <w:r w:rsidRPr="000D005F">
        <w:rPr>
          <w:rFonts w:ascii="Arial Unicode" w:hAnsi="Arial Unicode"/>
          <w:sz w:val="20"/>
          <w:szCs w:val="20"/>
        </w:rPr>
        <w:t xml:space="preserve"> Подрядчиком в виде неустойки обеспечени</w:t>
      </w:r>
      <w:r w:rsidR="00F005EE" w:rsidRPr="000D005F">
        <w:rPr>
          <w:rFonts w:ascii="Arial Unicode" w:hAnsi="Arial Unicode"/>
          <w:sz w:val="20"/>
          <w:szCs w:val="20"/>
        </w:rPr>
        <w:t xml:space="preserve">яквалификации и </w:t>
      </w:r>
      <w:r w:rsidRPr="000D005F">
        <w:rPr>
          <w:rFonts w:ascii="Arial Unicode" w:hAnsi="Arial Unicode"/>
          <w:sz w:val="20"/>
          <w:szCs w:val="20"/>
        </w:rPr>
        <w:t>договора заменя</w:t>
      </w:r>
      <w:r w:rsidR="00C3050C" w:rsidRPr="000D005F">
        <w:rPr>
          <w:rFonts w:ascii="Arial Unicode" w:hAnsi="Arial Unicode"/>
          <w:sz w:val="20"/>
          <w:szCs w:val="20"/>
        </w:rPr>
        <w:t>ю</w:t>
      </w:r>
      <w:r w:rsidRPr="000D005F">
        <w:rPr>
          <w:rFonts w:ascii="Arial Unicode" w:hAnsi="Arial Unicode"/>
          <w:sz w:val="20"/>
          <w:szCs w:val="20"/>
        </w:rPr>
        <w:t xml:space="preserve">тся гарантией или наличными деньгами, с учетом требований </w:t>
      </w:r>
      <w:r w:rsidR="00E81D4D" w:rsidRPr="000D005F">
        <w:rPr>
          <w:rFonts w:ascii="Arial Unicode" w:hAnsi="Arial Unicode"/>
          <w:sz w:val="20"/>
          <w:szCs w:val="20"/>
        </w:rPr>
        <w:t xml:space="preserve">абзаца "в" подпункта 1 и </w:t>
      </w:r>
      <w:r w:rsidRPr="000D005F">
        <w:rPr>
          <w:rFonts w:ascii="Arial Unicode" w:hAnsi="Arial Unicode"/>
          <w:sz w:val="20"/>
          <w:szCs w:val="20"/>
        </w:rPr>
        <w:t>абзаца "б" подпункта 1</w:t>
      </w:r>
      <w:r w:rsidR="00F005EE" w:rsidRPr="000D005F">
        <w:rPr>
          <w:rFonts w:ascii="Arial Unicode" w:hAnsi="Arial Unicode"/>
          <w:sz w:val="20"/>
          <w:szCs w:val="20"/>
        </w:rPr>
        <w:t>7</w:t>
      </w:r>
      <w:r w:rsidRPr="000D005F">
        <w:rPr>
          <w:rFonts w:ascii="Arial Unicode" w:hAnsi="Arial Unicode"/>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0D005F">
        <w:rPr>
          <w:rFonts w:ascii="Arial Unicode" w:hAnsi="Arial Unicode"/>
          <w:sz w:val="20"/>
          <w:szCs w:val="20"/>
        </w:rPr>
        <w:t>й квалификации и</w:t>
      </w:r>
      <w:r w:rsidRPr="000D005F">
        <w:rPr>
          <w:rFonts w:ascii="Arial Unicode" w:hAnsi="Arial Unicode"/>
          <w:sz w:val="20"/>
          <w:szCs w:val="20"/>
        </w:rPr>
        <w:t>договора представленн</w:t>
      </w:r>
      <w:r w:rsidR="00DD559B" w:rsidRPr="000D005F">
        <w:rPr>
          <w:rFonts w:ascii="Arial Unicode" w:hAnsi="Arial Unicode"/>
          <w:sz w:val="20"/>
          <w:szCs w:val="20"/>
        </w:rPr>
        <w:t>ых</w:t>
      </w:r>
      <w:r w:rsidRPr="000D005F">
        <w:rPr>
          <w:rFonts w:ascii="Arial Unicode" w:hAnsi="Arial Unicode"/>
          <w:sz w:val="20"/>
          <w:szCs w:val="20"/>
        </w:rPr>
        <w:t xml:space="preserve"> в виде неустойки, также представляет Заказчику нов</w:t>
      </w:r>
      <w:r w:rsidR="003937C5" w:rsidRPr="000D005F">
        <w:rPr>
          <w:rFonts w:ascii="Arial Unicode" w:hAnsi="Arial Unicode"/>
          <w:sz w:val="20"/>
          <w:szCs w:val="20"/>
        </w:rPr>
        <w:t>ые</w:t>
      </w:r>
      <w:r w:rsidRPr="000D005F">
        <w:rPr>
          <w:rFonts w:ascii="Arial Unicode" w:hAnsi="Arial Unicode"/>
          <w:sz w:val="20"/>
          <w:szCs w:val="20"/>
        </w:rPr>
        <w:t xml:space="preserve"> обеспечени</w:t>
      </w:r>
      <w:r w:rsidR="003937C5" w:rsidRPr="000D005F">
        <w:rPr>
          <w:rFonts w:ascii="Arial Unicode" w:hAnsi="Arial Unicode"/>
          <w:sz w:val="20"/>
          <w:szCs w:val="20"/>
        </w:rPr>
        <w:t xml:space="preserve">я </w:t>
      </w:r>
      <w:r w:rsidRPr="000D005F">
        <w:rPr>
          <w:rFonts w:ascii="Arial Unicode" w:hAnsi="Arial Unicode"/>
          <w:sz w:val="20"/>
          <w:szCs w:val="20"/>
        </w:rPr>
        <w:t xml:space="preserve"> в течение </w:t>
      </w:r>
      <w:r w:rsidR="007F78FA" w:rsidRPr="000D005F">
        <w:rPr>
          <w:rFonts w:ascii="Arial Unicode" w:hAnsi="Arial Unicode"/>
          <w:sz w:val="20"/>
          <w:szCs w:val="20"/>
          <w:lang w:val="hy-AM"/>
        </w:rPr>
        <w:t>---</w:t>
      </w:r>
      <w:r w:rsidR="006037D2" w:rsidRPr="000D005F">
        <w:rPr>
          <w:rFonts w:ascii="Arial Unicode" w:hAnsi="Arial Unicode"/>
          <w:sz w:val="20"/>
          <w:szCs w:val="20"/>
        </w:rPr>
        <w:t>15</w:t>
      </w:r>
      <w:r w:rsidRPr="000D005F">
        <w:rPr>
          <w:rFonts w:ascii="Arial Unicode" w:hAnsi="Arial Unicode"/>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2A75B6" w:rsidRPr="000D005F">
        <w:rPr>
          <w:rStyle w:val="af6"/>
          <w:rFonts w:ascii="Arial Unicode" w:hAnsi="Arial Unicode"/>
          <w:sz w:val="20"/>
          <w:szCs w:val="20"/>
        </w:rPr>
        <w:t>3</w:t>
      </w:r>
      <w:r w:rsidR="002A75B6" w:rsidRPr="000D005F">
        <w:rPr>
          <w:rFonts w:ascii="Arial Unicode" w:hAnsi="Arial Unicode"/>
          <w:sz w:val="20"/>
          <w:szCs w:val="20"/>
          <w:vertAlign w:val="superscript"/>
        </w:rPr>
        <w:t>6</w:t>
      </w:r>
    </w:p>
    <w:p w:rsidR="002A75B6" w:rsidRPr="000D005F" w:rsidRDefault="002A75B6" w:rsidP="002A75B6">
      <w:pPr>
        <w:pStyle w:val="af2"/>
        <w:widowControl w:val="0"/>
        <w:jc w:val="both"/>
        <w:rPr>
          <w:rFonts w:ascii="Arial Unicode" w:hAnsi="Arial Unicode"/>
          <w:i/>
        </w:rPr>
      </w:pPr>
      <w:r w:rsidRPr="000D005F">
        <w:rPr>
          <w:rFonts w:ascii="Arial Unicode" w:hAnsi="Arial Unicode"/>
          <w:i/>
        </w:rPr>
        <w:t>------------------------------------------------------</w:t>
      </w:r>
    </w:p>
    <w:p w:rsidR="002A75B6" w:rsidRPr="000D005F" w:rsidRDefault="002A75B6" w:rsidP="002A75B6">
      <w:pPr>
        <w:pStyle w:val="af2"/>
        <w:widowControl w:val="0"/>
        <w:jc w:val="both"/>
        <w:rPr>
          <w:rFonts w:ascii="Arial Unicode" w:hAnsi="Arial Unicode"/>
          <w:i/>
          <w:lang w:val="hy-AM" w:eastAsia="en-US"/>
        </w:rPr>
      </w:pPr>
      <w:r w:rsidRPr="000D005F">
        <w:rPr>
          <w:rFonts w:ascii="Arial Unicode" w:hAnsi="Arial Unicode"/>
          <w:i/>
          <w:vertAlign w:val="superscript"/>
        </w:rPr>
        <w:t>36</w:t>
      </w:r>
      <w:r w:rsidRPr="000D005F">
        <w:rPr>
          <w:rFonts w:ascii="Arial Unicode" w:hAnsi="Arial Unicode"/>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A75B6" w:rsidRPr="000D005F" w:rsidRDefault="002A75B6" w:rsidP="002A75B6">
      <w:pPr>
        <w:pStyle w:val="af2"/>
        <w:widowControl w:val="0"/>
        <w:jc w:val="both"/>
        <w:rPr>
          <w:ins w:id="31" w:author="Inesa Kocharyan" w:date="2025-03-19T11:21:00Z"/>
          <w:rFonts w:ascii="Arial Unicode" w:hAnsi="Arial Unicode"/>
          <w:i/>
        </w:rPr>
      </w:pPr>
      <w:r w:rsidRPr="000D005F">
        <w:rPr>
          <w:rFonts w:ascii="Arial Unicode" w:hAnsi="Arial Unicode"/>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757043" w:rsidRPr="000D005F" w:rsidRDefault="00757043" w:rsidP="002A75B6">
      <w:pPr>
        <w:pStyle w:val="af2"/>
        <w:widowControl w:val="0"/>
        <w:jc w:val="both"/>
        <w:rPr>
          <w:rFonts w:ascii="Arial Unicode" w:hAnsi="Arial Unicode"/>
          <w:i/>
          <w:lang w:val="hy-AM" w:eastAsia="en-US"/>
        </w:rPr>
      </w:pPr>
      <w:r w:rsidRPr="000D005F">
        <w:rPr>
          <w:rStyle w:val="ezkurwreuab5ozgtqnkl"/>
          <w:rFonts w:ascii="Arial Unicode" w:hAnsi="Arial Unicode" w:cs="Cambria"/>
          <w:i/>
        </w:rPr>
        <w:t>Срок</w:t>
      </w:r>
      <w:r w:rsidRPr="000D005F">
        <w:rPr>
          <w:rStyle w:val="ezkurwreuab5ozgtqnkl"/>
          <w:rFonts w:ascii="Arial Unicode" w:hAnsi="Arial Unicode"/>
          <w:i/>
        </w:rPr>
        <w:t xml:space="preserve">, </w:t>
      </w:r>
      <w:r w:rsidRPr="000D005F">
        <w:rPr>
          <w:rStyle w:val="ezkurwreuab5ozgtqnkl"/>
          <w:rFonts w:ascii="Arial Unicode" w:hAnsi="Arial Unicode" w:cs="Cambria"/>
          <w:i/>
        </w:rPr>
        <w:t>установленныйвпредложении</w:t>
      </w:r>
      <w:r w:rsidRPr="000D005F">
        <w:rPr>
          <w:rStyle w:val="ezkurwreuab5ozgtqnkl"/>
          <w:rFonts w:ascii="Arial Unicode" w:hAnsi="Arial Unicode"/>
          <w:i/>
        </w:rPr>
        <w:t>5</w:t>
      </w:r>
      <w:r w:rsidRPr="000D005F">
        <w:rPr>
          <w:rStyle w:val="ezkurwreuab5ozgtqnkl"/>
          <w:rFonts w:ascii="Arial Unicode" w:hAnsi="Arial Unicode" w:cs="Cambria"/>
          <w:i/>
        </w:rPr>
        <w:t>настоящегопункта</w:t>
      </w:r>
      <w:r w:rsidRPr="000D005F">
        <w:rPr>
          <w:rFonts w:ascii="Arial Unicode" w:hAnsi="Arial Unicode"/>
          <w:i/>
        </w:rPr>
        <w:t xml:space="preserve">, </w:t>
      </w:r>
      <w:r w:rsidRPr="000D005F">
        <w:rPr>
          <w:rStyle w:val="ezkurwreuab5ozgtqnkl"/>
          <w:rFonts w:ascii="Arial Unicode" w:hAnsi="Arial Unicode" w:cs="Cambria"/>
          <w:i/>
        </w:rPr>
        <w:t>неможетбытьменее</w:t>
      </w:r>
      <w:r w:rsidRPr="000D005F">
        <w:rPr>
          <w:rStyle w:val="ezkurwreuab5ozgtqnkl"/>
          <w:rFonts w:ascii="Arial Unicode" w:hAnsi="Arial Unicode"/>
          <w:i/>
        </w:rPr>
        <w:t>10</w:t>
      </w:r>
      <w:r w:rsidRPr="000D005F">
        <w:rPr>
          <w:rStyle w:val="ezkurwreuab5ozgtqnkl"/>
          <w:rFonts w:ascii="Arial Unicode" w:hAnsi="Arial Unicode" w:cs="Cambria"/>
          <w:i/>
        </w:rPr>
        <w:t>рабочихдней</w:t>
      </w:r>
      <w:r w:rsidRPr="000D005F">
        <w:rPr>
          <w:rStyle w:val="ezkurwreuab5ozgtqnkl"/>
          <w:rFonts w:ascii="Arial Unicode" w:hAnsi="Arial Unicode" w:cs="Cambria"/>
          <w:i/>
          <w:lang w:val="hy-AM"/>
        </w:rPr>
        <w:t>.</w:t>
      </w:r>
    </w:p>
    <w:p w:rsidR="00BB28C8" w:rsidRPr="000D005F" w:rsidRDefault="00BB28C8" w:rsidP="00BB28C8">
      <w:pPr>
        <w:widowControl w:val="0"/>
        <w:tabs>
          <w:tab w:val="left" w:pos="1276"/>
        </w:tabs>
        <w:spacing w:after="160" w:line="353" w:lineRule="auto"/>
        <w:ind w:firstLine="567"/>
        <w:jc w:val="both"/>
        <w:rPr>
          <w:rFonts w:ascii="Arial Unicode" w:hAnsi="Arial Unicode"/>
          <w:sz w:val="20"/>
          <w:szCs w:val="20"/>
          <w:lang w:val="hy-AM"/>
        </w:rPr>
      </w:pPr>
    </w:p>
    <w:p w:rsidR="00014C0C" w:rsidRPr="000D005F" w:rsidRDefault="00014C0C">
      <w:pPr>
        <w:rPr>
          <w:rFonts w:ascii="Arial Unicode" w:hAnsi="Arial Unicode"/>
          <w:b/>
          <w:sz w:val="20"/>
          <w:szCs w:val="20"/>
        </w:rPr>
      </w:pPr>
      <w:r w:rsidRPr="000D005F">
        <w:rPr>
          <w:rFonts w:ascii="Arial Unicode" w:hAnsi="Arial Unicode"/>
          <w:b/>
          <w:sz w:val="20"/>
          <w:szCs w:val="20"/>
        </w:rPr>
        <w:br w:type="page"/>
      </w:r>
    </w:p>
    <w:p w:rsidR="00BB28C8" w:rsidRPr="000D005F" w:rsidRDefault="00BB28C8" w:rsidP="00BB28C8">
      <w:pPr>
        <w:widowControl w:val="0"/>
        <w:spacing w:after="160" w:line="353" w:lineRule="auto"/>
        <w:jc w:val="center"/>
        <w:rPr>
          <w:rFonts w:ascii="Arial Unicode" w:hAnsi="Arial Unicode" w:cs="Sylfaen"/>
          <w:b/>
          <w:sz w:val="20"/>
          <w:szCs w:val="20"/>
        </w:rPr>
      </w:pPr>
      <w:r w:rsidRPr="000D005F">
        <w:rPr>
          <w:rFonts w:ascii="Arial Unicode" w:hAnsi="Arial Unicode"/>
          <w:b/>
          <w:sz w:val="20"/>
          <w:szCs w:val="20"/>
        </w:rPr>
        <w:lastRenderedPageBreak/>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0D005F" w:rsidTr="003D2146">
        <w:trPr>
          <w:jc w:val="center"/>
        </w:trPr>
        <w:tc>
          <w:tcPr>
            <w:tcW w:w="4536" w:type="dxa"/>
          </w:tcPr>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ЗАКАЗЧИК</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Fonts w:ascii="Arial Unicode" w:hAnsi="Arial Unicode"/>
                <w:lang w:val="ru-RU"/>
              </w:rPr>
              <w:t>Основная школа Артика  №1  » Ширакского область РА</w:t>
            </w:r>
            <w:r w:rsidRPr="00E32B46">
              <w:rPr>
                <w:rStyle w:val="y2iqfc"/>
                <w:rFonts w:ascii="Arial Unicode" w:hAnsi="Arial Unicode"/>
                <w:color w:val="202124"/>
                <w:lang w:val="ru-RU"/>
              </w:rPr>
              <w:t xml:space="preserve"> </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Адрес: </w:t>
            </w:r>
            <w:r w:rsidRPr="00E32B46">
              <w:rPr>
                <w:rFonts w:ascii="Arial Unicode" w:hAnsi="Arial Unicode"/>
                <w:lang w:val="ru-RU"/>
              </w:rPr>
              <w:t>Туманяна 34</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АВХХ </w:t>
            </w:r>
            <w:r w:rsidRPr="00E32B46">
              <w:rPr>
                <w:rFonts w:ascii="Sylfaen" w:hAnsi="Sylfaen"/>
                <w:u w:val="single"/>
                <w:lang w:val="hy-AM" w:eastAsia="ru-RU"/>
              </w:rPr>
              <w:t>05529635</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Банк: Операционный отдел Фонда РА</w:t>
            </w:r>
          </w:p>
          <w:p w:rsidR="00E32B46" w:rsidRPr="00E32B46" w:rsidRDefault="00E32B46" w:rsidP="00E32B46">
            <w:pPr>
              <w:tabs>
                <w:tab w:val="left" w:pos="785"/>
              </w:tabs>
              <w:jc w:val="center"/>
              <w:rPr>
                <w:rFonts w:ascii="Arial Unicode" w:hAnsi="Arial Unicode"/>
                <w:b/>
                <w:sz w:val="20"/>
                <w:szCs w:val="20"/>
                <w:lang w:val="hy-AM"/>
              </w:rPr>
            </w:pPr>
            <w:r w:rsidRPr="00E32B46">
              <w:rPr>
                <w:rStyle w:val="y2iqfc"/>
                <w:rFonts w:ascii="Arial Unicode" w:hAnsi="Arial Unicode" w:cs="Courier New"/>
                <w:color w:val="202124"/>
                <w:sz w:val="20"/>
                <w:szCs w:val="20"/>
              </w:rPr>
              <w:t xml:space="preserve">№ </w:t>
            </w:r>
            <w:r w:rsidRPr="00E32B46">
              <w:rPr>
                <w:rFonts w:ascii="Sylfaen" w:hAnsi="Sylfaen"/>
                <w:sz w:val="20"/>
                <w:szCs w:val="20"/>
                <w:u w:val="single"/>
                <w:lang w:val="hy-AM"/>
              </w:rPr>
              <w:t>900208000027</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Лидер сообщества:</w:t>
            </w:r>
          </w:p>
          <w:p w:rsidR="00E32B46" w:rsidRPr="00A85EF9" w:rsidRDefault="00E32B46" w:rsidP="00E32B46">
            <w:pPr>
              <w:pStyle w:val="HTML"/>
              <w:shd w:val="clear" w:color="auto" w:fill="F8F9FA"/>
              <w:spacing w:line="540" w:lineRule="atLeast"/>
              <w:jc w:val="center"/>
              <w:rPr>
                <w:rFonts w:ascii="Arial Unicode" w:hAnsi="Arial Unicode"/>
                <w:color w:val="202124"/>
                <w:lang w:val="ru-RU"/>
              </w:rPr>
            </w:pPr>
            <w:r w:rsidRPr="00A85EF9">
              <w:rPr>
                <w:rFonts w:ascii="Arial Unicode" w:hAnsi="Arial Unicode"/>
                <w:color w:val="202124"/>
                <w:lang w:val="ru-RU"/>
              </w:rPr>
              <w:t>В. Саакян</w:t>
            </w:r>
          </w:p>
          <w:p w:rsidR="00E32B46" w:rsidRPr="00E32B46" w:rsidRDefault="00E32B46" w:rsidP="00E32B46">
            <w:pPr>
              <w:widowControl w:val="0"/>
              <w:ind w:firstLine="34"/>
              <w:jc w:val="center"/>
              <w:rPr>
                <w:rFonts w:ascii="Arial Unicode" w:hAnsi="Arial Unicode"/>
                <w:sz w:val="20"/>
                <w:szCs w:val="20"/>
              </w:rPr>
            </w:pPr>
          </w:p>
          <w:p w:rsidR="00DB1336" w:rsidRPr="000D005F" w:rsidRDefault="00DB1336" w:rsidP="00DB1336">
            <w:pPr>
              <w:pStyle w:val="HTML"/>
              <w:shd w:val="clear" w:color="auto" w:fill="F8F9FA"/>
              <w:spacing w:line="540" w:lineRule="atLeast"/>
              <w:jc w:val="center"/>
              <w:rPr>
                <w:rFonts w:ascii="Arial Unicode" w:hAnsi="Arial Unicode"/>
                <w:color w:val="202124"/>
                <w:lang w:val="ru-RU"/>
              </w:rPr>
            </w:pPr>
          </w:p>
          <w:p w:rsidR="00DB1336" w:rsidRPr="000D005F" w:rsidRDefault="00DB1336" w:rsidP="003D2146">
            <w:pPr>
              <w:widowControl w:val="0"/>
              <w:jc w:val="center"/>
              <w:rPr>
                <w:rFonts w:ascii="Arial Unicode" w:hAnsi="Arial Unicode"/>
                <w:sz w:val="20"/>
                <w:szCs w:val="20"/>
              </w:rPr>
            </w:pPr>
          </w:p>
          <w:p w:rsidR="00BB28C8" w:rsidRPr="000D005F" w:rsidRDefault="00BB28C8" w:rsidP="003D2146">
            <w:pPr>
              <w:widowControl w:val="0"/>
              <w:jc w:val="center"/>
              <w:rPr>
                <w:rFonts w:ascii="Arial Unicode" w:hAnsi="Arial Unicode"/>
                <w:sz w:val="20"/>
                <w:szCs w:val="20"/>
              </w:rPr>
            </w:pPr>
            <w:r w:rsidRPr="000D005F">
              <w:rPr>
                <w:rFonts w:ascii="Arial Unicode" w:hAnsi="Arial Unicode"/>
                <w:sz w:val="20"/>
                <w:szCs w:val="20"/>
              </w:rPr>
              <w:t>______________________</w:t>
            </w:r>
          </w:p>
          <w:p w:rsidR="00BB28C8" w:rsidRPr="000D005F" w:rsidRDefault="00BB28C8" w:rsidP="003D2146">
            <w:pPr>
              <w:widowControl w:val="0"/>
              <w:spacing w:after="160" w:line="360" w:lineRule="auto"/>
              <w:jc w:val="center"/>
              <w:rPr>
                <w:rFonts w:ascii="Arial Unicode" w:hAnsi="Arial Unicode"/>
                <w:sz w:val="20"/>
                <w:szCs w:val="20"/>
                <w:vertAlign w:val="superscript"/>
              </w:rPr>
            </w:pPr>
            <w:r w:rsidRPr="000D005F">
              <w:rPr>
                <w:rFonts w:ascii="Arial Unicode" w:hAnsi="Arial Unicode"/>
                <w:sz w:val="20"/>
                <w:szCs w:val="20"/>
                <w:vertAlign w:val="superscript"/>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c>
          <w:tcPr>
            <w:tcW w:w="760" w:type="dxa"/>
          </w:tcPr>
          <w:p w:rsidR="00BB28C8" w:rsidRPr="000D005F" w:rsidRDefault="00BB28C8" w:rsidP="003D2146">
            <w:pPr>
              <w:widowControl w:val="0"/>
              <w:spacing w:after="160" w:line="360" w:lineRule="auto"/>
              <w:jc w:val="center"/>
              <w:rPr>
                <w:rFonts w:ascii="Arial Unicode" w:hAnsi="Arial Unicode"/>
                <w:sz w:val="20"/>
                <w:szCs w:val="20"/>
              </w:rPr>
            </w:pPr>
          </w:p>
        </w:tc>
        <w:tc>
          <w:tcPr>
            <w:tcW w:w="4343" w:type="dxa"/>
          </w:tcPr>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ПОДРЯДЧИК</w:t>
            </w:r>
          </w:p>
          <w:p w:rsidR="00BB28C8" w:rsidRPr="000D005F" w:rsidRDefault="00BB28C8" w:rsidP="003D2146">
            <w:pPr>
              <w:widowControl w:val="0"/>
              <w:jc w:val="center"/>
              <w:rPr>
                <w:rFonts w:ascii="Arial Unicode" w:hAnsi="Arial Unicode"/>
                <w:sz w:val="20"/>
                <w:szCs w:val="20"/>
                <w:lang w:val="en-US"/>
              </w:rPr>
            </w:pPr>
            <w:r w:rsidRPr="000D005F">
              <w:rPr>
                <w:rFonts w:ascii="Arial Unicode" w:hAnsi="Arial Unicode"/>
                <w:sz w:val="20"/>
                <w:szCs w:val="20"/>
                <w:lang w:val="en-US"/>
              </w:rPr>
              <w:t>___________________</w:t>
            </w:r>
          </w:p>
          <w:p w:rsidR="00BB28C8" w:rsidRPr="000D005F" w:rsidRDefault="00BB28C8" w:rsidP="003D2146">
            <w:pPr>
              <w:widowControl w:val="0"/>
              <w:spacing w:after="160" w:line="360" w:lineRule="auto"/>
              <w:jc w:val="center"/>
              <w:rPr>
                <w:rFonts w:ascii="Arial Unicode" w:hAnsi="Arial Unicode"/>
                <w:sz w:val="20"/>
                <w:szCs w:val="20"/>
                <w:vertAlign w:val="superscript"/>
              </w:rPr>
            </w:pPr>
            <w:r w:rsidRPr="000D005F">
              <w:rPr>
                <w:rFonts w:ascii="Arial Unicode" w:hAnsi="Arial Unicode"/>
                <w:sz w:val="20"/>
                <w:szCs w:val="20"/>
                <w:vertAlign w:val="superscript"/>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r>
    </w:tbl>
    <w:p w:rsidR="00BB28C8" w:rsidRPr="000D005F" w:rsidRDefault="00BB28C8" w:rsidP="00BB28C8">
      <w:pPr>
        <w:widowControl w:val="0"/>
        <w:tabs>
          <w:tab w:val="left" w:pos="1276"/>
        </w:tabs>
        <w:spacing w:after="160" w:line="360" w:lineRule="auto"/>
        <w:ind w:firstLine="567"/>
        <w:jc w:val="both"/>
        <w:rPr>
          <w:rFonts w:ascii="Arial Unicode" w:hAnsi="Arial Unicode"/>
          <w:sz w:val="20"/>
          <w:szCs w:val="20"/>
          <w:u w:val="single"/>
        </w:rPr>
      </w:pPr>
      <w:r w:rsidRPr="000D005F">
        <w:rPr>
          <w:rFonts w:ascii="Arial Unicode" w:hAnsi="Arial Unicode"/>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0D005F" w:rsidRDefault="00BB28C8" w:rsidP="00BB28C8">
      <w:pPr>
        <w:widowControl w:val="0"/>
        <w:spacing w:after="160" w:line="360" w:lineRule="auto"/>
        <w:ind w:firstLine="567"/>
        <w:rPr>
          <w:rFonts w:ascii="Arial Unicode" w:hAnsi="Arial Unicode"/>
          <w:i/>
          <w:sz w:val="20"/>
          <w:szCs w:val="20"/>
        </w:rPr>
      </w:pPr>
      <w:r w:rsidRPr="000D005F">
        <w:rPr>
          <w:rFonts w:ascii="Arial Unicode" w:hAnsi="Arial Unicode"/>
          <w:sz w:val="20"/>
          <w:szCs w:val="20"/>
        </w:rPr>
        <w:br w:type="page"/>
      </w:r>
    </w:p>
    <w:p w:rsidR="00BB28C8" w:rsidRPr="000D005F" w:rsidRDefault="00BB28C8" w:rsidP="00BB28C8">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lastRenderedPageBreak/>
        <w:t>Приложение № 1</w:t>
      </w:r>
    </w:p>
    <w:p w:rsidR="00DB1336" w:rsidRPr="000D005F" w:rsidRDefault="00DB1336" w:rsidP="00DB1336">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t xml:space="preserve">к Договору под кодом </w:t>
      </w:r>
      <w:r w:rsidRPr="000D005F">
        <w:rPr>
          <w:rFonts w:ascii="Arial Unicode" w:hAnsi="Arial Unicode"/>
          <w:b/>
          <w:i/>
          <w:sz w:val="20"/>
          <w:szCs w:val="20"/>
          <w:lang w:val="es-ES"/>
        </w:rPr>
        <w:t>«</w:t>
      </w:r>
      <w:r w:rsidR="00B55FCE" w:rsidRPr="00B55FCE">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B55FCE" w:rsidRPr="00B55FCE">
        <w:rPr>
          <w:rFonts w:ascii="Arial Unicode" w:eastAsia="Calibri" w:hAnsi="Arial Unicode"/>
          <w:b/>
          <w:sz w:val="18"/>
          <w:szCs w:val="18"/>
          <w:lang w:val="af-ZA"/>
        </w:rPr>
        <w:t>1ՀԴ-</w:t>
      </w:r>
      <w:r w:rsidR="00B55FCE" w:rsidRPr="00B55FCE">
        <w:rPr>
          <w:rFonts w:ascii="Arial Unicode" w:hAnsi="Arial Unicode"/>
          <w:b/>
          <w:sz w:val="18"/>
          <w:szCs w:val="18"/>
          <w:lang w:val="hy-AM"/>
        </w:rPr>
        <w:t>ԳՀ</w:t>
      </w:r>
      <w:r w:rsidR="00B55FCE" w:rsidRPr="00B55FCE">
        <w:rPr>
          <w:rFonts w:ascii="Arial Unicode" w:hAnsi="Arial Unicode"/>
          <w:b/>
          <w:sz w:val="18"/>
          <w:szCs w:val="18"/>
          <w:lang w:val="af-ZA"/>
        </w:rPr>
        <w:t>ԱՇՁԲ</w:t>
      </w:r>
      <w:r w:rsidR="00B55FCE" w:rsidRPr="00B55FCE">
        <w:rPr>
          <w:rFonts w:ascii="Arial Unicode" w:hAnsi="Arial Unicode"/>
          <w:b/>
          <w:i/>
          <w:sz w:val="18"/>
          <w:szCs w:val="18"/>
          <w:lang w:val="hy-AM"/>
        </w:rPr>
        <w:t>-2</w:t>
      </w:r>
      <w:r w:rsidR="00B55FCE" w:rsidRPr="00B55FCE">
        <w:rPr>
          <w:rFonts w:ascii="Arial Unicode" w:hAnsi="Arial Unicode"/>
          <w:b/>
          <w:i/>
          <w:sz w:val="18"/>
          <w:szCs w:val="18"/>
          <w:lang w:val="es-ES"/>
        </w:rPr>
        <w:t>6</w:t>
      </w:r>
      <w:r w:rsidR="00B55FCE" w:rsidRPr="00B55FCE">
        <w:rPr>
          <w:rFonts w:ascii="Arial Unicode" w:hAnsi="Arial Unicode"/>
          <w:b/>
          <w:sz w:val="18"/>
          <w:szCs w:val="18"/>
          <w:lang w:val="af-ZA"/>
        </w:rPr>
        <w:t>/</w:t>
      </w:r>
      <w:r w:rsidR="00B55FCE"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Arial"/>
          <w:i/>
          <w:sz w:val="20"/>
          <w:szCs w:val="20"/>
        </w:rPr>
        <w:br/>
      </w:r>
      <w:r w:rsidRPr="000D005F">
        <w:rPr>
          <w:rFonts w:ascii="Arial Unicode" w:hAnsi="Arial Unicode"/>
          <w:i/>
          <w:sz w:val="20"/>
          <w:szCs w:val="20"/>
        </w:rPr>
        <w:t xml:space="preserve">заключенному "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BB28C8" w:rsidRPr="000D005F" w:rsidRDefault="00BB28C8" w:rsidP="00BB28C8">
      <w:pPr>
        <w:widowControl w:val="0"/>
        <w:spacing w:after="160" w:line="360" w:lineRule="auto"/>
        <w:ind w:firstLine="567"/>
        <w:jc w:val="center"/>
        <w:rPr>
          <w:rFonts w:ascii="Arial Unicode" w:hAnsi="Arial Unicode"/>
          <w:b/>
          <w:sz w:val="20"/>
          <w:szCs w:val="20"/>
        </w:rPr>
      </w:pPr>
    </w:p>
    <w:p w:rsidR="00BB28C8" w:rsidRPr="000D005F" w:rsidRDefault="008B56A4" w:rsidP="00BB28C8">
      <w:pPr>
        <w:widowControl w:val="0"/>
        <w:spacing w:after="160" w:line="360" w:lineRule="auto"/>
        <w:ind w:firstLine="567"/>
        <w:jc w:val="center"/>
        <w:rPr>
          <w:rFonts w:ascii="Arial Unicode" w:hAnsi="Arial Unicode" w:cs="Arial"/>
          <w:b/>
          <w:sz w:val="20"/>
          <w:szCs w:val="20"/>
        </w:rPr>
      </w:pPr>
      <w:r w:rsidRPr="000D005F">
        <w:rPr>
          <w:rFonts w:ascii="Arial Unicode" w:hAnsi="Arial Unicode"/>
          <w:b/>
          <w:sz w:val="20"/>
          <w:szCs w:val="20"/>
        </w:rPr>
        <w:t>Объемная ведомость-смета</w:t>
      </w:r>
      <w:r w:rsidR="00BB28C8" w:rsidRPr="000D005F">
        <w:rPr>
          <w:rFonts w:ascii="Arial Unicode" w:hAnsi="Arial Unicode"/>
          <w:b/>
          <w:sz w:val="20"/>
          <w:szCs w:val="20"/>
        </w:rPr>
        <w:t>*</w:t>
      </w:r>
    </w:p>
    <w:p w:rsidR="00BB28C8" w:rsidRPr="000D005F" w:rsidRDefault="00BB28C8" w:rsidP="00BB28C8">
      <w:pPr>
        <w:widowControl w:val="0"/>
        <w:spacing w:after="160" w:line="360" w:lineRule="auto"/>
        <w:ind w:firstLine="567"/>
        <w:jc w:val="right"/>
        <w:rPr>
          <w:rFonts w:ascii="Arial Unicode" w:hAnsi="Arial Unicode"/>
          <w:i/>
          <w:sz w:val="20"/>
          <w:szCs w:val="20"/>
        </w:rPr>
      </w:pPr>
    </w:p>
    <w:p w:rsidR="00E40DCA" w:rsidRPr="00E40DCA" w:rsidRDefault="0043592F" w:rsidP="00E40DCA">
      <w:pPr>
        <w:pStyle w:val="23"/>
        <w:widowControl w:val="0"/>
        <w:spacing w:after="120" w:line="240" w:lineRule="auto"/>
        <w:ind w:firstLine="0"/>
        <w:jc w:val="center"/>
        <w:rPr>
          <w:rFonts w:ascii="Arial Unicode" w:hAnsi="Arial Unicode"/>
          <w:b/>
          <w:sz w:val="24"/>
          <w:szCs w:val="24"/>
          <w:vertAlign w:val="subscript"/>
        </w:rPr>
      </w:pPr>
      <w:r w:rsidRPr="00E40DCA">
        <w:rPr>
          <w:rFonts w:ascii="Arial Unicode" w:hAnsi="Arial Unicode"/>
          <w:b/>
          <w:sz w:val="24"/>
          <w:szCs w:val="24"/>
        </w:rPr>
        <w:t>«</w:t>
      </w:r>
      <w:r w:rsidR="00E40DCA" w:rsidRPr="00E40DCA">
        <w:rPr>
          <w:rFonts w:ascii="Arial Unicode" w:hAnsi="Arial Unicode"/>
          <w:b/>
          <w:sz w:val="24"/>
          <w:szCs w:val="24"/>
        </w:rPr>
        <w:t xml:space="preserve">Для нужд </w:t>
      </w:r>
      <w:r w:rsidR="00E40DCA" w:rsidRPr="00E40DCA">
        <w:rPr>
          <w:rFonts w:ascii="Sylfaen" w:hAnsi="Sylfaen"/>
          <w:b/>
          <w:sz w:val="24"/>
          <w:szCs w:val="24"/>
        </w:rPr>
        <w:t>«</w:t>
      </w:r>
      <w:r w:rsidR="00E40DCA" w:rsidRPr="00E40DCA">
        <w:rPr>
          <w:rFonts w:ascii="Arial Unicode" w:hAnsi="Arial Unicode"/>
          <w:b/>
          <w:sz w:val="24"/>
          <w:szCs w:val="24"/>
        </w:rPr>
        <w:t>Основная школа Артика  №1</w:t>
      </w:r>
      <w:r w:rsidR="00E40DCA" w:rsidRPr="00E40DCA">
        <w:rPr>
          <w:rFonts w:ascii="Sylfaen" w:hAnsi="Sylfaen"/>
          <w:b/>
          <w:sz w:val="24"/>
          <w:szCs w:val="24"/>
        </w:rPr>
        <w:t>»ГНКО</w:t>
      </w:r>
      <w:r w:rsidR="00E40DCA" w:rsidRPr="00E40DCA">
        <w:rPr>
          <w:rFonts w:ascii="Arial Unicode" w:hAnsi="Arial Unicode"/>
          <w:b/>
          <w:sz w:val="24"/>
          <w:szCs w:val="24"/>
        </w:rPr>
        <w:t xml:space="preserve"> проводятся  работы по частичной реновации спортивного зала</w:t>
      </w:r>
    </w:p>
    <w:p w:rsidR="0043592F" w:rsidRPr="00E40DCA" w:rsidRDefault="0043592F" w:rsidP="0043592F">
      <w:pPr>
        <w:widowControl w:val="0"/>
        <w:spacing w:after="160" w:line="360" w:lineRule="auto"/>
        <w:ind w:firstLine="567"/>
        <w:jc w:val="center"/>
        <w:rPr>
          <w:rFonts w:ascii="Arial Unicode" w:hAnsi="Arial Unicode"/>
          <w:b/>
          <w:sz w:val="20"/>
          <w:szCs w:val="20"/>
        </w:rPr>
      </w:pPr>
    </w:p>
    <w:p w:rsidR="0043592F" w:rsidRPr="000D005F" w:rsidRDefault="0043592F" w:rsidP="0043592F">
      <w:pPr>
        <w:widowControl w:val="0"/>
        <w:spacing w:after="160" w:line="360" w:lineRule="auto"/>
        <w:ind w:firstLine="567"/>
        <w:jc w:val="center"/>
        <w:rPr>
          <w:rFonts w:ascii="Arial Unicode" w:hAnsi="Arial Unicode"/>
          <w:b/>
          <w:sz w:val="20"/>
          <w:szCs w:val="20"/>
        </w:rPr>
      </w:pPr>
    </w:p>
    <w:p w:rsidR="000A359E" w:rsidRPr="000D005F" w:rsidRDefault="000A359E" w:rsidP="00BB28C8">
      <w:pPr>
        <w:widowControl w:val="0"/>
        <w:spacing w:after="160" w:line="360" w:lineRule="auto"/>
        <w:ind w:firstLine="567"/>
        <w:jc w:val="center"/>
        <w:rPr>
          <w:rFonts w:ascii="Arial Unicode" w:hAnsi="Arial Unicode"/>
          <w:b/>
          <w:sz w:val="20"/>
          <w:szCs w:val="20"/>
          <w:lang w:val="hy-AM"/>
        </w:rPr>
      </w:pPr>
    </w:p>
    <w:p w:rsidR="00BB28C8" w:rsidRPr="000D005F" w:rsidRDefault="0043592F" w:rsidP="00BB28C8">
      <w:pPr>
        <w:widowControl w:val="0"/>
        <w:spacing w:after="160" w:line="360" w:lineRule="auto"/>
        <w:ind w:firstLine="567"/>
        <w:jc w:val="right"/>
        <w:rPr>
          <w:rFonts w:ascii="Arial Unicode" w:hAnsi="Arial Unicode"/>
          <w:i/>
          <w:sz w:val="20"/>
          <w:szCs w:val="20"/>
        </w:rPr>
      </w:pPr>
      <w:r w:rsidRPr="00E32B46">
        <w:rPr>
          <w:rFonts w:ascii="Arial Unicode" w:hAnsi="Arial Unicode"/>
          <w:sz w:val="20"/>
          <w:szCs w:val="20"/>
        </w:rPr>
        <w:t>* Подрядчик выполняет работы на территории города Артик, общины Артик, Ширакского</w:t>
      </w:r>
      <w:r w:rsidR="00E32B46" w:rsidRPr="00E32B46">
        <w:rPr>
          <w:rFonts w:ascii="Arial Unicode" w:hAnsi="Arial Unicode"/>
          <w:sz w:val="20"/>
          <w:szCs w:val="20"/>
        </w:rPr>
        <w:t xml:space="preserve"> </w:t>
      </w:r>
      <w:r w:rsidRPr="00E32B46">
        <w:rPr>
          <w:rFonts w:ascii="Arial Unicode" w:hAnsi="Arial Unicode"/>
          <w:sz w:val="20"/>
          <w:szCs w:val="20"/>
        </w:rPr>
        <w:t>марза</w:t>
      </w:r>
      <w:r w:rsidRPr="000D005F">
        <w:rPr>
          <w:rFonts w:ascii="Arial Unicode" w:hAnsi="Arial Unicode"/>
          <w:sz w:val="20"/>
          <w:szCs w:val="20"/>
        </w:rPr>
        <w:t xml:space="preserve"> РА.</w:t>
      </w:r>
    </w:p>
    <w:tbl>
      <w:tblPr>
        <w:tblW w:w="9639" w:type="dxa"/>
        <w:jc w:val="center"/>
        <w:tblLayout w:type="fixed"/>
        <w:tblLook w:val="0000"/>
      </w:tblPr>
      <w:tblGrid>
        <w:gridCol w:w="4536"/>
        <w:gridCol w:w="760"/>
        <w:gridCol w:w="4343"/>
      </w:tblGrid>
      <w:tr w:rsidR="00BB28C8" w:rsidRPr="000D005F" w:rsidTr="003D2146">
        <w:trPr>
          <w:jc w:val="center"/>
        </w:trPr>
        <w:tc>
          <w:tcPr>
            <w:tcW w:w="4536" w:type="dxa"/>
          </w:tcPr>
          <w:p w:rsidR="00BB28C8" w:rsidRPr="00E32B46" w:rsidRDefault="00BB28C8" w:rsidP="003D2146">
            <w:pPr>
              <w:widowControl w:val="0"/>
              <w:spacing w:after="160" w:line="360" w:lineRule="auto"/>
              <w:ind w:firstLine="34"/>
              <w:jc w:val="center"/>
              <w:rPr>
                <w:rFonts w:ascii="Arial Unicode" w:hAnsi="Arial Unicode" w:cs="Sylfaen"/>
                <w:b/>
                <w:bCs/>
                <w:sz w:val="20"/>
                <w:szCs w:val="20"/>
              </w:rPr>
            </w:pPr>
            <w:r w:rsidRPr="00E32B46">
              <w:rPr>
                <w:rFonts w:ascii="Arial Unicode" w:hAnsi="Arial Unicode"/>
                <w:b/>
                <w:sz w:val="20"/>
                <w:szCs w:val="20"/>
              </w:rPr>
              <w:t>ЗАКАЗЧИК</w:t>
            </w:r>
          </w:p>
          <w:p w:rsidR="00B55FCE" w:rsidRPr="00E32B46" w:rsidRDefault="00B55FCE" w:rsidP="0043592F">
            <w:pPr>
              <w:pStyle w:val="HTML"/>
              <w:shd w:val="clear" w:color="auto" w:fill="F8F9FA"/>
              <w:spacing w:line="540" w:lineRule="atLeast"/>
              <w:jc w:val="center"/>
              <w:rPr>
                <w:rStyle w:val="y2iqfc"/>
                <w:rFonts w:ascii="Arial Unicode" w:hAnsi="Arial Unicode"/>
                <w:color w:val="202124"/>
                <w:lang w:val="ru-RU"/>
              </w:rPr>
            </w:pPr>
            <w:r w:rsidRPr="00E32B46">
              <w:rPr>
                <w:rFonts w:ascii="Arial Unicode" w:hAnsi="Arial Unicode"/>
                <w:lang w:val="ru-RU"/>
              </w:rPr>
              <w:t>Основная школа Артика  №1  » Ширакского область РА</w:t>
            </w:r>
            <w:r w:rsidRPr="00E32B46">
              <w:rPr>
                <w:rStyle w:val="y2iqfc"/>
                <w:rFonts w:ascii="Arial Unicode" w:hAnsi="Arial Unicode"/>
                <w:color w:val="202124"/>
                <w:lang w:val="ru-RU"/>
              </w:rPr>
              <w:t xml:space="preserve"> </w:t>
            </w:r>
          </w:p>
          <w:p w:rsidR="0043592F" w:rsidRPr="00E32B46" w:rsidRDefault="0043592F" w:rsidP="0043592F">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Адрес: </w:t>
            </w:r>
            <w:r w:rsidR="00E32B46" w:rsidRPr="00E32B46">
              <w:rPr>
                <w:rFonts w:ascii="Arial Unicode" w:hAnsi="Arial Unicode"/>
                <w:lang w:val="ru-RU"/>
              </w:rPr>
              <w:t>Туманяна 34</w:t>
            </w:r>
          </w:p>
          <w:p w:rsidR="0043592F" w:rsidRPr="00E32B46" w:rsidRDefault="0043592F" w:rsidP="0043592F">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АВХХ </w:t>
            </w:r>
            <w:r w:rsidR="00B55FCE" w:rsidRPr="00E32B46">
              <w:rPr>
                <w:rFonts w:ascii="Sylfaen" w:hAnsi="Sylfaen"/>
                <w:u w:val="single"/>
                <w:lang w:val="hy-AM" w:eastAsia="ru-RU"/>
              </w:rPr>
              <w:t>05529635</w:t>
            </w:r>
          </w:p>
          <w:p w:rsidR="0043592F" w:rsidRPr="00E32B46" w:rsidRDefault="0043592F" w:rsidP="0043592F">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Банк: Операционный отдел Фонда РА</w:t>
            </w:r>
          </w:p>
          <w:p w:rsidR="0043592F" w:rsidRPr="00E32B46" w:rsidRDefault="0043592F" w:rsidP="0043592F">
            <w:pPr>
              <w:tabs>
                <w:tab w:val="left" w:pos="785"/>
              </w:tabs>
              <w:jc w:val="center"/>
              <w:rPr>
                <w:rFonts w:ascii="Arial Unicode" w:hAnsi="Arial Unicode"/>
                <w:b/>
                <w:sz w:val="20"/>
                <w:szCs w:val="20"/>
                <w:lang w:val="hy-AM"/>
              </w:rPr>
            </w:pPr>
            <w:r w:rsidRPr="00E32B46">
              <w:rPr>
                <w:rStyle w:val="y2iqfc"/>
                <w:rFonts w:ascii="Arial Unicode" w:hAnsi="Arial Unicode" w:cs="Courier New"/>
                <w:color w:val="202124"/>
                <w:sz w:val="20"/>
                <w:szCs w:val="20"/>
              </w:rPr>
              <w:t xml:space="preserve">№ </w:t>
            </w:r>
            <w:r w:rsidR="00B55FCE" w:rsidRPr="00E32B46">
              <w:rPr>
                <w:rFonts w:ascii="Sylfaen" w:hAnsi="Sylfaen"/>
                <w:sz w:val="20"/>
                <w:szCs w:val="20"/>
                <w:u w:val="single"/>
                <w:lang w:val="hy-AM"/>
              </w:rPr>
              <w:t>900208000027</w:t>
            </w:r>
          </w:p>
          <w:p w:rsidR="0043592F" w:rsidRPr="00E32B46" w:rsidRDefault="0043592F" w:rsidP="0043592F">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Лидер сообщества:</w:t>
            </w:r>
          </w:p>
          <w:p w:rsidR="0043592F" w:rsidRPr="00A85EF9" w:rsidRDefault="00E32B46" w:rsidP="0043592F">
            <w:pPr>
              <w:pStyle w:val="HTML"/>
              <w:shd w:val="clear" w:color="auto" w:fill="F8F9FA"/>
              <w:spacing w:line="540" w:lineRule="atLeast"/>
              <w:jc w:val="center"/>
              <w:rPr>
                <w:rFonts w:ascii="Arial Unicode" w:hAnsi="Arial Unicode"/>
                <w:color w:val="202124"/>
                <w:lang w:val="ru-RU"/>
              </w:rPr>
            </w:pPr>
            <w:r w:rsidRPr="00A85EF9">
              <w:rPr>
                <w:rFonts w:ascii="Arial Unicode" w:hAnsi="Arial Unicode"/>
                <w:color w:val="202124"/>
                <w:lang w:val="ru-RU"/>
              </w:rPr>
              <w:t>В. Саакян</w:t>
            </w:r>
          </w:p>
          <w:p w:rsidR="0043592F" w:rsidRPr="00E32B46" w:rsidRDefault="0043592F" w:rsidP="003D2146">
            <w:pPr>
              <w:widowControl w:val="0"/>
              <w:ind w:firstLine="34"/>
              <w:jc w:val="center"/>
              <w:rPr>
                <w:rFonts w:ascii="Arial Unicode" w:hAnsi="Arial Unicode"/>
                <w:sz w:val="20"/>
                <w:szCs w:val="20"/>
              </w:rPr>
            </w:pPr>
          </w:p>
          <w:p w:rsidR="00BB28C8" w:rsidRPr="00E32B46" w:rsidRDefault="00BB28C8" w:rsidP="003D2146">
            <w:pPr>
              <w:widowControl w:val="0"/>
              <w:ind w:firstLine="34"/>
              <w:jc w:val="center"/>
              <w:rPr>
                <w:rFonts w:ascii="Arial Unicode" w:hAnsi="Arial Unicode"/>
                <w:sz w:val="20"/>
                <w:szCs w:val="20"/>
              </w:rPr>
            </w:pPr>
            <w:r w:rsidRPr="00E32B46">
              <w:rPr>
                <w:rFonts w:ascii="Arial Unicode" w:hAnsi="Arial Unicode"/>
                <w:sz w:val="20"/>
                <w:szCs w:val="20"/>
              </w:rPr>
              <w:t>_______________________</w:t>
            </w:r>
          </w:p>
          <w:p w:rsidR="00BB28C8" w:rsidRPr="00E32B46" w:rsidRDefault="00BB28C8" w:rsidP="003D2146">
            <w:pPr>
              <w:widowControl w:val="0"/>
              <w:spacing w:after="160" w:line="360" w:lineRule="auto"/>
              <w:ind w:firstLine="34"/>
              <w:jc w:val="center"/>
              <w:rPr>
                <w:rFonts w:ascii="Arial Unicode" w:hAnsi="Arial Unicode"/>
                <w:sz w:val="20"/>
                <w:szCs w:val="20"/>
                <w:vertAlign w:val="superscript"/>
              </w:rPr>
            </w:pPr>
            <w:r w:rsidRPr="00E32B46">
              <w:rPr>
                <w:rFonts w:ascii="Arial Unicode" w:hAnsi="Arial Unicode"/>
                <w:sz w:val="20"/>
                <w:szCs w:val="20"/>
                <w:vertAlign w:val="superscript"/>
              </w:rPr>
              <w:t>/подпись/</w:t>
            </w:r>
          </w:p>
          <w:p w:rsidR="00BB28C8" w:rsidRPr="00E32B46" w:rsidRDefault="00BB28C8" w:rsidP="003D2146">
            <w:pPr>
              <w:widowControl w:val="0"/>
              <w:spacing w:after="160" w:line="360" w:lineRule="auto"/>
              <w:ind w:firstLine="34"/>
              <w:jc w:val="center"/>
              <w:rPr>
                <w:rFonts w:ascii="Arial Unicode" w:hAnsi="Arial Unicode"/>
                <w:sz w:val="20"/>
                <w:szCs w:val="20"/>
              </w:rPr>
            </w:pPr>
            <w:r w:rsidRPr="00E32B46">
              <w:rPr>
                <w:rFonts w:ascii="Arial Unicode" w:hAnsi="Arial Unicode"/>
                <w:sz w:val="20"/>
                <w:szCs w:val="20"/>
              </w:rPr>
              <w:t>М. П.</w:t>
            </w:r>
          </w:p>
        </w:tc>
        <w:tc>
          <w:tcPr>
            <w:tcW w:w="760" w:type="dxa"/>
          </w:tcPr>
          <w:p w:rsidR="00BB28C8" w:rsidRPr="000D005F" w:rsidRDefault="00BB28C8" w:rsidP="003D2146">
            <w:pPr>
              <w:widowControl w:val="0"/>
              <w:spacing w:after="160" w:line="360" w:lineRule="auto"/>
              <w:ind w:firstLine="34"/>
              <w:jc w:val="center"/>
              <w:rPr>
                <w:rFonts w:ascii="Arial Unicode" w:hAnsi="Arial Unicode"/>
                <w:sz w:val="20"/>
                <w:szCs w:val="20"/>
              </w:rPr>
            </w:pPr>
          </w:p>
        </w:tc>
        <w:tc>
          <w:tcPr>
            <w:tcW w:w="4343" w:type="dxa"/>
          </w:tcPr>
          <w:p w:rsidR="00BB28C8" w:rsidRPr="000D005F" w:rsidRDefault="00BB28C8" w:rsidP="003D2146">
            <w:pPr>
              <w:widowControl w:val="0"/>
              <w:spacing w:after="160" w:line="360" w:lineRule="auto"/>
              <w:ind w:firstLine="34"/>
              <w:jc w:val="center"/>
              <w:rPr>
                <w:rFonts w:ascii="Arial Unicode" w:hAnsi="Arial Unicode" w:cs="Sylfaen"/>
                <w:b/>
                <w:bCs/>
                <w:sz w:val="20"/>
                <w:szCs w:val="20"/>
              </w:rPr>
            </w:pPr>
            <w:r w:rsidRPr="000D005F">
              <w:rPr>
                <w:rFonts w:ascii="Arial Unicode" w:hAnsi="Arial Unicode"/>
                <w:b/>
                <w:sz w:val="20"/>
                <w:szCs w:val="20"/>
              </w:rPr>
              <w:t>ПОДРЯДЧИК</w:t>
            </w:r>
          </w:p>
          <w:p w:rsidR="00BB28C8" w:rsidRPr="000D005F" w:rsidRDefault="00BB28C8" w:rsidP="003D2146">
            <w:pPr>
              <w:widowControl w:val="0"/>
              <w:ind w:firstLine="34"/>
              <w:jc w:val="center"/>
              <w:rPr>
                <w:rFonts w:ascii="Arial Unicode" w:hAnsi="Arial Unicode"/>
                <w:sz w:val="20"/>
                <w:szCs w:val="20"/>
                <w:lang w:val="en-US"/>
              </w:rPr>
            </w:pPr>
            <w:r w:rsidRPr="000D005F">
              <w:rPr>
                <w:rFonts w:ascii="Arial Unicode" w:hAnsi="Arial Unicode"/>
                <w:sz w:val="20"/>
                <w:szCs w:val="20"/>
                <w:lang w:val="en-US"/>
              </w:rPr>
              <w:t>___________________</w:t>
            </w:r>
          </w:p>
          <w:p w:rsidR="00BB28C8" w:rsidRPr="000D005F" w:rsidRDefault="00BB28C8" w:rsidP="003D2146">
            <w:pPr>
              <w:widowControl w:val="0"/>
              <w:spacing w:after="160" w:line="360" w:lineRule="auto"/>
              <w:ind w:firstLine="34"/>
              <w:jc w:val="center"/>
              <w:rPr>
                <w:rFonts w:ascii="Arial Unicode" w:hAnsi="Arial Unicode"/>
                <w:sz w:val="20"/>
                <w:szCs w:val="20"/>
                <w:vertAlign w:val="superscript"/>
              </w:rPr>
            </w:pPr>
            <w:r w:rsidRPr="000D005F">
              <w:rPr>
                <w:rFonts w:ascii="Arial Unicode" w:hAnsi="Arial Unicode"/>
                <w:sz w:val="20"/>
                <w:szCs w:val="20"/>
                <w:vertAlign w:val="superscript"/>
              </w:rPr>
              <w:t>/подпись/</w:t>
            </w:r>
          </w:p>
          <w:p w:rsidR="00BB28C8" w:rsidRPr="000D005F" w:rsidRDefault="00BB28C8" w:rsidP="003D2146">
            <w:pPr>
              <w:widowControl w:val="0"/>
              <w:spacing w:after="160" w:line="360" w:lineRule="auto"/>
              <w:ind w:firstLine="34"/>
              <w:jc w:val="center"/>
              <w:rPr>
                <w:rFonts w:ascii="Arial Unicode" w:hAnsi="Arial Unicode"/>
                <w:sz w:val="20"/>
                <w:szCs w:val="20"/>
              </w:rPr>
            </w:pPr>
            <w:r w:rsidRPr="000D005F">
              <w:rPr>
                <w:rFonts w:ascii="Arial Unicode" w:hAnsi="Arial Unicode"/>
                <w:sz w:val="20"/>
                <w:szCs w:val="20"/>
              </w:rPr>
              <w:t>М. П.</w:t>
            </w:r>
          </w:p>
        </w:tc>
      </w:tr>
    </w:tbl>
    <w:p w:rsidR="00BB28C8" w:rsidRPr="000D005F" w:rsidRDefault="00BB28C8" w:rsidP="00BB28C8">
      <w:pPr>
        <w:widowControl w:val="0"/>
        <w:spacing w:after="160" w:line="360" w:lineRule="auto"/>
        <w:ind w:firstLine="567"/>
        <w:jc w:val="right"/>
        <w:rPr>
          <w:rFonts w:ascii="Arial Unicode" w:hAnsi="Arial Unicode"/>
          <w:i/>
          <w:sz w:val="20"/>
          <w:szCs w:val="20"/>
        </w:rPr>
      </w:pPr>
    </w:p>
    <w:p w:rsidR="00BB28C8" w:rsidRPr="000D005F" w:rsidRDefault="00BB28C8" w:rsidP="00BB28C8">
      <w:pPr>
        <w:rPr>
          <w:rFonts w:ascii="Arial Unicode" w:hAnsi="Arial Unicode"/>
          <w:i/>
          <w:sz w:val="20"/>
          <w:szCs w:val="20"/>
        </w:rPr>
      </w:pPr>
      <w:r w:rsidRPr="000D005F">
        <w:rPr>
          <w:rFonts w:ascii="Arial Unicode" w:hAnsi="Arial Unicode"/>
          <w:i/>
          <w:sz w:val="20"/>
          <w:szCs w:val="20"/>
        </w:rPr>
        <w:br w:type="page"/>
      </w:r>
    </w:p>
    <w:p w:rsidR="00BB28C8" w:rsidRPr="000D005F" w:rsidRDefault="00BB28C8" w:rsidP="00BB28C8">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lastRenderedPageBreak/>
        <w:t>Приложение № 2</w:t>
      </w:r>
    </w:p>
    <w:p w:rsidR="0043592F" w:rsidRPr="000D005F" w:rsidRDefault="0043592F" w:rsidP="0043592F">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t xml:space="preserve">к Договору под кодом </w:t>
      </w:r>
      <w:r w:rsidR="00E32B46" w:rsidRPr="000D005F">
        <w:rPr>
          <w:rFonts w:ascii="Arial Unicode" w:hAnsi="Arial Unicode"/>
          <w:b/>
          <w:i/>
          <w:sz w:val="20"/>
          <w:szCs w:val="20"/>
          <w:lang w:val="es-ES"/>
        </w:rPr>
        <w:t>«</w:t>
      </w:r>
      <w:r w:rsidR="00E32B46" w:rsidRPr="00B55FCE">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Arial"/>
          <w:i/>
          <w:sz w:val="20"/>
          <w:szCs w:val="20"/>
        </w:rPr>
        <w:br/>
      </w:r>
      <w:r w:rsidRPr="000D005F">
        <w:rPr>
          <w:rFonts w:ascii="Arial Unicode" w:hAnsi="Arial Unicode"/>
          <w:i/>
          <w:sz w:val="20"/>
          <w:szCs w:val="20"/>
        </w:rPr>
        <w:t xml:space="preserve">заключенному "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43592F" w:rsidRPr="000D005F" w:rsidRDefault="0043592F" w:rsidP="0043592F">
      <w:pPr>
        <w:widowControl w:val="0"/>
        <w:spacing w:after="160" w:line="360" w:lineRule="auto"/>
        <w:ind w:firstLine="567"/>
        <w:jc w:val="center"/>
        <w:rPr>
          <w:rFonts w:ascii="Arial Unicode" w:hAnsi="Arial Unicode"/>
          <w:b/>
          <w:sz w:val="20"/>
          <w:szCs w:val="20"/>
        </w:rPr>
      </w:pPr>
      <w:r w:rsidRPr="000D005F">
        <w:rPr>
          <w:rFonts w:ascii="Arial Unicode" w:hAnsi="Arial Unicode"/>
          <w:b/>
          <w:sz w:val="20"/>
          <w:szCs w:val="20"/>
        </w:rPr>
        <w:t>КАЛЕНДАРНЫЙ ГРАФИК</w:t>
      </w:r>
    </w:p>
    <w:p w:rsidR="0043592F" w:rsidRPr="001722C9" w:rsidRDefault="005A1B4B" w:rsidP="00AE43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b/>
          <w:color w:val="1F1F1F"/>
          <w:lang w:bidi="ar-SA"/>
        </w:rPr>
      </w:pPr>
      <w:r w:rsidRPr="001722C9">
        <w:rPr>
          <w:rFonts w:ascii="Arial Unicode" w:hAnsi="Arial Unicode" w:cs="Courier New"/>
          <w:b/>
          <w:color w:val="1F1F1F"/>
          <w:sz w:val="20"/>
          <w:szCs w:val="20"/>
          <w:lang w:bidi="ar-SA"/>
        </w:rPr>
        <w:t>«</w:t>
      </w:r>
      <w:r w:rsidR="001722C9" w:rsidRPr="001722C9">
        <w:rPr>
          <w:rFonts w:ascii="Arial Unicode" w:hAnsi="Arial Unicode" w:cs="Courier New"/>
          <w:b/>
          <w:color w:val="1F1F1F"/>
          <w:sz w:val="22"/>
          <w:szCs w:val="22"/>
          <w:lang w:bidi="ar-SA"/>
        </w:rPr>
        <w:t>Частичная реновация спортивного зала для нужд</w:t>
      </w:r>
      <w:r w:rsidRPr="001722C9">
        <w:rPr>
          <w:rFonts w:ascii="Arial Unicode" w:hAnsi="Arial Unicode" w:cs="Courier New"/>
          <w:b/>
          <w:color w:val="1F1F1F"/>
          <w:sz w:val="22"/>
          <w:szCs w:val="22"/>
          <w:lang w:bidi="ar-SA"/>
        </w:rPr>
        <w:t xml:space="preserve"> </w:t>
      </w:r>
      <w:r w:rsidR="00E40DCA" w:rsidRPr="001722C9">
        <w:rPr>
          <w:rFonts w:ascii="Sylfaen" w:hAnsi="Sylfaen"/>
          <w:b/>
          <w:sz w:val="22"/>
          <w:szCs w:val="22"/>
        </w:rPr>
        <w:t>«</w:t>
      </w:r>
      <w:r w:rsidR="00E40DCA" w:rsidRPr="001722C9">
        <w:rPr>
          <w:rFonts w:ascii="Arial Unicode" w:hAnsi="Arial Unicode"/>
          <w:b/>
          <w:sz w:val="22"/>
          <w:szCs w:val="22"/>
        </w:rPr>
        <w:t>Основная</w:t>
      </w:r>
      <w:r w:rsidR="001722C9" w:rsidRPr="001722C9">
        <w:rPr>
          <w:rFonts w:ascii="Arial Unicode" w:hAnsi="Arial Unicode"/>
          <w:b/>
          <w:sz w:val="22"/>
          <w:szCs w:val="22"/>
        </w:rPr>
        <w:t xml:space="preserve"> </w:t>
      </w:r>
      <w:r w:rsidR="00E40DCA" w:rsidRPr="001722C9">
        <w:rPr>
          <w:rFonts w:ascii="Arial Unicode" w:hAnsi="Arial Unicode"/>
          <w:b/>
          <w:sz w:val="22"/>
          <w:szCs w:val="22"/>
        </w:rPr>
        <w:t xml:space="preserve"> школа Артика  №1</w:t>
      </w:r>
      <w:r w:rsidR="00E40DCA" w:rsidRPr="001722C9">
        <w:rPr>
          <w:rFonts w:ascii="Sylfaen" w:hAnsi="Sylfaen"/>
          <w:b/>
          <w:sz w:val="22"/>
          <w:szCs w:val="22"/>
        </w:rPr>
        <w:t>»ГНКО</w:t>
      </w:r>
      <w:r w:rsidR="00E40DCA" w:rsidRPr="001722C9">
        <w:rPr>
          <w:rFonts w:ascii="Arial Unicode" w:hAnsi="Arial Unicode" w:cs="Courier New"/>
          <w:b/>
          <w:color w:val="1F1F1F"/>
          <w:sz w:val="22"/>
          <w:szCs w:val="22"/>
          <w:lang w:bidi="ar-SA"/>
        </w:rPr>
        <w:t>»</w:t>
      </w:r>
      <w:r w:rsidR="001722C9" w:rsidRPr="001722C9">
        <w:rPr>
          <w:rFonts w:ascii="Arial Unicode" w:hAnsi="Arial Unicode" w:cs="Courier New"/>
          <w:b/>
          <w:color w:val="1F1F1F"/>
          <w:sz w:val="22"/>
          <w:szCs w:val="22"/>
          <w:lang w:bidi="ar-SA"/>
        </w:rPr>
        <w:t xml:space="preserve"> г. Артик Туманяна 34</w:t>
      </w: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720"/>
        <w:gridCol w:w="760"/>
        <w:gridCol w:w="56"/>
        <w:gridCol w:w="2641"/>
        <w:gridCol w:w="1646"/>
        <w:gridCol w:w="1304"/>
      </w:tblGrid>
      <w:tr w:rsidR="0043592F" w:rsidRPr="000D005F" w:rsidTr="00AE43B1">
        <w:trPr>
          <w:cantSplit/>
          <w:jc w:val="center"/>
        </w:trPr>
        <w:tc>
          <w:tcPr>
            <w:tcW w:w="816" w:type="dxa"/>
            <w:vMerge w:val="restart"/>
            <w:vAlign w:val="center"/>
          </w:tcPr>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 п/п</w:t>
            </w:r>
          </w:p>
        </w:tc>
        <w:tc>
          <w:tcPr>
            <w:tcW w:w="4536" w:type="dxa"/>
            <w:gridSpan w:val="3"/>
            <w:vMerge w:val="restart"/>
            <w:vAlign w:val="center"/>
          </w:tcPr>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Наименования</w:t>
            </w:r>
          </w:p>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выполняемых Подрядчиком отдельных видов работ</w:t>
            </w:r>
          </w:p>
        </w:tc>
        <w:tc>
          <w:tcPr>
            <w:tcW w:w="5591" w:type="dxa"/>
            <w:gridSpan w:val="3"/>
            <w:vAlign w:val="center"/>
          </w:tcPr>
          <w:p w:rsidR="0043592F" w:rsidRPr="000D005F" w:rsidRDefault="0043592F" w:rsidP="00F249C5">
            <w:pPr>
              <w:widowControl w:val="0"/>
              <w:spacing w:after="120"/>
              <w:jc w:val="center"/>
              <w:rPr>
                <w:rFonts w:ascii="Arial Unicode" w:hAnsi="Arial Unicode"/>
                <w:sz w:val="20"/>
                <w:szCs w:val="20"/>
                <w:lang w:val="en-US"/>
              </w:rPr>
            </w:pPr>
            <w:r w:rsidRPr="000D005F">
              <w:rPr>
                <w:rFonts w:ascii="Arial Unicode" w:hAnsi="Arial Unicode"/>
                <w:sz w:val="20"/>
                <w:szCs w:val="20"/>
              </w:rPr>
              <w:t>Срок выполнения работ</w:t>
            </w:r>
            <w:r w:rsidRPr="000D005F">
              <w:rPr>
                <w:rStyle w:val="af6"/>
                <w:rFonts w:ascii="Arial Unicode" w:hAnsi="Arial Unicode"/>
                <w:sz w:val="20"/>
                <w:szCs w:val="20"/>
              </w:rPr>
              <w:footnoteReference w:customMarkFollows="1" w:id="31"/>
              <w:t>**</w:t>
            </w:r>
          </w:p>
        </w:tc>
      </w:tr>
      <w:tr w:rsidR="0043592F" w:rsidRPr="000D005F" w:rsidTr="00AE43B1">
        <w:trPr>
          <w:cantSplit/>
          <w:trHeight w:val="586"/>
          <w:jc w:val="center"/>
        </w:trPr>
        <w:tc>
          <w:tcPr>
            <w:tcW w:w="816" w:type="dxa"/>
            <w:vMerge/>
            <w:vAlign w:val="center"/>
          </w:tcPr>
          <w:p w:rsidR="0043592F" w:rsidRPr="000D005F" w:rsidRDefault="0043592F" w:rsidP="00F249C5">
            <w:pPr>
              <w:widowControl w:val="0"/>
              <w:spacing w:after="120"/>
              <w:jc w:val="both"/>
              <w:rPr>
                <w:rFonts w:ascii="Arial Unicode" w:hAnsi="Arial Unicode"/>
                <w:sz w:val="20"/>
                <w:szCs w:val="20"/>
              </w:rPr>
            </w:pPr>
          </w:p>
        </w:tc>
        <w:tc>
          <w:tcPr>
            <w:tcW w:w="4536" w:type="dxa"/>
            <w:gridSpan w:val="3"/>
            <w:vMerge/>
          </w:tcPr>
          <w:p w:rsidR="0043592F" w:rsidRPr="000D005F" w:rsidRDefault="0043592F" w:rsidP="00F249C5">
            <w:pPr>
              <w:widowControl w:val="0"/>
              <w:spacing w:after="120"/>
              <w:rPr>
                <w:rFonts w:ascii="Arial Unicode" w:hAnsi="Arial Unicode"/>
                <w:sz w:val="20"/>
                <w:szCs w:val="20"/>
              </w:rPr>
            </w:pPr>
          </w:p>
        </w:tc>
        <w:tc>
          <w:tcPr>
            <w:tcW w:w="2641" w:type="dxa"/>
            <w:vAlign w:val="center"/>
          </w:tcPr>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Начало</w:t>
            </w:r>
          </w:p>
        </w:tc>
        <w:tc>
          <w:tcPr>
            <w:tcW w:w="2950" w:type="dxa"/>
            <w:gridSpan w:val="2"/>
            <w:vAlign w:val="center"/>
          </w:tcPr>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Конец</w:t>
            </w:r>
          </w:p>
        </w:tc>
      </w:tr>
      <w:tr w:rsidR="0043592F" w:rsidRPr="000D005F" w:rsidTr="00AE43B1">
        <w:trPr>
          <w:trHeight w:val="586"/>
          <w:jc w:val="center"/>
        </w:trPr>
        <w:tc>
          <w:tcPr>
            <w:tcW w:w="816" w:type="dxa"/>
            <w:vAlign w:val="center"/>
          </w:tcPr>
          <w:p w:rsidR="0043592F" w:rsidRPr="000D005F" w:rsidRDefault="0043592F" w:rsidP="00F249C5">
            <w:pPr>
              <w:widowControl w:val="0"/>
              <w:spacing w:after="120"/>
              <w:jc w:val="center"/>
              <w:rPr>
                <w:rFonts w:ascii="Arial Unicode" w:hAnsi="Arial Unicode"/>
                <w:sz w:val="20"/>
                <w:szCs w:val="20"/>
              </w:rPr>
            </w:pPr>
            <w:r w:rsidRPr="000D005F">
              <w:rPr>
                <w:rFonts w:ascii="Arial Unicode" w:hAnsi="Arial Unicode"/>
                <w:sz w:val="20"/>
                <w:szCs w:val="20"/>
              </w:rPr>
              <w:t>1</w:t>
            </w:r>
          </w:p>
        </w:tc>
        <w:tc>
          <w:tcPr>
            <w:tcW w:w="4536" w:type="dxa"/>
            <w:gridSpan w:val="3"/>
            <w:vAlign w:val="center"/>
          </w:tcPr>
          <w:p w:rsidR="0043592F" w:rsidRPr="000D005F" w:rsidRDefault="0043592F" w:rsidP="00AE43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val="en-US" w:bidi="ar-SA"/>
              </w:rPr>
            </w:pPr>
          </w:p>
        </w:tc>
        <w:tc>
          <w:tcPr>
            <w:tcW w:w="2641" w:type="dxa"/>
            <w:vAlign w:val="center"/>
          </w:tcPr>
          <w:p w:rsidR="0043592F" w:rsidRPr="000D005F" w:rsidRDefault="0043592F"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После предоставления соответствующих финансовых ресурсов со дня вступления в силу договора, заключенного на основании (контракта)</w:t>
            </w:r>
          </w:p>
        </w:tc>
        <w:tc>
          <w:tcPr>
            <w:tcW w:w="2950" w:type="dxa"/>
            <w:gridSpan w:val="2"/>
            <w:vAlign w:val="center"/>
          </w:tcPr>
          <w:p w:rsidR="0043592F" w:rsidRPr="000D005F" w:rsidRDefault="0043592F"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0D005F">
              <w:rPr>
                <w:rFonts w:ascii="Arial Unicode" w:hAnsi="Arial Unicode" w:cs="Courier New"/>
                <w:color w:val="1F1F1F"/>
                <w:sz w:val="20"/>
                <w:szCs w:val="20"/>
                <w:lang w:bidi="ar-SA"/>
              </w:rPr>
              <w:t>После предоставления соотв</w:t>
            </w:r>
            <w:r w:rsidR="00A55524" w:rsidRPr="000D005F">
              <w:rPr>
                <w:rFonts w:ascii="Arial Unicode" w:hAnsi="Arial Unicode" w:cs="Courier New"/>
                <w:color w:val="1F1F1F"/>
                <w:sz w:val="20"/>
                <w:szCs w:val="20"/>
                <w:lang w:bidi="ar-SA"/>
              </w:rPr>
              <w:t xml:space="preserve">етствующих финансовых ресурсов </w:t>
            </w:r>
            <w:r w:rsidR="00E32B46" w:rsidRPr="00E32B46">
              <w:rPr>
                <w:rFonts w:ascii="Arial Unicode" w:hAnsi="Arial Unicode" w:cs="Courier New"/>
                <w:color w:val="1F1F1F"/>
                <w:sz w:val="20"/>
                <w:szCs w:val="20"/>
                <w:highlight w:val="yellow"/>
                <w:lang w:bidi="ar-SA"/>
              </w:rPr>
              <w:t>6</w:t>
            </w:r>
            <w:r w:rsidRPr="000D005F">
              <w:rPr>
                <w:rFonts w:ascii="Arial Unicode" w:hAnsi="Arial Unicode" w:cs="Courier New"/>
                <w:color w:val="1F1F1F"/>
                <w:sz w:val="20"/>
                <w:szCs w:val="20"/>
                <w:highlight w:val="yellow"/>
                <w:lang w:bidi="ar-SA"/>
              </w:rPr>
              <w:t>0</w:t>
            </w:r>
            <w:r w:rsidRPr="000D005F">
              <w:rPr>
                <w:rFonts w:ascii="Arial Unicode" w:hAnsi="Arial Unicode" w:cs="Courier New"/>
                <w:color w:val="1F1F1F"/>
                <w:sz w:val="20"/>
                <w:szCs w:val="20"/>
                <w:lang w:bidi="ar-SA"/>
              </w:rPr>
              <w:t>-й календарный день со дня вступления в силу договора, заключаемого на основании (контракта)</w:t>
            </w:r>
          </w:p>
        </w:tc>
      </w:tr>
      <w:tr w:rsidR="0043592F" w:rsidRPr="000D005F" w:rsidTr="00AE43B1">
        <w:trPr>
          <w:cantSplit/>
          <w:trHeight w:val="4315"/>
          <w:jc w:val="center"/>
        </w:trPr>
        <w:tc>
          <w:tcPr>
            <w:tcW w:w="5352" w:type="dxa"/>
            <w:gridSpan w:val="4"/>
            <w:vAlign w:val="center"/>
          </w:tcPr>
          <w:p w:rsidR="0043592F" w:rsidRPr="000D005F" w:rsidRDefault="0043592F" w:rsidP="00F249C5">
            <w:pPr>
              <w:widowControl w:val="0"/>
              <w:spacing w:after="120"/>
              <w:rPr>
                <w:rFonts w:ascii="Arial Unicode" w:hAnsi="Arial Unicode"/>
                <w:b/>
                <w:sz w:val="20"/>
                <w:szCs w:val="20"/>
              </w:rPr>
            </w:pPr>
            <w:r w:rsidRPr="000D005F">
              <w:rPr>
                <w:rFonts w:ascii="Arial Unicode" w:hAnsi="Arial Unicode"/>
                <w:b/>
                <w:sz w:val="20"/>
                <w:szCs w:val="20"/>
              </w:rPr>
              <w:t>ВСЕГО</w:t>
            </w:r>
          </w:p>
        </w:tc>
        <w:tc>
          <w:tcPr>
            <w:tcW w:w="2641" w:type="dxa"/>
            <w:vAlign w:val="center"/>
          </w:tcPr>
          <w:p w:rsidR="0043592F" w:rsidRPr="000D005F" w:rsidRDefault="00AE43B1"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b/>
                <w:sz w:val="20"/>
                <w:szCs w:val="20"/>
              </w:rPr>
            </w:pPr>
            <w:r w:rsidRPr="000D005F">
              <w:rPr>
                <w:rFonts w:ascii="Arial Unicode" w:hAnsi="Arial Unicode" w:cs="Courier New"/>
                <w:color w:val="1F1F1F"/>
                <w:sz w:val="20"/>
                <w:szCs w:val="20"/>
                <w:lang w:bidi="ar-SA"/>
              </w:rPr>
              <w:t>После предоставления соответствующих финансовых ресурсов со дня вступления в силу договора, заключенного на основании (контракта)</w:t>
            </w:r>
          </w:p>
        </w:tc>
        <w:tc>
          <w:tcPr>
            <w:tcW w:w="2950" w:type="dxa"/>
            <w:gridSpan w:val="2"/>
            <w:vAlign w:val="center"/>
          </w:tcPr>
          <w:p w:rsidR="0043592F" w:rsidRPr="000D005F" w:rsidRDefault="00E32B46" w:rsidP="00F249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Arial Unicode" w:hAnsi="Arial Unicode" w:cs="Courier New"/>
                <w:color w:val="1F1F1F"/>
                <w:sz w:val="20"/>
                <w:szCs w:val="20"/>
                <w:lang w:bidi="ar-SA"/>
              </w:rPr>
            </w:pPr>
            <w:r w:rsidRPr="00E32B46">
              <w:rPr>
                <w:rFonts w:ascii="Arial Unicode" w:hAnsi="Arial Unicode" w:cs="Courier New"/>
                <w:color w:val="1F1F1F"/>
                <w:sz w:val="20"/>
                <w:szCs w:val="20"/>
                <w:highlight w:val="yellow"/>
                <w:lang w:bidi="ar-SA"/>
              </w:rPr>
              <w:t>6</w:t>
            </w:r>
            <w:r w:rsidR="0043592F" w:rsidRPr="000D005F">
              <w:rPr>
                <w:rFonts w:ascii="Arial Unicode" w:hAnsi="Arial Unicode" w:cs="Courier New"/>
                <w:color w:val="1F1F1F"/>
                <w:sz w:val="20"/>
                <w:szCs w:val="20"/>
                <w:highlight w:val="yellow"/>
                <w:lang w:bidi="ar-SA"/>
              </w:rPr>
              <w:t>0</w:t>
            </w:r>
            <w:r w:rsidR="0043592F" w:rsidRPr="000D005F">
              <w:rPr>
                <w:rFonts w:ascii="Arial Unicode" w:hAnsi="Arial Unicode" w:cs="Courier New"/>
                <w:color w:val="1F1F1F"/>
                <w:sz w:val="20"/>
                <w:szCs w:val="20"/>
                <w:lang w:bidi="ar-SA"/>
              </w:rPr>
              <w:t xml:space="preserve"> календарных дней со дня вступления в силу заключаемого на его основании договора (контракта) после предоставления соответствующих финансовых средств</w:t>
            </w:r>
          </w:p>
          <w:p w:rsidR="0043592F" w:rsidRPr="000D005F" w:rsidRDefault="0043592F" w:rsidP="00F249C5">
            <w:pPr>
              <w:widowControl w:val="0"/>
              <w:spacing w:after="120"/>
              <w:jc w:val="center"/>
              <w:rPr>
                <w:rFonts w:ascii="Arial Unicode" w:hAnsi="Arial Unicode"/>
                <w:b/>
                <w:sz w:val="20"/>
                <w:szCs w:val="20"/>
              </w:rPr>
            </w:pPr>
          </w:p>
        </w:tc>
      </w:tr>
      <w:tr w:rsidR="00BB28C8" w:rsidRPr="000D005F" w:rsidTr="00AE43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04" w:type="dxa"/>
          <w:jc w:val="center"/>
        </w:trPr>
        <w:tc>
          <w:tcPr>
            <w:tcW w:w="4536" w:type="dxa"/>
            <w:gridSpan w:val="2"/>
          </w:tcPr>
          <w:p w:rsidR="00AE43B1" w:rsidRPr="000D005F" w:rsidRDefault="00AE43B1" w:rsidP="003D2146">
            <w:pPr>
              <w:widowControl w:val="0"/>
              <w:spacing w:after="160" w:line="360" w:lineRule="auto"/>
              <w:jc w:val="center"/>
              <w:rPr>
                <w:rFonts w:ascii="Arial Unicode" w:hAnsi="Arial Unicode"/>
                <w:b/>
                <w:sz w:val="20"/>
                <w:szCs w:val="20"/>
              </w:rPr>
            </w:pPr>
          </w:p>
          <w:p w:rsidR="00AE43B1" w:rsidRPr="000D005F" w:rsidRDefault="00AE43B1" w:rsidP="003D2146">
            <w:pPr>
              <w:widowControl w:val="0"/>
              <w:spacing w:after="160" w:line="360" w:lineRule="auto"/>
              <w:jc w:val="center"/>
              <w:rPr>
                <w:rFonts w:ascii="Arial Unicode" w:hAnsi="Arial Unicode"/>
                <w:b/>
                <w:sz w:val="20"/>
                <w:szCs w:val="20"/>
              </w:rPr>
            </w:pPr>
          </w:p>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ЗАКАЗЧИК</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Fonts w:ascii="Arial Unicode" w:hAnsi="Arial Unicode"/>
                <w:i/>
                <w:lang w:val="es-ES"/>
              </w:rPr>
              <w:t>«</w:t>
            </w:r>
            <w:r w:rsidRPr="00E32B46">
              <w:rPr>
                <w:rFonts w:ascii="Arial Unicode" w:hAnsi="Arial Unicode"/>
                <w:lang w:val="ru-RU"/>
              </w:rPr>
              <w:t>Основная школа Артика  №1  » Ширакского область РА</w:t>
            </w:r>
            <w:r w:rsidRPr="00E32B46">
              <w:rPr>
                <w:rStyle w:val="y2iqfc"/>
                <w:rFonts w:ascii="Arial Unicode" w:hAnsi="Arial Unicode"/>
                <w:color w:val="202124"/>
                <w:lang w:val="ru-RU"/>
              </w:rPr>
              <w:t xml:space="preserve"> </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Адрес: </w:t>
            </w:r>
            <w:r w:rsidRPr="00E32B46">
              <w:rPr>
                <w:rFonts w:ascii="Arial Unicode" w:hAnsi="Arial Unicode"/>
                <w:lang w:val="ru-RU"/>
              </w:rPr>
              <w:t>Туманяна 34</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АВХХ </w:t>
            </w:r>
            <w:r w:rsidRPr="00E32B46">
              <w:rPr>
                <w:rFonts w:ascii="Sylfaen" w:hAnsi="Sylfaen"/>
                <w:u w:val="single"/>
                <w:lang w:val="hy-AM" w:eastAsia="ru-RU"/>
              </w:rPr>
              <w:t>05529635</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Банк: Операционный отдел Фонда РА</w:t>
            </w:r>
          </w:p>
          <w:p w:rsidR="00E32B46" w:rsidRPr="00E32B46" w:rsidRDefault="00E32B46" w:rsidP="00E32B46">
            <w:pPr>
              <w:tabs>
                <w:tab w:val="left" w:pos="785"/>
              </w:tabs>
              <w:jc w:val="center"/>
              <w:rPr>
                <w:rFonts w:ascii="Arial Unicode" w:hAnsi="Arial Unicode"/>
                <w:b/>
                <w:sz w:val="20"/>
                <w:szCs w:val="20"/>
                <w:lang w:val="hy-AM"/>
              </w:rPr>
            </w:pPr>
            <w:r w:rsidRPr="00E32B46">
              <w:rPr>
                <w:rStyle w:val="y2iqfc"/>
                <w:rFonts w:ascii="Arial Unicode" w:hAnsi="Arial Unicode" w:cs="Courier New"/>
                <w:color w:val="202124"/>
                <w:sz w:val="20"/>
                <w:szCs w:val="20"/>
              </w:rPr>
              <w:t xml:space="preserve">№ </w:t>
            </w:r>
            <w:r w:rsidRPr="00E32B46">
              <w:rPr>
                <w:rFonts w:ascii="Sylfaen" w:hAnsi="Sylfaen"/>
                <w:sz w:val="20"/>
                <w:szCs w:val="20"/>
                <w:u w:val="single"/>
                <w:lang w:val="hy-AM"/>
              </w:rPr>
              <w:t>900208000027</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Лидер сообщества:</w:t>
            </w:r>
          </w:p>
          <w:p w:rsidR="00E32B46" w:rsidRPr="00A85EF9" w:rsidRDefault="00E32B46" w:rsidP="00E32B46">
            <w:pPr>
              <w:pStyle w:val="HTML"/>
              <w:shd w:val="clear" w:color="auto" w:fill="F8F9FA"/>
              <w:spacing w:line="540" w:lineRule="atLeast"/>
              <w:jc w:val="center"/>
              <w:rPr>
                <w:rFonts w:ascii="Arial Unicode" w:hAnsi="Arial Unicode"/>
                <w:color w:val="202124"/>
                <w:lang w:val="ru-RU"/>
              </w:rPr>
            </w:pPr>
            <w:r w:rsidRPr="00A85EF9">
              <w:rPr>
                <w:rFonts w:ascii="Arial Unicode" w:hAnsi="Arial Unicode"/>
                <w:color w:val="202124"/>
                <w:lang w:val="ru-RU"/>
              </w:rPr>
              <w:t>В. Саакян</w:t>
            </w:r>
          </w:p>
          <w:p w:rsidR="00D6041E" w:rsidRPr="000D005F" w:rsidRDefault="00D6041E" w:rsidP="00724E5C">
            <w:pPr>
              <w:pStyle w:val="HTML"/>
              <w:shd w:val="clear" w:color="auto" w:fill="F8F9FA"/>
              <w:spacing w:line="540" w:lineRule="atLeast"/>
              <w:jc w:val="center"/>
              <w:rPr>
                <w:rFonts w:ascii="Arial Unicode" w:hAnsi="Arial Unicode"/>
                <w:color w:val="202124"/>
                <w:lang w:val="ru-RU"/>
              </w:rPr>
            </w:pPr>
          </w:p>
          <w:p w:rsidR="00BB28C8" w:rsidRPr="000D005F" w:rsidRDefault="00BB28C8" w:rsidP="003D2146">
            <w:pPr>
              <w:widowControl w:val="0"/>
              <w:jc w:val="center"/>
              <w:rPr>
                <w:rFonts w:ascii="Arial Unicode" w:hAnsi="Arial Unicode"/>
                <w:sz w:val="20"/>
                <w:szCs w:val="20"/>
              </w:rPr>
            </w:pPr>
            <w:r w:rsidRPr="000D005F">
              <w:rPr>
                <w:rFonts w:ascii="Arial Unicode" w:hAnsi="Arial Unicode"/>
                <w:sz w:val="20"/>
                <w:szCs w:val="20"/>
              </w:rPr>
              <w:t>______________________</w:t>
            </w:r>
          </w:p>
          <w:p w:rsidR="00BB28C8" w:rsidRPr="000D005F" w:rsidRDefault="00BB28C8" w:rsidP="003D2146">
            <w:pPr>
              <w:widowControl w:val="0"/>
              <w:spacing w:after="160" w:line="360" w:lineRule="auto"/>
              <w:jc w:val="center"/>
              <w:rPr>
                <w:rFonts w:ascii="Arial Unicode" w:hAnsi="Arial Unicode"/>
                <w:sz w:val="20"/>
                <w:szCs w:val="20"/>
                <w:vertAlign w:val="superscript"/>
              </w:rPr>
            </w:pPr>
            <w:r w:rsidRPr="000D005F">
              <w:rPr>
                <w:rFonts w:ascii="Arial Unicode" w:hAnsi="Arial Unicode"/>
                <w:sz w:val="20"/>
                <w:szCs w:val="20"/>
                <w:vertAlign w:val="superscript"/>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c>
          <w:tcPr>
            <w:tcW w:w="760" w:type="dxa"/>
          </w:tcPr>
          <w:p w:rsidR="00BB28C8" w:rsidRPr="000D005F" w:rsidRDefault="00BB28C8" w:rsidP="003D2146">
            <w:pPr>
              <w:widowControl w:val="0"/>
              <w:spacing w:after="160" w:line="360" w:lineRule="auto"/>
              <w:jc w:val="center"/>
              <w:rPr>
                <w:rFonts w:ascii="Arial Unicode" w:hAnsi="Arial Unicode"/>
                <w:sz w:val="20"/>
                <w:szCs w:val="20"/>
              </w:rPr>
            </w:pPr>
          </w:p>
        </w:tc>
        <w:tc>
          <w:tcPr>
            <w:tcW w:w="4343" w:type="dxa"/>
            <w:gridSpan w:val="3"/>
          </w:tcPr>
          <w:p w:rsidR="00AE43B1" w:rsidRPr="000D005F" w:rsidRDefault="00AE43B1" w:rsidP="003D2146">
            <w:pPr>
              <w:widowControl w:val="0"/>
              <w:spacing w:after="160" w:line="360" w:lineRule="auto"/>
              <w:jc w:val="center"/>
              <w:rPr>
                <w:rFonts w:ascii="Arial Unicode" w:hAnsi="Arial Unicode"/>
                <w:b/>
                <w:sz w:val="20"/>
                <w:szCs w:val="20"/>
                <w:lang w:val="en-US"/>
              </w:rPr>
            </w:pPr>
          </w:p>
          <w:p w:rsidR="00AE43B1" w:rsidRPr="000D005F" w:rsidRDefault="00AE43B1" w:rsidP="003D2146">
            <w:pPr>
              <w:widowControl w:val="0"/>
              <w:spacing w:after="160" w:line="360" w:lineRule="auto"/>
              <w:jc w:val="center"/>
              <w:rPr>
                <w:rFonts w:ascii="Arial Unicode" w:hAnsi="Arial Unicode"/>
                <w:b/>
                <w:sz w:val="20"/>
                <w:szCs w:val="20"/>
                <w:lang w:val="en-US"/>
              </w:rPr>
            </w:pPr>
          </w:p>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ПОДРЯДЧИК</w:t>
            </w:r>
          </w:p>
          <w:p w:rsidR="00BB28C8" w:rsidRPr="000D005F" w:rsidRDefault="00BB28C8" w:rsidP="003D2146">
            <w:pPr>
              <w:widowControl w:val="0"/>
              <w:jc w:val="center"/>
              <w:rPr>
                <w:rFonts w:ascii="Arial Unicode" w:hAnsi="Arial Unicode"/>
                <w:sz w:val="20"/>
                <w:szCs w:val="20"/>
                <w:lang w:val="en-US"/>
              </w:rPr>
            </w:pPr>
            <w:r w:rsidRPr="000D005F">
              <w:rPr>
                <w:rFonts w:ascii="Arial Unicode" w:hAnsi="Arial Unicode"/>
                <w:sz w:val="20"/>
                <w:szCs w:val="20"/>
                <w:lang w:val="en-US"/>
              </w:rPr>
              <w:t>_____________________</w:t>
            </w:r>
          </w:p>
          <w:p w:rsidR="00BB28C8" w:rsidRPr="000D005F" w:rsidRDefault="00BB28C8" w:rsidP="003D2146">
            <w:pPr>
              <w:widowControl w:val="0"/>
              <w:spacing w:after="160" w:line="360" w:lineRule="auto"/>
              <w:jc w:val="center"/>
              <w:rPr>
                <w:rFonts w:ascii="Arial Unicode" w:hAnsi="Arial Unicode"/>
                <w:sz w:val="20"/>
                <w:szCs w:val="20"/>
                <w:vertAlign w:val="superscript"/>
              </w:rPr>
            </w:pPr>
            <w:r w:rsidRPr="000D005F">
              <w:rPr>
                <w:rFonts w:ascii="Arial Unicode" w:hAnsi="Arial Unicode"/>
                <w:sz w:val="20"/>
                <w:szCs w:val="20"/>
                <w:vertAlign w:val="superscript"/>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r>
    </w:tbl>
    <w:p w:rsidR="00AE43B1" w:rsidRPr="000D005F" w:rsidRDefault="00AE43B1" w:rsidP="00BB28C8">
      <w:pPr>
        <w:widowControl w:val="0"/>
        <w:spacing w:after="160" w:line="360" w:lineRule="auto"/>
        <w:ind w:firstLine="567"/>
        <w:jc w:val="right"/>
        <w:rPr>
          <w:rFonts w:ascii="Arial Unicode" w:hAnsi="Arial Unicode"/>
          <w:i/>
          <w:sz w:val="20"/>
          <w:szCs w:val="20"/>
          <w:lang w:val="en-US"/>
        </w:rPr>
      </w:pPr>
    </w:p>
    <w:p w:rsidR="00AE43B1" w:rsidRPr="000D005F" w:rsidRDefault="00AE43B1" w:rsidP="00BB28C8">
      <w:pPr>
        <w:widowControl w:val="0"/>
        <w:spacing w:after="160" w:line="360" w:lineRule="auto"/>
        <w:ind w:firstLine="567"/>
        <w:jc w:val="right"/>
        <w:rPr>
          <w:rFonts w:ascii="Arial Unicode" w:hAnsi="Arial Unicode"/>
          <w:i/>
          <w:sz w:val="20"/>
          <w:szCs w:val="20"/>
          <w:lang w:val="en-US"/>
        </w:rPr>
      </w:pPr>
    </w:p>
    <w:p w:rsidR="00AE43B1" w:rsidRPr="000D005F" w:rsidRDefault="00AE43B1" w:rsidP="00BB28C8">
      <w:pPr>
        <w:widowControl w:val="0"/>
        <w:spacing w:after="160" w:line="360" w:lineRule="auto"/>
        <w:ind w:firstLine="567"/>
        <w:jc w:val="right"/>
        <w:rPr>
          <w:rFonts w:ascii="Arial Unicode" w:hAnsi="Arial Unicode"/>
          <w:i/>
          <w:sz w:val="20"/>
          <w:szCs w:val="20"/>
          <w:lang w:val="en-US"/>
        </w:rPr>
      </w:pPr>
    </w:p>
    <w:p w:rsidR="00AE43B1" w:rsidRPr="000D005F" w:rsidRDefault="00AE43B1" w:rsidP="00BB28C8">
      <w:pPr>
        <w:widowControl w:val="0"/>
        <w:spacing w:after="160" w:line="360" w:lineRule="auto"/>
        <w:ind w:firstLine="567"/>
        <w:jc w:val="right"/>
        <w:rPr>
          <w:rFonts w:ascii="Arial Unicode" w:hAnsi="Arial Unicode"/>
          <w:i/>
          <w:sz w:val="20"/>
          <w:szCs w:val="20"/>
          <w:lang w:val="en-US"/>
        </w:rPr>
      </w:pPr>
    </w:p>
    <w:p w:rsidR="00AE43B1" w:rsidRPr="000D005F" w:rsidRDefault="00AE43B1" w:rsidP="00BB28C8">
      <w:pPr>
        <w:widowControl w:val="0"/>
        <w:spacing w:after="160" w:line="360" w:lineRule="auto"/>
        <w:ind w:firstLine="567"/>
        <w:jc w:val="right"/>
        <w:rPr>
          <w:rFonts w:ascii="Arial Unicode" w:hAnsi="Arial Unicode"/>
          <w:i/>
          <w:sz w:val="20"/>
          <w:szCs w:val="20"/>
          <w:lang w:val="en-US"/>
        </w:rPr>
      </w:pPr>
    </w:p>
    <w:p w:rsidR="00BB28C8" w:rsidRPr="000D005F" w:rsidRDefault="00BB28C8" w:rsidP="00BB28C8">
      <w:pPr>
        <w:widowControl w:val="0"/>
        <w:spacing w:after="160" w:line="360" w:lineRule="auto"/>
        <w:ind w:firstLine="567"/>
        <w:jc w:val="right"/>
        <w:rPr>
          <w:rFonts w:ascii="Arial Unicode" w:hAnsi="Arial Unicode" w:cs="Sylfaen"/>
          <w:i/>
          <w:sz w:val="20"/>
          <w:szCs w:val="20"/>
        </w:rPr>
      </w:pPr>
      <w:r w:rsidRPr="000D005F">
        <w:rPr>
          <w:rFonts w:ascii="Arial Unicode" w:hAnsi="Arial Unicode"/>
          <w:i/>
          <w:sz w:val="20"/>
          <w:szCs w:val="20"/>
        </w:rPr>
        <w:t>Приложение № 3</w:t>
      </w:r>
    </w:p>
    <w:p w:rsidR="005A1B4B" w:rsidRPr="000D005F" w:rsidRDefault="005A1B4B" w:rsidP="005A1B4B">
      <w:pPr>
        <w:widowControl w:val="0"/>
        <w:spacing w:after="160" w:line="360" w:lineRule="auto"/>
        <w:ind w:firstLine="567"/>
        <w:jc w:val="right"/>
        <w:rPr>
          <w:rFonts w:ascii="Arial Unicode" w:hAnsi="Arial Unicode" w:cs="Sylfaen"/>
          <w:i/>
          <w:sz w:val="20"/>
          <w:szCs w:val="20"/>
        </w:rPr>
      </w:pPr>
      <w:r w:rsidRPr="000D005F">
        <w:rPr>
          <w:rFonts w:ascii="Arial Unicode" w:hAnsi="Arial Unicode"/>
          <w:i/>
          <w:sz w:val="20"/>
          <w:szCs w:val="20"/>
        </w:rPr>
        <w:t xml:space="preserve">к Договору под кодом </w:t>
      </w:r>
      <w:r w:rsidRPr="000D005F">
        <w:rPr>
          <w:rFonts w:ascii="Arial Unicode" w:hAnsi="Arial Unicode"/>
          <w:b/>
          <w:i/>
          <w:sz w:val="20"/>
          <w:szCs w:val="20"/>
          <w:lang w:val="es-ES"/>
        </w:rPr>
        <w:t>«</w:t>
      </w:r>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Sylfaen"/>
          <w:i/>
          <w:sz w:val="20"/>
          <w:szCs w:val="20"/>
        </w:rPr>
        <w:br/>
      </w:r>
      <w:r w:rsidRPr="000D005F">
        <w:rPr>
          <w:rFonts w:ascii="Arial Unicode" w:hAnsi="Arial Unicode"/>
          <w:i/>
          <w:sz w:val="20"/>
          <w:szCs w:val="20"/>
        </w:rPr>
        <w:t xml:space="preserve">заключенному "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BB28C8" w:rsidRPr="000D005F" w:rsidRDefault="00BB28C8" w:rsidP="00BB28C8">
      <w:pPr>
        <w:widowControl w:val="0"/>
        <w:tabs>
          <w:tab w:val="left" w:pos="9540"/>
        </w:tabs>
        <w:spacing w:after="160" w:line="360" w:lineRule="auto"/>
        <w:ind w:firstLine="567"/>
        <w:jc w:val="center"/>
        <w:rPr>
          <w:rFonts w:ascii="Arial Unicode" w:hAnsi="Arial Unicode"/>
          <w:sz w:val="20"/>
          <w:szCs w:val="20"/>
        </w:rPr>
      </w:pPr>
    </w:p>
    <w:p w:rsidR="00BB28C8" w:rsidRPr="000D005F" w:rsidRDefault="00BB28C8" w:rsidP="00BB28C8">
      <w:pPr>
        <w:widowControl w:val="0"/>
        <w:spacing w:after="160" w:line="360" w:lineRule="auto"/>
        <w:ind w:firstLine="567"/>
        <w:jc w:val="center"/>
        <w:rPr>
          <w:rFonts w:ascii="Arial Unicode" w:hAnsi="Arial Unicode"/>
          <w:sz w:val="20"/>
          <w:szCs w:val="20"/>
          <w:lang w:val="en-US"/>
        </w:rPr>
      </w:pPr>
      <w:r w:rsidRPr="000D005F">
        <w:rPr>
          <w:rFonts w:ascii="Arial Unicode" w:hAnsi="Arial Unicode"/>
          <w:sz w:val="20"/>
          <w:szCs w:val="20"/>
        </w:rPr>
        <w:t>ГРАФИК ОПЛАТЫ</w:t>
      </w:r>
      <w:r w:rsidRPr="000D005F">
        <w:rPr>
          <w:rStyle w:val="af6"/>
          <w:rFonts w:ascii="Arial Unicode" w:hAnsi="Arial Unicode"/>
          <w:sz w:val="20"/>
          <w:szCs w:val="20"/>
        </w:rPr>
        <w:footnoteReference w:customMarkFollows="1" w:id="32"/>
        <w:t>*</w:t>
      </w:r>
    </w:p>
    <w:p w:rsidR="00BB28C8" w:rsidRPr="000D005F" w:rsidRDefault="00BB28C8" w:rsidP="00BB28C8">
      <w:pPr>
        <w:widowControl w:val="0"/>
        <w:spacing w:after="160" w:line="360" w:lineRule="auto"/>
        <w:ind w:firstLine="567"/>
        <w:jc w:val="right"/>
        <w:rPr>
          <w:rFonts w:ascii="Arial Unicode" w:hAnsi="Arial Unicode"/>
          <w:sz w:val="20"/>
          <w:szCs w:val="20"/>
        </w:rPr>
      </w:pPr>
      <w:r w:rsidRPr="000D005F">
        <w:rPr>
          <w:rFonts w:ascii="Arial Unicode" w:hAnsi="Arial Unicode"/>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560"/>
        <w:gridCol w:w="1560"/>
        <w:gridCol w:w="567"/>
        <w:gridCol w:w="333"/>
        <w:gridCol w:w="262"/>
        <w:gridCol w:w="431"/>
        <w:gridCol w:w="67"/>
        <w:gridCol w:w="489"/>
        <w:gridCol w:w="436"/>
        <w:gridCol w:w="515"/>
        <w:gridCol w:w="477"/>
        <w:gridCol w:w="531"/>
        <w:gridCol w:w="729"/>
        <w:gridCol w:w="663"/>
        <w:gridCol w:w="503"/>
        <w:gridCol w:w="91"/>
        <w:gridCol w:w="644"/>
        <w:gridCol w:w="581"/>
      </w:tblGrid>
      <w:tr w:rsidR="00BB28C8" w:rsidRPr="000D005F" w:rsidTr="00AE43B1">
        <w:trPr>
          <w:jc w:val="center"/>
        </w:trPr>
        <w:tc>
          <w:tcPr>
            <w:tcW w:w="10955" w:type="dxa"/>
            <w:gridSpan w:val="19"/>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t>Работа</w:t>
            </w:r>
          </w:p>
        </w:tc>
      </w:tr>
      <w:tr w:rsidR="00BB28C8" w:rsidRPr="000D005F" w:rsidTr="00AE43B1">
        <w:trPr>
          <w:jc w:val="center"/>
        </w:trPr>
        <w:tc>
          <w:tcPr>
            <w:tcW w:w="516" w:type="dxa"/>
            <w:vAlign w:val="center"/>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t>но</w:t>
            </w:r>
            <w:r w:rsidRPr="000D005F">
              <w:rPr>
                <w:rFonts w:ascii="Arial Unicode" w:hAnsi="Arial Unicode"/>
                <w:sz w:val="20"/>
                <w:szCs w:val="20"/>
              </w:rPr>
              <w:lastRenderedPageBreak/>
              <w:t>мер предусмотренного приглашением лота</w:t>
            </w:r>
          </w:p>
        </w:tc>
        <w:tc>
          <w:tcPr>
            <w:tcW w:w="1560" w:type="dxa"/>
            <w:vAlign w:val="center"/>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промежуточн</w:t>
            </w:r>
            <w:r w:rsidRPr="000D005F">
              <w:rPr>
                <w:rFonts w:ascii="Arial Unicode" w:hAnsi="Arial Unicode"/>
                <w:sz w:val="20"/>
                <w:szCs w:val="20"/>
              </w:rPr>
              <w:lastRenderedPageBreak/>
              <w:t>ый код, предусмотренный планом закупок по классификации ЕЗК (CPV)</w:t>
            </w:r>
          </w:p>
        </w:tc>
        <w:tc>
          <w:tcPr>
            <w:tcW w:w="1560" w:type="dxa"/>
            <w:vAlign w:val="center"/>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lastRenderedPageBreak/>
              <w:t>наименовани</w:t>
            </w:r>
            <w:r w:rsidRPr="000D005F">
              <w:rPr>
                <w:rFonts w:ascii="Arial Unicode" w:hAnsi="Arial Unicode"/>
                <w:sz w:val="20"/>
                <w:szCs w:val="20"/>
              </w:rPr>
              <w:lastRenderedPageBreak/>
              <w:t>е</w:t>
            </w:r>
          </w:p>
        </w:tc>
        <w:tc>
          <w:tcPr>
            <w:tcW w:w="7319" w:type="dxa"/>
            <w:gridSpan w:val="16"/>
            <w:vAlign w:val="center"/>
          </w:tcPr>
          <w:p w:rsidR="00BB28C8" w:rsidRPr="000D005F" w:rsidRDefault="00F249C5" w:rsidP="003D2146">
            <w:pPr>
              <w:widowControl w:val="0"/>
              <w:spacing w:after="120"/>
              <w:jc w:val="both"/>
              <w:rPr>
                <w:rFonts w:ascii="Arial Unicode" w:hAnsi="Arial Unicode"/>
                <w:sz w:val="20"/>
                <w:szCs w:val="20"/>
              </w:rPr>
            </w:pPr>
            <w:r w:rsidRPr="000D005F">
              <w:rPr>
                <w:rFonts w:ascii="Arial Unicode" w:hAnsi="Arial Unicode"/>
                <w:sz w:val="20"/>
                <w:szCs w:val="20"/>
              </w:rPr>
              <w:lastRenderedPageBreak/>
              <w:t xml:space="preserve">Оплату планируется производить с 2025 года по фактически выполненным </w:t>
            </w:r>
            <w:r w:rsidRPr="000D005F">
              <w:rPr>
                <w:rFonts w:ascii="Arial Unicode" w:hAnsi="Arial Unicode"/>
                <w:sz w:val="20"/>
                <w:szCs w:val="20"/>
              </w:rPr>
              <w:lastRenderedPageBreak/>
              <w:t>работам по месяцам, в том числе**</w:t>
            </w:r>
          </w:p>
        </w:tc>
      </w:tr>
      <w:tr w:rsidR="00BB28C8" w:rsidRPr="000D005F" w:rsidTr="00AE43B1">
        <w:trPr>
          <w:cantSplit/>
          <w:trHeight w:val="1134"/>
          <w:jc w:val="center"/>
        </w:trPr>
        <w:tc>
          <w:tcPr>
            <w:tcW w:w="516" w:type="dxa"/>
          </w:tcPr>
          <w:p w:rsidR="00BB28C8" w:rsidRPr="000D005F" w:rsidRDefault="00BB28C8" w:rsidP="003D2146">
            <w:pPr>
              <w:widowControl w:val="0"/>
              <w:spacing w:after="120"/>
              <w:jc w:val="center"/>
              <w:rPr>
                <w:rFonts w:ascii="Arial Unicode" w:hAnsi="Arial Unicode"/>
                <w:sz w:val="20"/>
                <w:szCs w:val="20"/>
              </w:rPr>
            </w:pPr>
          </w:p>
        </w:tc>
        <w:tc>
          <w:tcPr>
            <w:tcW w:w="1560" w:type="dxa"/>
          </w:tcPr>
          <w:p w:rsidR="00BB28C8" w:rsidRPr="000D005F" w:rsidRDefault="00BB28C8" w:rsidP="003D2146">
            <w:pPr>
              <w:widowControl w:val="0"/>
              <w:spacing w:after="120"/>
              <w:jc w:val="center"/>
              <w:rPr>
                <w:rFonts w:ascii="Arial Unicode" w:hAnsi="Arial Unicode"/>
                <w:sz w:val="20"/>
                <w:szCs w:val="20"/>
              </w:rPr>
            </w:pPr>
          </w:p>
        </w:tc>
        <w:tc>
          <w:tcPr>
            <w:tcW w:w="1560" w:type="dxa"/>
          </w:tcPr>
          <w:p w:rsidR="00BB28C8" w:rsidRPr="000D005F" w:rsidRDefault="00BB28C8" w:rsidP="003D2146">
            <w:pPr>
              <w:widowControl w:val="0"/>
              <w:spacing w:after="120"/>
              <w:jc w:val="center"/>
              <w:rPr>
                <w:rFonts w:ascii="Arial Unicode" w:hAnsi="Arial Unicode"/>
                <w:sz w:val="20"/>
                <w:szCs w:val="20"/>
              </w:rPr>
            </w:pPr>
          </w:p>
        </w:tc>
        <w:tc>
          <w:tcPr>
            <w:tcW w:w="567"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январь</w:t>
            </w:r>
          </w:p>
        </w:tc>
        <w:tc>
          <w:tcPr>
            <w:tcW w:w="595" w:type="dxa"/>
            <w:gridSpan w:val="2"/>
            <w:textDirection w:val="btLr"/>
            <w:vAlign w:val="center"/>
          </w:tcPr>
          <w:p w:rsidR="00BB28C8" w:rsidRPr="000D005F" w:rsidRDefault="00BB28C8" w:rsidP="003D2146">
            <w:pPr>
              <w:widowControl w:val="0"/>
              <w:spacing w:after="120"/>
              <w:ind w:left="-95" w:right="-88"/>
              <w:jc w:val="center"/>
              <w:rPr>
                <w:rFonts w:ascii="Arial Unicode" w:hAnsi="Arial Unicode" w:cs="Sylfaen"/>
                <w:i/>
                <w:sz w:val="20"/>
                <w:szCs w:val="20"/>
              </w:rPr>
            </w:pPr>
            <w:r w:rsidRPr="000D005F">
              <w:rPr>
                <w:rFonts w:ascii="Arial Unicode" w:hAnsi="Arial Unicode"/>
                <w:i/>
                <w:sz w:val="20"/>
                <w:szCs w:val="20"/>
              </w:rPr>
              <w:t>февраль</w:t>
            </w:r>
          </w:p>
        </w:tc>
        <w:tc>
          <w:tcPr>
            <w:tcW w:w="431"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март</w:t>
            </w:r>
          </w:p>
        </w:tc>
        <w:tc>
          <w:tcPr>
            <w:tcW w:w="556" w:type="dxa"/>
            <w:gridSpan w:val="2"/>
            <w:textDirection w:val="btLr"/>
            <w:vAlign w:val="center"/>
          </w:tcPr>
          <w:p w:rsidR="00BB28C8" w:rsidRPr="000D005F" w:rsidRDefault="00BB28C8" w:rsidP="003D2146">
            <w:pPr>
              <w:widowControl w:val="0"/>
              <w:spacing w:after="120"/>
              <w:ind w:left="-95" w:right="-88"/>
              <w:jc w:val="center"/>
              <w:rPr>
                <w:rFonts w:ascii="Arial Unicode" w:hAnsi="Arial Unicode" w:cs="Sylfaen"/>
                <w:i/>
                <w:sz w:val="20"/>
                <w:szCs w:val="20"/>
              </w:rPr>
            </w:pPr>
            <w:r w:rsidRPr="000D005F">
              <w:rPr>
                <w:rFonts w:ascii="Arial Unicode" w:hAnsi="Arial Unicode"/>
                <w:i/>
                <w:sz w:val="20"/>
                <w:szCs w:val="20"/>
              </w:rPr>
              <w:t>апрель</w:t>
            </w:r>
          </w:p>
        </w:tc>
        <w:tc>
          <w:tcPr>
            <w:tcW w:w="436"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май</w:t>
            </w:r>
          </w:p>
        </w:tc>
        <w:tc>
          <w:tcPr>
            <w:tcW w:w="515"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июнь</w:t>
            </w:r>
          </w:p>
        </w:tc>
        <w:tc>
          <w:tcPr>
            <w:tcW w:w="477"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 xml:space="preserve">июль </w:t>
            </w:r>
          </w:p>
        </w:tc>
        <w:tc>
          <w:tcPr>
            <w:tcW w:w="531"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август</w:t>
            </w:r>
          </w:p>
        </w:tc>
        <w:tc>
          <w:tcPr>
            <w:tcW w:w="729"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 xml:space="preserve">сентябрь </w:t>
            </w:r>
          </w:p>
        </w:tc>
        <w:tc>
          <w:tcPr>
            <w:tcW w:w="663"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октябрь</w:t>
            </w:r>
          </w:p>
        </w:tc>
        <w:tc>
          <w:tcPr>
            <w:tcW w:w="594" w:type="dxa"/>
            <w:gridSpan w:val="2"/>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ноябрь</w:t>
            </w:r>
          </w:p>
        </w:tc>
        <w:tc>
          <w:tcPr>
            <w:tcW w:w="644" w:type="dxa"/>
            <w:textDirection w:val="btLr"/>
            <w:vAlign w:val="center"/>
          </w:tcPr>
          <w:p w:rsidR="00BB28C8" w:rsidRPr="000D005F" w:rsidRDefault="00BB28C8" w:rsidP="003D2146">
            <w:pPr>
              <w:widowControl w:val="0"/>
              <w:spacing w:after="120"/>
              <w:ind w:left="-95" w:right="-88"/>
              <w:jc w:val="center"/>
              <w:rPr>
                <w:rFonts w:ascii="Arial Unicode" w:hAnsi="Arial Unicode"/>
                <w:i/>
                <w:sz w:val="20"/>
                <w:szCs w:val="20"/>
              </w:rPr>
            </w:pPr>
            <w:r w:rsidRPr="000D005F">
              <w:rPr>
                <w:rFonts w:ascii="Arial Unicode" w:hAnsi="Arial Unicode"/>
                <w:i/>
                <w:sz w:val="20"/>
                <w:szCs w:val="20"/>
              </w:rPr>
              <w:t>декабрь</w:t>
            </w:r>
          </w:p>
        </w:tc>
        <w:tc>
          <w:tcPr>
            <w:tcW w:w="581" w:type="dxa"/>
            <w:vAlign w:val="center"/>
          </w:tcPr>
          <w:p w:rsidR="00BB28C8" w:rsidRPr="000D005F" w:rsidRDefault="00BB28C8" w:rsidP="003D2146">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Всего</w:t>
            </w:r>
          </w:p>
        </w:tc>
      </w:tr>
      <w:tr w:rsidR="00E40DCA" w:rsidRPr="000D005F" w:rsidTr="00575BBC">
        <w:trPr>
          <w:cantSplit/>
          <w:trHeight w:val="3000"/>
          <w:jc w:val="center"/>
        </w:trPr>
        <w:tc>
          <w:tcPr>
            <w:tcW w:w="516" w:type="dxa"/>
            <w:vMerge w:val="restart"/>
          </w:tcPr>
          <w:p w:rsidR="00E40DCA" w:rsidRPr="000D005F" w:rsidRDefault="00E40DCA" w:rsidP="003D2146">
            <w:pPr>
              <w:widowControl w:val="0"/>
              <w:spacing w:after="120"/>
              <w:jc w:val="center"/>
              <w:rPr>
                <w:rFonts w:ascii="Arial Unicode" w:hAnsi="Arial Unicode"/>
                <w:sz w:val="20"/>
                <w:szCs w:val="20"/>
                <w:lang w:val="en-US"/>
              </w:rPr>
            </w:pPr>
            <w:r w:rsidRPr="000D005F">
              <w:rPr>
                <w:rFonts w:ascii="Arial Unicode" w:hAnsi="Arial Unicode"/>
                <w:sz w:val="20"/>
                <w:szCs w:val="20"/>
                <w:lang w:val="en-US"/>
              </w:rPr>
              <w:t>1</w:t>
            </w:r>
          </w:p>
        </w:tc>
        <w:tc>
          <w:tcPr>
            <w:tcW w:w="1560" w:type="dxa"/>
            <w:vMerge w:val="restart"/>
          </w:tcPr>
          <w:p w:rsidR="00E40DCA" w:rsidRPr="00E32B46" w:rsidRDefault="0048435B" w:rsidP="003D2146">
            <w:pPr>
              <w:widowControl w:val="0"/>
              <w:spacing w:after="120"/>
              <w:jc w:val="center"/>
              <w:rPr>
                <w:rFonts w:ascii="Arial Unicode" w:hAnsi="Arial Unicode"/>
                <w:sz w:val="20"/>
                <w:szCs w:val="20"/>
                <w:lang w:val="en-US"/>
              </w:rPr>
            </w:pPr>
            <w:r>
              <w:rPr>
                <w:rFonts w:ascii="Arial Unicode" w:hAnsi="Arial Unicode" w:cs="Calibri"/>
                <w:color w:val="000000"/>
                <w:sz w:val="18"/>
                <w:szCs w:val="22"/>
                <w:lang w:val="en-US"/>
              </w:rPr>
              <w:t>45400000</w:t>
            </w:r>
          </w:p>
        </w:tc>
        <w:tc>
          <w:tcPr>
            <w:tcW w:w="1560" w:type="dxa"/>
            <w:vMerge w:val="restart"/>
            <w:vAlign w:val="center"/>
          </w:tcPr>
          <w:p w:rsidR="00E40DCA" w:rsidRPr="00E40DCA" w:rsidRDefault="00E40DCA" w:rsidP="00E77616">
            <w:pPr>
              <w:pStyle w:val="23"/>
              <w:widowControl w:val="0"/>
              <w:spacing w:after="120" w:line="240" w:lineRule="auto"/>
              <w:ind w:firstLine="0"/>
              <w:rPr>
                <w:rFonts w:ascii="Arial Unicode" w:hAnsi="Arial Unicode"/>
                <w:vertAlign w:val="subscript"/>
              </w:rPr>
            </w:pPr>
            <w:r w:rsidRPr="00E40DCA">
              <w:rPr>
                <w:rFonts w:ascii="Arial Unicode" w:hAnsi="Arial Unicode"/>
              </w:rPr>
              <w:t xml:space="preserve">Для нужд </w:t>
            </w:r>
            <w:r w:rsidRPr="00E40DCA">
              <w:rPr>
                <w:rFonts w:ascii="Sylfaen" w:hAnsi="Sylfaen"/>
              </w:rPr>
              <w:t>«</w:t>
            </w:r>
            <w:r w:rsidRPr="00E40DCA">
              <w:rPr>
                <w:rFonts w:ascii="Arial Unicode" w:hAnsi="Arial Unicode"/>
              </w:rPr>
              <w:t>Основная школа Артика  №1</w:t>
            </w:r>
            <w:r w:rsidRPr="00E40DCA">
              <w:rPr>
                <w:rFonts w:ascii="Sylfaen" w:hAnsi="Sylfaen"/>
              </w:rPr>
              <w:t>»ГНКО</w:t>
            </w:r>
            <w:r w:rsidRPr="00E40DCA">
              <w:rPr>
                <w:rFonts w:ascii="Arial Unicode" w:hAnsi="Arial Unicode"/>
              </w:rPr>
              <w:t xml:space="preserve"> проводятся  работы по частичной реновации спортивного зала</w:t>
            </w:r>
          </w:p>
        </w:tc>
        <w:tc>
          <w:tcPr>
            <w:tcW w:w="567"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sz w:val="20"/>
                <w:szCs w:val="20"/>
              </w:rPr>
            </w:pPr>
            <w:r w:rsidRPr="000D005F">
              <w:rPr>
                <w:rFonts w:ascii="Arial Unicode" w:hAnsi="Arial Unicode"/>
                <w:sz w:val="20"/>
                <w:szCs w:val="20"/>
              </w:rPr>
              <w:t>%</w:t>
            </w:r>
          </w:p>
        </w:tc>
        <w:tc>
          <w:tcPr>
            <w:tcW w:w="595" w:type="dxa"/>
            <w:gridSpan w:val="2"/>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sz w:val="20"/>
                <w:szCs w:val="20"/>
              </w:rPr>
            </w:pPr>
            <w:r w:rsidRPr="000D005F">
              <w:rPr>
                <w:rFonts w:ascii="Arial Unicode" w:hAnsi="Arial Unicode"/>
                <w:sz w:val="20"/>
                <w:szCs w:val="20"/>
              </w:rPr>
              <w:t>%</w:t>
            </w:r>
          </w:p>
        </w:tc>
        <w:tc>
          <w:tcPr>
            <w:tcW w:w="431"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556" w:type="dxa"/>
            <w:gridSpan w:val="2"/>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436"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515"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477"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531"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729" w:type="dxa"/>
            <w:vAlign w:val="center"/>
          </w:tcPr>
          <w:p w:rsidR="00E40DCA" w:rsidRPr="000D005F" w:rsidRDefault="00E40DCA" w:rsidP="00AE43B1">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AE43B1">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663" w:type="dxa"/>
            <w:vAlign w:val="center"/>
          </w:tcPr>
          <w:p w:rsidR="00E40DCA" w:rsidRPr="000D005F" w:rsidRDefault="00E40DCA" w:rsidP="003D2146">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3D2146">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594" w:type="dxa"/>
            <w:gridSpan w:val="2"/>
            <w:vAlign w:val="center"/>
          </w:tcPr>
          <w:p w:rsidR="00E40DCA" w:rsidRPr="000D005F" w:rsidRDefault="00E40DCA" w:rsidP="003D2146">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w:t>
            </w:r>
          </w:p>
          <w:p w:rsidR="00E40DCA" w:rsidRPr="000D005F" w:rsidRDefault="00E40DCA" w:rsidP="003D2146">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 xml:space="preserve"> %</w:t>
            </w:r>
          </w:p>
        </w:tc>
        <w:tc>
          <w:tcPr>
            <w:tcW w:w="644" w:type="dxa"/>
            <w:vAlign w:val="center"/>
          </w:tcPr>
          <w:p w:rsidR="00E40DCA" w:rsidRPr="000D005F" w:rsidRDefault="00E40DCA" w:rsidP="003D2146">
            <w:pPr>
              <w:widowControl w:val="0"/>
              <w:spacing w:after="120"/>
              <w:ind w:left="-95" w:right="-88"/>
              <w:jc w:val="center"/>
              <w:rPr>
                <w:rFonts w:ascii="Arial Unicode" w:hAnsi="Arial Unicode"/>
                <w:sz w:val="20"/>
                <w:szCs w:val="20"/>
                <w:lang w:val="en-US"/>
              </w:rPr>
            </w:pPr>
            <w:r w:rsidRPr="000D005F">
              <w:rPr>
                <w:rFonts w:ascii="Arial Unicode" w:hAnsi="Arial Unicode"/>
                <w:sz w:val="20"/>
                <w:szCs w:val="20"/>
              </w:rPr>
              <w:t xml:space="preserve">... </w:t>
            </w:r>
          </w:p>
          <w:p w:rsidR="00E40DCA" w:rsidRPr="000D005F" w:rsidRDefault="00E40DCA" w:rsidP="003D2146">
            <w:pPr>
              <w:widowControl w:val="0"/>
              <w:spacing w:after="120"/>
              <w:ind w:left="-95" w:right="-88"/>
              <w:jc w:val="center"/>
              <w:rPr>
                <w:rFonts w:ascii="Arial Unicode" w:hAnsi="Arial Unicode" w:cs="Arial"/>
                <w:sz w:val="20"/>
                <w:szCs w:val="20"/>
              </w:rPr>
            </w:pPr>
            <w:r w:rsidRPr="000D005F">
              <w:rPr>
                <w:rFonts w:ascii="Arial Unicode" w:hAnsi="Arial Unicode"/>
                <w:sz w:val="20"/>
                <w:szCs w:val="20"/>
              </w:rPr>
              <w:t>%</w:t>
            </w:r>
          </w:p>
        </w:tc>
        <w:tc>
          <w:tcPr>
            <w:tcW w:w="581" w:type="dxa"/>
            <w:vMerge w:val="restart"/>
            <w:vAlign w:val="center"/>
          </w:tcPr>
          <w:p w:rsidR="00E40DCA" w:rsidRPr="000D005F" w:rsidRDefault="00E40DCA" w:rsidP="003D2146">
            <w:pPr>
              <w:widowControl w:val="0"/>
              <w:spacing w:after="120"/>
              <w:ind w:left="-95" w:right="-88"/>
              <w:jc w:val="center"/>
              <w:rPr>
                <w:rFonts w:ascii="Arial Unicode" w:hAnsi="Arial Unicode"/>
                <w:b/>
                <w:sz w:val="20"/>
                <w:szCs w:val="20"/>
              </w:rPr>
            </w:pPr>
            <w:r w:rsidRPr="000D005F">
              <w:rPr>
                <w:rFonts w:ascii="Arial Unicode" w:hAnsi="Arial Unicode"/>
                <w:sz w:val="20"/>
                <w:szCs w:val="20"/>
                <w:lang w:val="en-US"/>
              </w:rPr>
              <w:t xml:space="preserve">100 </w:t>
            </w:r>
            <w:r w:rsidRPr="000D005F">
              <w:rPr>
                <w:rFonts w:ascii="Arial Unicode" w:hAnsi="Arial Unicode"/>
                <w:sz w:val="20"/>
                <w:szCs w:val="20"/>
              </w:rPr>
              <w:t xml:space="preserve"> %</w:t>
            </w:r>
          </w:p>
        </w:tc>
      </w:tr>
      <w:tr w:rsidR="00F249C5" w:rsidRPr="000D005F" w:rsidTr="00AE43B1">
        <w:trPr>
          <w:cantSplit/>
          <w:trHeight w:val="2205"/>
          <w:jc w:val="center"/>
        </w:trPr>
        <w:tc>
          <w:tcPr>
            <w:tcW w:w="516" w:type="dxa"/>
            <w:vMerge/>
          </w:tcPr>
          <w:p w:rsidR="00F249C5" w:rsidRPr="000D005F" w:rsidRDefault="00F249C5" w:rsidP="003D2146">
            <w:pPr>
              <w:widowControl w:val="0"/>
              <w:spacing w:after="120"/>
              <w:jc w:val="center"/>
              <w:rPr>
                <w:rFonts w:ascii="Arial Unicode" w:hAnsi="Arial Unicode"/>
                <w:sz w:val="20"/>
                <w:szCs w:val="20"/>
                <w:lang w:val="en-US"/>
              </w:rPr>
            </w:pPr>
          </w:p>
        </w:tc>
        <w:tc>
          <w:tcPr>
            <w:tcW w:w="1560" w:type="dxa"/>
            <w:vMerge/>
          </w:tcPr>
          <w:p w:rsidR="00F249C5" w:rsidRPr="000D005F" w:rsidRDefault="00F249C5" w:rsidP="003D2146">
            <w:pPr>
              <w:widowControl w:val="0"/>
              <w:spacing w:after="120"/>
              <w:jc w:val="center"/>
              <w:rPr>
                <w:rFonts w:ascii="Arial Unicode" w:hAnsi="Arial Unicode"/>
                <w:b/>
                <w:i/>
                <w:sz w:val="20"/>
                <w:szCs w:val="20"/>
                <w:lang w:val="es-ES"/>
              </w:rPr>
            </w:pPr>
          </w:p>
        </w:tc>
        <w:tc>
          <w:tcPr>
            <w:tcW w:w="1560" w:type="dxa"/>
            <w:vMerge/>
          </w:tcPr>
          <w:p w:rsidR="00F249C5" w:rsidRPr="000D005F" w:rsidRDefault="00F249C5" w:rsidP="003D2146">
            <w:pPr>
              <w:widowControl w:val="0"/>
              <w:spacing w:after="120"/>
              <w:jc w:val="center"/>
              <w:rPr>
                <w:rFonts w:ascii="Arial Unicode" w:hAnsi="Arial Unicode"/>
                <w:sz w:val="20"/>
                <w:szCs w:val="20"/>
              </w:rPr>
            </w:pPr>
          </w:p>
        </w:tc>
        <w:tc>
          <w:tcPr>
            <w:tcW w:w="6738" w:type="dxa"/>
            <w:gridSpan w:val="15"/>
            <w:vAlign w:val="center"/>
          </w:tcPr>
          <w:p w:rsidR="00F249C5" w:rsidRPr="000D005F" w:rsidRDefault="00F249C5" w:rsidP="003D2146">
            <w:pPr>
              <w:widowControl w:val="0"/>
              <w:spacing w:after="120"/>
              <w:ind w:left="-95" w:right="-88"/>
              <w:jc w:val="center"/>
              <w:rPr>
                <w:rFonts w:ascii="Arial Unicode" w:hAnsi="Arial Unicode"/>
                <w:sz w:val="20"/>
                <w:szCs w:val="20"/>
              </w:rPr>
            </w:pPr>
            <w:r w:rsidRPr="000D005F">
              <w:rPr>
                <w:rFonts w:ascii="Arial Unicode" w:hAnsi="Arial Unicode"/>
                <w:sz w:val="20"/>
                <w:szCs w:val="20"/>
              </w:rPr>
              <w:t>Настоящим приглашением и объявлением процесс закупок будет организован на основании части 6 статьи 15 Закона РА «О закупках».</w:t>
            </w:r>
          </w:p>
        </w:tc>
        <w:tc>
          <w:tcPr>
            <w:tcW w:w="581" w:type="dxa"/>
            <w:vMerge/>
            <w:vAlign w:val="center"/>
          </w:tcPr>
          <w:p w:rsidR="00F249C5" w:rsidRPr="000D005F" w:rsidRDefault="00F249C5" w:rsidP="003D2146">
            <w:pPr>
              <w:widowControl w:val="0"/>
              <w:spacing w:after="120"/>
              <w:ind w:left="-95" w:right="-88"/>
              <w:jc w:val="center"/>
              <w:rPr>
                <w:rFonts w:ascii="Arial Unicode" w:hAnsi="Arial Unicode"/>
                <w:sz w:val="20"/>
                <w:szCs w:val="20"/>
              </w:rPr>
            </w:pPr>
          </w:p>
        </w:tc>
      </w:tr>
      <w:tr w:rsidR="00BB28C8" w:rsidRPr="000D005F" w:rsidTr="00AE43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3"/>
          <w:wAfter w:w="1316" w:type="dxa"/>
          <w:jc w:val="center"/>
        </w:trPr>
        <w:tc>
          <w:tcPr>
            <w:tcW w:w="4536" w:type="dxa"/>
            <w:gridSpan w:val="5"/>
          </w:tcPr>
          <w:p w:rsidR="00AE43B1" w:rsidRPr="00417ABB" w:rsidRDefault="00AE43B1" w:rsidP="003D2146">
            <w:pPr>
              <w:widowControl w:val="0"/>
              <w:spacing w:after="160" w:line="360" w:lineRule="auto"/>
              <w:jc w:val="center"/>
              <w:rPr>
                <w:rFonts w:ascii="Arial Unicode" w:hAnsi="Arial Unicode"/>
                <w:b/>
                <w:sz w:val="20"/>
                <w:szCs w:val="20"/>
              </w:rPr>
            </w:pPr>
          </w:p>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ЗАКАЗЧИК</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Fonts w:ascii="Arial Unicode" w:hAnsi="Arial Unicode"/>
                <w:i/>
                <w:lang w:val="es-ES"/>
              </w:rPr>
              <w:t>«</w:t>
            </w:r>
            <w:r w:rsidRPr="00E32B46">
              <w:rPr>
                <w:rFonts w:ascii="Arial Unicode" w:hAnsi="Arial Unicode"/>
                <w:lang w:val="ru-RU"/>
              </w:rPr>
              <w:t>Основная школа Артика  №1  » Ширакского область РА</w:t>
            </w:r>
            <w:r w:rsidRPr="00E32B46">
              <w:rPr>
                <w:rStyle w:val="y2iqfc"/>
                <w:rFonts w:ascii="Arial Unicode" w:hAnsi="Arial Unicode"/>
                <w:color w:val="202124"/>
                <w:lang w:val="ru-RU"/>
              </w:rPr>
              <w:t xml:space="preserve"> </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Адрес: </w:t>
            </w:r>
            <w:r w:rsidRPr="00E32B46">
              <w:rPr>
                <w:rFonts w:ascii="Arial Unicode" w:hAnsi="Arial Unicode"/>
                <w:lang w:val="ru-RU"/>
              </w:rPr>
              <w:t>Туманяна 34</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АВХХ </w:t>
            </w:r>
            <w:r w:rsidRPr="00E32B46">
              <w:rPr>
                <w:rFonts w:ascii="Sylfaen" w:hAnsi="Sylfaen"/>
                <w:u w:val="single"/>
                <w:lang w:val="hy-AM" w:eastAsia="ru-RU"/>
              </w:rPr>
              <w:t>05529635</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Банк: Операционный отдел Фонда РА</w:t>
            </w:r>
          </w:p>
          <w:p w:rsidR="00E32B46" w:rsidRPr="00E32B46" w:rsidRDefault="00E32B46" w:rsidP="00E32B46">
            <w:pPr>
              <w:tabs>
                <w:tab w:val="left" w:pos="785"/>
              </w:tabs>
              <w:jc w:val="center"/>
              <w:rPr>
                <w:rFonts w:ascii="Arial Unicode" w:hAnsi="Arial Unicode"/>
                <w:b/>
                <w:sz w:val="20"/>
                <w:szCs w:val="20"/>
                <w:lang w:val="hy-AM"/>
              </w:rPr>
            </w:pPr>
            <w:r w:rsidRPr="00E32B46">
              <w:rPr>
                <w:rStyle w:val="y2iqfc"/>
                <w:rFonts w:ascii="Arial Unicode" w:hAnsi="Arial Unicode" w:cs="Courier New"/>
                <w:color w:val="202124"/>
                <w:sz w:val="20"/>
                <w:szCs w:val="20"/>
              </w:rPr>
              <w:lastRenderedPageBreak/>
              <w:t xml:space="preserve">№ </w:t>
            </w:r>
            <w:r w:rsidRPr="00E32B46">
              <w:rPr>
                <w:rFonts w:ascii="Sylfaen" w:hAnsi="Sylfaen"/>
                <w:sz w:val="20"/>
                <w:szCs w:val="20"/>
                <w:u w:val="single"/>
                <w:lang w:val="hy-AM"/>
              </w:rPr>
              <w:t>900208000027</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Лидер сообщества:</w:t>
            </w:r>
          </w:p>
          <w:p w:rsidR="00F249C5" w:rsidRPr="000D005F" w:rsidRDefault="00E32B46" w:rsidP="00E32B46">
            <w:pPr>
              <w:widowControl w:val="0"/>
              <w:spacing w:after="160" w:line="360" w:lineRule="auto"/>
              <w:jc w:val="center"/>
              <w:rPr>
                <w:rFonts w:ascii="Arial Unicode" w:hAnsi="Arial Unicode"/>
                <w:sz w:val="20"/>
                <w:szCs w:val="20"/>
              </w:rPr>
            </w:pPr>
            <w:r>
              <w:rPr>
                <w:rFonts w:ascii="Arial Unicode" w:hAnsi="Arial Unicode"/>
                <w:color w:val="202124"/>
              </w:rPr>
              <w:t>В. Са</w:t>
            </w:r>
            <w:r w:rsidRPr="00E32B46">
              <w:rPr>
                <w:rFonts w:ascii="Arial Unicode" w:hAnsi="Arial Unicode"/>
                <w:color w:val="202124"/>
              </w:rPr>
              <w:t>акян</w:t>
            </w:r>
            <w:r w:rsidRPr="000D005F">
              <w:rPr>
                <w:rFonts w:ascii="Arial Unicode" w:hAnsi="Arial Unicode"/>
                <w:sz w:val="20"/>
                <w:szCs w:val="20"/>
              </w:rPr>
              <w:t xml:space="preserve"> </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______________________</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c>
          <w:tcPr>
            <w:tcW w:w="760" w:type="dxa"/>
            <w:gridSpan w:val="3"/>
          </w:tcPr>
          <w:p w:rsidR="00BB28C8" w:rsidRPr="000D005F" w:rsidRDefault="00BB28C8" w:rsidP="003D2146">
            <w:pPr>
              <w:widowControl w:val="0"/>
              <w:spacing w:after="160" w:line="360" w:lineRule="auto"/>
              <w:jc w:val="center"/>
              <w:rPr>
                <w:rFonts w:ascii="Arial Unicode" w:hAnsi="Arial Unicode"/>
                <w:sz w:val="20"/>
                <w:szCs w:val="20"/>
              </w:rPr>
            </w:pPr>
          </w:p>
        </w:tc>
        <w:tc>
          <w:tcPr>
            <w:tcW w:w="4343" w:type="dxa"/>
            <w:gridSpan w:val="8"/>
          </w:tcPr>
          <w:p w:rsidR="00AE43B1" w:rsidRPr="000D005F" w:rsidRDefault="00AE43B1" w:rsidP="003D2146">
            <w:pPr>
              <w:widowControl w:val="0"/>
              <w:spacing w:after="160" w:line="360" w:lineRule="auto"/>
              <w:jc w:val="center"/>
              <w:rPr>
                <w:rFonts w:ascii="Arial Unicode" w:hAnsi="Arial Unicode"/>
                <w:b/>
                <w:sz w:val="20"/>
                <w:szCs w:val="20"/>
                <w:lang w:val="en-US"/>
              </w:rPr>
            </w:pPr>
          </w:p>
          <w:p w:rsidR="00BB28C8" w:rsidRPr="000D005F" w:rsidRDefault="00BB28C8" w:rsidP="003D2146">
            <w:pPr>
              <w:widowControl w:val="0"/>
              <w:spacing w:after="160" w:line="360" w:lineRule="auto"/>
              <w:jc w:val="center"/>
              <w:rPr>
                <w:rFonts w:ascii="Arial Unicode" w:hAnsi="Arial Unicode" w:cs="Sylfaen"/>
                <w:b/>
                <w:bCs/>
                <w:sz w:val="20"/>
                <w:szCs w:val="20"/>
              </w:rPr>
            </w:pPr>
            <w:r w:rsidRPr="000D005F">
              <w:rPr>
                <w:rFonts w:ascii="Arial Unicode" w:hAnsi="Arial Unicode"/>
                <w:b/>
                <w:sz w:val="20"/>
                <w:szCs w:val="20"/>
              </w:rPr>
              <w:t>ПОДРЯДЧИК</w:t>
            </w:r>
          </w:p>
          <w:p w:rsidR="00BB28C8" w:rsidRPr="000D005F" w:rsidRDefault="00BB28C8" w:rsidP="003D2146">
            <w:pPr>
              <w:widowControl w:val="0"/>
              <w:spacing w:after="160" w:line="360" w:lineRule="auto"/>
              <w:jc w:val="center"/>
              <w:rPr>
                <w:rFonts w:ascii="Arial Unicode" w:hAnsi="Arial Unicode"/>
                <w:sz w:val="20"/>
                <w:szCs w:val="20"/>
                <w:lang w:val="en-US"/>
              </w:rPr>
            </w:pPr>
            <w:r w:rsidRPr="000D005F">
              <w:rPr>
                <w:rFonts w:ascii="Arial Unicode" w:hAnsi="Arial Unicode"/>
                <w:sz w:val="20"/>
                <w:szCs w:val="20"/>
                <w:lang w:val="en-US"/>
              </w:rPr>
              <w:t>_____________________</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/подпись/</w:t>
            </w:r>
          </w:p>
          <w:p w:rsidR="00BB28C8" w:rsidRPr="000D005F" w:rsidRDefault="00BB28C8" w:rsidP="003D2146">
            <w:pPr>
              <w:widowControl w:val="0"/>
              <w:spacing w:after="160" w:line="360" w:lineRule="auto"/>
              <w:jc w:val="center"/>
              <w:rPr>
                <w:rFonts w:ascii="Arial Unicode" w:hAnsi="Arial Unicode"/>
                <w:sz w:val="20"/>
                <w:szCs w:val="20"/>
              </w:rPr>
            </w:pPr>
            <w:r w:rsidRPr="000D005F">
              <w:rPr>
                <w:rFonts w:ascii="Arial Unicode" w:hAnsi="Arial Unicode"/>
                <w:sz w:val="20"/>
                <w:szCs w:val="20"/>
              </w:rPr>
              <w:t>М. П.</w:t>
            </w:r>
          </w:p>
        </w:tc>
      </w:tr>
    </w:tbl>
    <w:p w:rsidR="00BB28C8" w:rsidRPr="000D005F" w:rsidRDefault="00BB28C8" w:rsidP="00BB28C8">
      <w:pPr>
        <w:widowControl w:val="0"/>
        <w:spacing w:after="160" w:line="360" w:lineRule="auto"/>
        <w:ind w:firstLine="567"/>
        <w:rPr>
          <w:rFonts w:ascii="Arial Unicode" w:hAnsi="Arial Unicode"/>
          <w:sz w:val="20"/>
          <w:szCs w:val="20"/>
        </w:rPr>
        <w:sectPr w:rsidR="00BB28C8" w:rsidRPr="000D005F"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BB28C8" w:rsidRPr="000D005F" w:rsidRDefault="00BB28C8" w:rsidP="00BB28C8">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lastRenderedPageBreak/>
        <w:t>Приложение № 4</w:t>
      </w:r>
    </w:p>
    <w:p w:rsidR="00F249C5" w:rsidRPr="000D005F" w:rsidRDefault="00F249C5" w:rsidP="00F249C5">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t xml:space="preserve">к Договору под кодом </w:t>
      </w:r>
      <w:r w:rsidRPr="000D005F">
        <w:rPr>
          <w:rFonts w:ascii="Arial Unicode" w:hAnsi="Arial Unicode"/>
          <w:b/>
          <w:i/>
          <w:sz w:val="20"/>
          <w:szCs w:val="20"/>
          <w:lang w:val="es-ES"/>
        </w:rPr>
        <w:t>«</w:t>
      </w:r>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Arial"/>
          <w:i/>
          <w:sz w:val="20"/>
          <w:szCs w:val="20"/>
        </w:rPr>
        <w:br/>
      </w:r>
      <w:r w:rsidRPr="000D005F">
        <w:rPr>
          <w:rFonts w:ascii="Arial Unicode" w:hAnsi="Arial Unicode" w:cs="Arial"/>
          <w:i/>
          <w:sz w:val="20"/>
          <w:szCs w:val="20"/>
        </w:rPr>
        <w:br/>
      </w:r>
      <w:r w:rsidRPr="000D005F">
        <w:rPr>
          <w:rFonts w:ascii="Arial Unicode" w:hAnsi="Arial Unicode"/>
          <w:i/>
          <w:sz w:val="20"/>
          <w:szCs w:val="20"/>
        </w:rPr>
        <w:t xml:space="preserve">заключенному "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BB28C8" w:rsidRPr="000D005F" w:rsidRDefault="00BB28C8" w:rsidP="00BB28C8">
      <w:pPr>
        <w:widowControl w:val="0"/>
        <w:spacing w:after="160" w:line="360" w:lineRule="auto"/>
        <w:ind w:firstLine="567"/>
        <w:jc w:val="center"/>
        <w:rPr>
          <w:rFonts w:ascii="Arial Unicode" w:hAnsi="Arial Unicode" w:cs="Sylfaen"/>
          <w:b/>
          <w:sz w:val="20"/>
          <w:szCs w:val="20"/>
        </w:rPr>
      </w:pPr>
    </w:p>
    <w:tbl>
      <w:tblPr>
        <w:tblW w:w="9750" w:type="dxa"/>
        <w:jc w:val="center"/>
        <w:tblCellSpacing w:w="7" w:type="dxa"/>
        <w:tblCellMar>
          <w:left w:w="0" w:type="dxa"/>
          <w:right w:w="0" w:type="dxa"/>
        </w:tblCellMar>
        <w:tblLook w:val="0000"/>
      </w:tblPr>
      <w:tblGrid>
        <w:gridCol w:w="3778"/>
        <w:gridCol w:w="5972"/>
      </w:tblGrid>
      <w:tr w:rsidR="00BB28C8" w:rsidRPr="000D005F" w:rsidTr="003D2146">
        <w:trPr>
          <w:tblCellSpacing w:w="7" w:type="dxa"/>
          <w:jc w:val="center"/>
        </w:trPr>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sz w:val="20"/>
                <w:szCs w:val="20"/>
              </w:rPr>
              <w:t>Сторона договора</w:t>
            </w:r>
          </w:p>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_____________________________</w:t>
            </w:r>
          </w:p>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______________________________</w:t>
            </w:r>
          </w:p>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место нахождения ______________</w:t>
            </w:r>
          </w:p>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Р/С__________________________</w:t>
            </w:r>
          </w:p>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УНН__________________________</w:t>
            </w:r>
          </w:p>
        </w:tc>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 xml:space="preserve">Заказчик </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Fonts w:ascii="Arial Unicode" w:hAnsi="Arial Unicode"/>
                <w:i/>
                <w:lang w:val="es-ES"/>
              </w:rPr>
              <w:t>«</w:t>
            </w:r>
            <w:r w:rsidRPr="00E32B46">
              <w:rPr>
                <w:rFonts w:ascii="Arial Unicode" w:hAnsi="Arial Unicode"/>
                <w:lang w:val="ru-RU"/>
              </w:rPr>
              <w:t>Основная школа Артика  №1  » Ширакского область РА</w:t>
            </w:r>
            <w:r w:rsidRPr="00E32B46">
              <w:rPr>
                <w:rStyle w:val="y2iqfc"/>
                <w:rFonts w:ascii="Arial Unicode" w:hAnsi="Arial Unicode"/>
                <w:color w:val="202124"/>
                <w:lang w:val="ru-RU"/>
              </w:rPr>
              <w:t xml:space="preserve"> </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Адрес: </w:t>
            </w:r>
            <w:r w:rsidRPr="00E32B46">
              <w:rPr>
                <w:rFonts w:ascii="Arial Unicode" w:hAnsi="Arial Unicode"/>
                <w:lang w:val="ru-RU"/>
              </w:rPr>
              <w:t>Туманяна 34</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 xml:space="preserve">АВХХ </w:t>
            </w:r>
            <w:r w:rsidRPr="00E32B46">
              <w:rPr>
                <w:rFonts w:ascii="Sylfaen" w:hAnsi="Sylfaen"/>
                <w:u w:val="single"/>
                <w:lang w:val="hy-AM" w:eastAsia="ru-RU"/>
              </w:rPr>
              <w:t>05529635</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Банк: Операционный отдел Фонда РА</w:t>
            </w:r>
          </w:p>
          <w:p w:rsidR="00E32B46" w:rsidRPr="00E32B46" w:rsidRDefault="00E32B46" w:rsidP="00E32B46">
            <w:pPr>
              <w:tabs>
                <w:tab w:val="left" w:pos="785"/>
              </w:tabs>
              <w:jc w:val="center"/>
              <w:rPr>
                <w:rFonts w:ascii="Arial Unicode" w:hAnsi="Arial Unicode"/>
                <w:b/>
                <w:sz w:val="20"/>
                <w:szCs w:val="20"/>
                <w:lang w:val="hy-AM"/>
              </w:rPr>
            </w:pPr>
            <w:r w:rsidRPr="00E32B46">
              <w:rPr>
                <w:rStyle w:val="y2iqfc"/>
                <w:rFonts w:ascii="Arial Unicode" w:hAnsi="Arial Unicode" w:cs="Courier New"/>
                <w:color w:val="202124"/>
                <w:sz w:val="20"/>
                <w:szCs w:val="20"/>
              </w:rPr>
              <w:t xml:space="preserve">№ </w:t>
            </w:r>
            <w:r w:rsidRPr="00E32B46">
              <w:rPr>
                <w:rFonts w:ascii="Sylfaen" w:hAnsi="Sylfaen"/>
                <w:sz w:val="20"/>
                <w:szCs w:val="20"/>
                <w:u w:val="single"/>
                <w:lang w:val="hy-AM"/>
              </w:rPr>
              <w:t>900208000027</w:t>
            </w:r>
          </w:p>
          <w:p w:rsidR="00E32B46" w:rsidRPr="00E32B46" w:rsidRDefault="00E32B46" w:rsidP="00E32B46">
            <w:pPr>
              <w:pStyle w:val="HTML"/>
              <w:shd w:val="clear" w:color="auto" w:fill="F8F9FA"/>
              <w:spacing w:line="540" w:lineRule="atLeast"/>
              <w:jc w:val="center"/>
              <w:rPr>
                <w:rStyle w:val="y2iqfc"/>
                <w:rFonts w:ascii="Arial Unicode" w:hAnsi="Arial Unicode"/>
                <w:color w:val="202124"/>
                <w:lang w:val="ru-RU"/>
              </w:rPr>
            </w:pPr>
            <w:r w:rsidRPr="00E32B46">
              <w:rPr>
                <w:rStyle w:val="y2iqfc"/>
                <w:rFonts w:ascii="Arial Unicode" w:hAnsi="Arial Unicode"/>
                <w:color w:val="202124"/>
                <w:lang w:val="ru-RU"/>
              </w:rPr>
              <w:t>Лидер сообщества:</w:t>
            </w:r>
          </w:p>
          <w:p w:rsidR="00BB28C8" w:rsidRPr="000D005F" w:rsidRDefault="00E32B46" w:rsidP="00E32B46">
            <w:pPr>
              <w:widowControl w:val="0"/>
              <w:spacing w:after="160" w:line="360" w:lineRule="auto"/>
              <w:jc w:val="center"/>
              <w:rPr>
                <w:rFonts w:ascii="Arial Unicode" w:hAnsi="Arial Unicode"/>
                <w:iCs/>
                <w:color w:val="000000"/>
                <w:sz w:val="20"/>
                <w:szCs w:val="20"/>
              </w:rPr>
            </w:pPr>
            <w:r>
              <w:rPr>
                <w:rFonts w:ascii="Arial Unicode" w:hAnsi="Arial Unicode"/>
                <w:color w:val="202124"/>
              </w:rPr>
              <w:t>В. Са</w:t>
            </w:r>
            <w:r w:rsidRPr="00E32B46">
              <w:rPr>
                <w:rFonts w:ascii="Arial Unicode" w:hAnsi="Arial Unicode"/>
                <w:color w:val="202124"/>
              </w:rPr>
              <w:t>акян</w:t>
            </w:r>
          </w:p>
        </w:tc>
      </w:tr>
    </w:tbl>
    <w:p w:rsidR="00BB28C8" w:rsidRPr="000D005F" w:rsidRDefault="00BB28C8" w:rsidP="00BB28C8">
      <w:pPr>
        <w:widowControl w:val="0"/>
        <w:spacing w:after="160" w:line="360" w:lineRule="auto"/>
        <w:ind w:left="567" w:right="566"/>
        <w:rPr>
          <w:rFonts w:ascii="Arial Unicode" w:hAnsi="Arial Unicode"/>
          <w:iCs/>
          <w:color w:val="000000"/>
          <w:sz w:val="20"/>
          <w:szCs w:val="20"/>
        </w:rPr>
      </w:pPr>
    </w:p>
    <w:p w:rsidR="00BB28C8" w:rsidRPr="000D005F" w:rsidRDefault="00BB28C8" w:rsidP="00BB28C8">
      <w:pPr>
        <w:widowControl w:val="0"/>
        <w:spacing w:after="160" w:line="360" w:lineRule="auto"/>
        <w:ind w:left="567" w:right="566"/>
        <w:jc w:val="center"/>
        <w:rPr>
          <w:rFonts w:ascii="Arial Unicode" w:hAnsi="Arial Unicode"/>
          <w:iCs/>
          <w:color w:val="000000"/>
          <w:sz w:val="20"/>
          <w:szCs w:val="20"/>
        </w:rPr>
      </w:pPr>
      <w:r w:rsidRPr="000D005F">
        <w:rPr>
          <w:rFonts w:ascii="Arial Unicode" w:hAnsi="Arial Unicode"/>
          <w:b/>
          <w:color w:val="000000"/>
          <w:sz w:val="20"/>
          <w:szCs w:val="20"/>
        </w:rPr>
        <w:t>АКТ №</w:t>
      </w:r>
    </w:p>
    <w:p w:rsidR="00BB28C8" w:rsidRPr="000D005F" w:rsidRDefault="00BB28C8" w:rsidP="00BB28C8">
      <w:pPr>
        <w:widowControl w:val="0"/>
        <w:spacing w:after="160" w:line="360" w:lineRule="auto"/>
        <w:ind w:left="567" w:right="566"/>
        <w:jc w:val="center"/>
        <w:rPr>
          <w:rFonts w:ascii="Arial Unicode" w:hAnsi="Arial Unicode"/>
          <w:b/>
          <w:bCs/>
          <w:iCs/>
          <w:color w:val="000000"/>
          <w:sz w:val="20"/>
          <w:szCs w:val="20"/>
        </w:rPr>
      </w:pPr>
      <w:r w:rsidRPr="000D005F">
        <w:rPr>
          <w:rFonts w:ascii="Arial Unicode" w:hAnsi="Arial Unicode"/>
          <w:b/>
          <w:color w:val="000000"/>
          <w:sz w:val="20"/>
          <w:szCs w:val="20"/>
        </w:rPr>
        <w:t xml:space="preserve">СДАЧИ-ПРИЕМКИ РЕЗУЛЬТАТОВ ИСПОЛНЕНИЯ </w:t>
      </w:r>
      <w:r w:rsidRPr="000D005F">
        <w:rPr>
          <w:rFonts w:ascii="Arial Unicode" w:hAnsi="Arial Unicode"/>
          <w:b/>
          <w:color w:val="000000"/>
          <w:sz w:val="20"/>
          <w:szCs w:val="20"/>
        </w:rPr>
        <w:br/>
        <w:t>ДОГОВОРА ИЛИ ЕГО ЧАСТИ</w:t>
      </w:r>
    </w:p>
    <w:p w:rsidR="00BB28C8" w:rsidRPr="000D005F" w:rsidRDefault="00BB28C8" w:rsidP="00BB28C8">
      <w:pPr>
        <w:pStyle w:val="a3"/>
        <w:widowControl w:val="0"/>
        <w:spacing w:after="160"/>
        <w:ind w:left="567" w:right="566" w:firstLine="0"/>
        <w:jc w:val="center"/>
        <w:rPr>
          <w:rFonts w:ascii="Arial Unicode" w:hAnsi="Arial Unicode"/>
          <w:b/>
          <w:bCs/>
          <w:iCs/>
        </w:rPr>
      </w:pPr>
    </w:p>
    <w:p w:rsidR="00BB28C8" w:rsidRPr="000D005F" w:rsidRDefault="00BB28C8" w:rsidP="00BB28C8">
      <w:pPr>
        <w:pStyle w:val="a3"/>
        <w:widowControl w:val="0"/>
        <w:tabs>
          <w:tab w:val="left" w:pos="1134"/>
          <w:tab w:val="left" w:pos="2268"/>
          <w:tab w:val="left" w:pos="3402"/>
        </w:tabs>
        <w:spacing w:after="160"/>
        <w:ind w:firstLine="567"/>
        <w:rPr>
          <w:rFonts w:ascii="Arial Unicode" w:hAnsi="Arial Unicode"/>
          <w:iCs/>
        </w:rPr>
      </w:pPr>
      <w:r w:rsidRPr="000D005F">
        <w:rPr>
          <w:rFonts w:ascii="Arial Unicode" w:hAnsi="Arial Unicode"/>
        </w:rPr>
        <w:t>"</w:t>
      </w:r>
      <w:r w:rsidRPr="000D005F">
        <w:rPr>
          <w:rFonts w:ascii="Arial Unicode" w:hAnsi="Arial Unicode"/>
        </w:rPr>
        <w:tab/>
        <w:t>" "</w:t>
      </w:r>
      <w:r w:rsidRPr="000D005F">
        <w:rPr>
          <w:rFonts w:ascii="Arial Unicode" w:hAnsi="Arial Unicode"/>
        </w:rPr>
        <w:tab/>
        <w:t>" 20</w:t>
      </w:r>
      <w:r w:rsidRPr="000D005F">
        <w:rPr>
          <w:rFonts w:ascii="Arial Unicode" w:hAnsi="Arial Unicode"/>
        </w:rPr>
        <w:tab/>
        <w:t>г.</w:t>
      </w:r>
    </w:p>
    <w:p w:rsidR="00BB28C8" w:rsidRPr="000D005F" w:rsidRDefault="00BB28C8" w:rsidP="00BB28C8">
      <w:pPr>
        <w:pStyle w:val="af4"/>
        <w:widowControl w:val="0"/>
        <w:spacing w:before="0" w:beforeAutospacing="0" w:after="160" w:afterAutospacing="0" w:line="360" w:lineRule="auto"/>
        <w:ind w:firstLine="567"/>
        <w:rPr>
          <w:rFonts w:ascii="Arial Unicode" w:hAnsi="Arial Unicode"/>
          <w:color w:val="000000"/>
          <w:sz w:val="20"/>
          <w:szCs w:val="20"/>
        </w:rPr>
      </w:pPr>
      <w:r w:rsidRPr="000D005F">
        <w:rPr>
          <w:rFonts w:ascii="Arial Unicode" w:hAnsi="Arial Unicode"/>
          <w:color w:val="000000"/>
          <w:sz w:val="20"/>
          <w:szCs w:val="20"/>
        </w:rPr>
        <w:t>Наименование договора (далее — Договор) _____________________________</w:t>
      </w:r>
    </w:p>
    <w:p w:rsidR="00BB28C8" w:rsidRPr="000D005F" w:rsidRDefault="00BB28C8" w:rsidP="00BB28C8">
      <w:pPr>
        <w:pStyle w:val="af4"/>
        <w:widowControl w:val="0"/>
        <w:tabs>
          <w:tab w:val="left" w:pos="8789"/>
        </w:tabs>
        <w:spacing w:before="0" w:beforeAutospacing="0" w:after="160" w:afterAutospacing="0" w:line="360" w:lineRule="auto"/>
        <w:ind w:firstLine="567"/>
        <w:rPr>
          <w:rFonts w:ascii="Arial Unicode" w:hAnsi="Arial Unicode"/>
          <w:color w:val="000000"/>
          <w:sz w:val="20"/>
          <w:szCs w:val="20"/>
        </w:rPr>
      </w:pPr>
      <w:r w:rsidRPr="000D005F">
        <w:rPr>
          <w:rFonts w:ascii="Arial Unicode" w:hAnsi="Arial Unicode"/>
          <w:color w:val="000000"/>
          <w:sz w:val="20"/>
          <w:szCs w:val="20"/>
        </w:rPr>
        <w:t>Дата заключения Договора "_________" "_____________________" 20</w:t>
      </w:r>
      <w:r w:rsidRPr="000D005F">
        <w:rPr>
          <w:rFonts w:ascii="Arial Unicode" w:hAnsi="Arial Unicode"/>
          <w:color w:val="000000"/>
          <w:sz w:val="20"/>
          <w:szCs w:val="20"/>
        </w:rPr>
        <w:tab/>
        <w:t>г.</w:t>
      </w:r>
    </w:p>
    <w:p w:rsidR="00BB28C8" w:rsidRPr="000D005F" w:rsidRDefault="00BB28C8" w:rsidP="00BB28C8">
      <w:pPr>
        <w:pStyle w:val="af4"/>
        <w:widowControl w:val="0"/>
        <w:spacing w:before="0" w:beforeAutospacing="0" w:after="160" w:afterAutospacing="0" w:line="360" w:lineRule="auto"/>
        <w:ind w:firstLine="567"/>
        <w:rPr>
          <w:rFonts w:ascii="Arial Unicode" w:hAnsi="Arial Unicode"/>
          <w:color w:val="000000"/>
          <w:sz w:val="20"/>
          <w:szCs w:val="20"/>
          <w:u w:val="single"/>
        </w:rPr>
      </w:pPr>
      <w:r w:rsidRPr="000D005F">
        <w:rPr>
          <w:rFonts w:ascii="Arial Unicode" w:hAnsi="Arial Unicode"/>
          <w:color w:val="000000"/>
          <w:sz w:val="20"/>
          <w:szCs w:val="20"/>
        </w:rPr>
        <w:t>Номе</w:t>
      </w:r>
      <w:r w:rsidR="00F249C5" w:rsidRPr="000D005F">
        <w:rPr>
          <w:rFonts w:ascii="Arial Unicode" w:hAnsi="Arial Unicode"/>
          <w:color w:val="000000"/>
          <w:sz w:val="20"/>
          <w:szCs w:val="20"/>
        </w:rPr>
        <w:t>р Договора</w:t>
      </w:r>
      <w:r w:rsidR="00F249C5" w:rsidRPr="000D005F">
        <w:rPr>
          <w:rFonts w:ascii="Arial Unicode" w:hAnsi="Arial Unicode"/>
          <w:b/>
          <w:sz w:val="20"/>
          <w:szCs w:val="20"/>
          <w:u w:val="single"/>
          <w:lang w:val="es-ES"/>
        </w:rPr>
        <w:t>«</w:t>
      </w:r>
      <w:r w:rsidR="00E32B46" w:rsidRPr="00E32B46">
        <w:rPr>
          <w:rFonts w:ascii="Arial Unicode" w:eastAsia="Calibri" w:hAnsi="Arial Unicode"/>
          <w:b/>
          <w:sz w:val="18"/>
          <w:szCs w:val="18"/>
          <w:lang w:val="af-ZA"/>
        </w:rPr>
        <w:t xml:space="preserve"> </w:t>
      </w:r>
      <w:r w:rsidR="00E32B46" w:rsidRPr="00B55FCE">
        <w:rPr>
          <w:rFonts w:ascii="Arial Unicode" w:eastAsia="Calibri" w:hAnsi="Arial Unicode"/>
          <w:b/>
          <w:sz w:val="18"/>
          <w:szCs w:val="18"/>
          <w:lang w:val="af-ZA"/>
        </w:rPr>
        <w:t>ՇՄԱԹ1ՀԴ-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00F249C5" w:rsidRPr="000D005F">
        <w:rPr>
          <w:rFonts w:ascii="Arial Unicode" w:hAnsi="Arial Unicode"/>
          <w:b/>
          <w:sz w:val="20"/>
          <w:szCs w:val="20"/>
          <w:u w:val="single"/>
          <w:lang w:val="es-ES"/>
        </w:rPr>
        <w:t>»</w:t>
      </w:r>
    </w:p>
    <w:p w:rsidR="00BB28C8" w:rsidRPr="000D005F" w:rsidRDefault="00BB28C8" w:rsidP="00BB28C8">
      <w:pPr>
        <w:widowControl w:val="0"/>
        <w:tabs>
          <w:tab w:val="left" w:pos="6804"/>
          <w:tab w:val="left" w:pos="7938"/>
          <w:tab w:val="left" w:pos="8647"/>
          <w:tab w:val="left" w:pos="8789"/>
        </w:tabs>
        <w:spacing w:after="160" w:line="360" w:lineRule="auto"/>
        <w:ind w:firstLine="567"/>
        <w:jc w:val="both"/>
        <w:rPr>
          <w:rFonts w:ascii="Arial Unicode" w:hAnsi="Arial Unicode"/>
          <w:color w:val="000000"/>
          <w:sz w:val="20"/>
          <w:szCs w:val="20"/>
        </w:rPr>
      </w:pPr>
      <w:r w:rsidRPr="000D005F">
        <w:rPr>
          <w:rFonts w:ascii="Arial Unicode" w:hAnsi="Arial Unicode"/>
          <w:color w:val="000000"/>
          <w:sz w:val="20"/>
          <w:szCs w:val="20"/>
        </w:rPr>
        <w:t>Заказчик и сторона Договора, принимая за основание относящийся к исполнению договора счет-фактуру N ___ , выписанный "</w:t>
      </w:r>
      <w:r w:rsidRPr="000D005F">
        <w:rPr>
          <w:rFonts w:ascii="Arial Unicode" w:hAnsi="Arial Unicode"/>
          <w:color w:val="000000"/>
          <w:sz w:val="20"/>
          <w:szCs w:val="20"/>
        </w:rPr>
        <w:tab/>
        <w:t>" "</w:t>
      </w:r>
      <w:r w:rsidRPr="000D005F">
        <w:rPr>
          <w:rFonts w:ascii="Arial Unicode" w:hAnsi="Arial Unicode"/>
          <w:color w:val="000000"/>
          <w:sz w:val="20"/>
          <w:szCs w:val="20"/>
        </w:rPr>
        <w:tab/>
        <w:t>" 20</w:t>
      </w:r>
      <w:r w:rsidRPr="000D005F">
        <w:rPr>
          <w:rFonts w:ascii="Arial Unicode" w:hAnsi="Arial Unicode"/>
          <w:color w:val="000000"/>
          <w:sz w:val="20"/>
          <w:szCs w:val="20"/>
        </w:rPr>
        <w:tab/>
        <w:t>г., составили настоящий акт о следующем:</w:t>
      </w:r>
    </w:p>
    <w:p w:rsidR="00BB28C8" w:rsidRPr="000D005F" w:rsidRDefault="00BB28C8" w:rsidP="00BB28C8">
      <w:pPr>
        <w:widowControl w:val="0"/>
        <w:tabs>
          <w:tab w:val="left" w:pos="6804"/>
          <w:tab w:val="left" w:pos="7938"/>
          <w:tab w:val="left" w:pos="8647"/>
          <w:tab w:val="left" w:pos="8789"/>
        </w:tabs>
        <w:spacing w:after="160" w:line="360" w:lineRule="auto"/>
        <w:ind w:firstLine="567"/>
        <w:jc w:val="both"/>
        <w:rPr>
          <w:rFonts w:ascii="Arial Unicode" w:hAnsi="Arial Unicode" w:cs="Sylfaen"/>
          <w:iCs/>
          <w:sz w:val="20"/>
          <w:szCs w:val="20"/>
        </w:rPr>
      </w:pPr>
    </w:p>
    <w:p w:rsidR="00BB28C8" w:rsidRPr="000D005F" w:rsidRDefault="00BB28C8" w:rsidP="00BB28C8">
      <w:pPr>
        <w:widowControl w:val="0"/>
        <w:spacing w:after="160" w:line="360" w:lineRule="auto"/>
        <w:ind w:firstLine="567"/>
        <w:jc w:val="both"/>
        <w:rPr>
          <w:rFonts w:ascii="Arial Unicode" w:hAnsi="Arial Unicode"/>
          <w:iCs/>
          <w:color w:val="000000"/>
          <w:sz w:val="20"/>
          <w:szCs w:val="20"/>
        </w:rPr>
      </w:pPr>
      <w:r w:rsidRPr="000D005F">
        <w:rPr>
          <w:rFonts w:ascii="Arial Unicode" w:hAnsi="Arial Unicode"/>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0D005F" w:rsidTr="003D2146">
        <w:trPr>
          <w:trHeight w:val="345"/>
          <w:jc w:val="center"/>
        </w:trPr>
        <w:tc>
          <w:tcPr>
            <w:tcW w:w="379" w:type="dxa"/>
            <w:vMerge w:val="restart"/>
            <w:shd w:val="clear" w:color="auto" w:fill="auto"/>
            <w:vAlign w:val="center"/>
          </w:tcPr>
          <w:p w:rsidR="00BB28C8" w:rsidRPr="000D005F" w:rsidRDefault="00BB28C8" w:rsidP="003D2146">
            <w:pPr>
              <w:pStyle w:val="af4"/>
              <w:widowControl w:val="0"/>
              <w:spacing w:before="0" w:beforeAutospacing="0" w:after="160" w:afterAutospacing="0" w:line="360" w:lineRule="auto"/>
              <w:ind w:firstLine="567"/>
              <w:jc w:val="center"/>
              <w:rPr>
                <w:rFonts w:ascii="Arial Unicode" w:hAnsi="Arial Unicode"/>
                <w:sz w:val="20"/>
                <w:szCs w:val="20"/>
              </w:rPr>
            </w:pPr>
            <w:r w:rsidRPr="000D005F">
              <w:rPr>
                <w:rFonts w:ascii="Arial Unicode" w:hAnsi="Arial Unicode"/>
                <w:sz w:val="20"/>
                <w:szCs w:val="20"/>
              </w:rPr>
              <w:t>№</w:t>
            </w:r>
          </w:p>
        </w:tc>
        <w:tc>
          <w:tcPr>
            <w:tcW w:w="11014" w:type="dxa"/>
            <w:gridSpan w:val="8"/>
            <w:shd w:val="clear" w:color="auto" w:fill="auto"/>
            <w:vAlign w:val="center"/>
          </w:tcPr>
          <w:p w:rsidR="00BB28C8" w:rsidRPr="000D005F"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Unicode" w:hAnsi="Arial Unicode"/>
                <w:sz w:val="20"/>
                <w:szCs w:val="20"/>
              </w:rPr>
            </w:pPr>
            <w:r w:rsidRPr="000D005F">
              <w:rPr>
                <w:rFonts w:ascii="Arial Unicode" w:hAnsi="Arial Unicode"/>
                <w:sz w:val="20"/>
                <w:szCs w:val="20"/>
              </w:rPr>
              <w:t>Выполненные работы</w:t>
            </w:r>
          </w:p>
        </w:tc>
      </w:tr>
      <w:tr w:rsidR="00BB28C8" w:rsidRPr="000D005F" w:rsidTr="003D2146">
        <w:trPr>
          <w:trHeight w:val="152"/>
          <w:jc w:val="center"/>
        </w:trPr>
        <w:tc>
          <w:tcPr>
            <w:tcW w:w="379" w:type="dxa"/>
            <w:vMerge/>
            <w:shd w:val="clear" w:color="auto" w:fill="auto"/>
          </w:tcPr>
          <w:p w:rsidR="00BB28C8" w:rsidRPr="000D005F" w:rsidRDefault="00BB28C8" w:rsidP="003D2146">
            <w:pPr>
              <w:pStyle w:val="af4"/>
              <w:widowControl w:val="0"/>
              <w:spacing w:before="0" w:beforeAutospacing="0" w:after="160" w:afterAutospacing="0" w:line="360" w:lineRule="auto"/>
              <w:ind w:firstLine="567"/>
              <w:jc w:val="center"/>
              <w:rPr>
                <w:rFonts w:ascii="Arial Unicode" w:hAnsi="Arial Unicode"/>
                <w:sz w:val="20"/>
                <w:szCs w:val="20"/>
              </w:rPr>
            </w:pPr>
          </w:p>
        </w:tc>
        <w:tc>
          <w:tcPr>
            <w:tcW w:w="1248" w:type="dxa"/>
            <w:vMerge w:val="restart"/>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t>наименование</w:t>
            </w:r>
          </w:p>
        </w:tc>
        <w:tc>
          <w:tcPr>
            <w:tcW w:w="1533" w:type="dxa"/>
            <w:vMerge w:val="restart"/>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t>краткое изложение технической характеристики</w:t>
            </w:r>
          </w:p>
        </w:tc>
        <w:tc>
          <w:tcPr>
            <w:tcW w:w="3103" w:type="dxa"/>
            <w:gridSpan w:val="2"/>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t>количественный показатель</w:t>
            </w:r>
          </w:p>
        </w:tc>
        <w:tc>
          <w:tcPr>
            <w:tcW w:w="3167" w:type="dxa"/>
            <w:gridSpan w:val="2"/>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t>срок исполнения</w:t>
            </w:r>
          </w:p>
        </w:tc>
        <w:tc>
          <w:tcPr>
            <w:tcW w:w="1087" w:type="dxa"/>
            <w:vMerge w:val="restart"/>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t xml:space="preserve">сумма, подлежащая уплате (тыс. </w:t>
            </w:r>
            <w:r w:rsidRPr="000D005F">
              <w:rPr>
                <w:rFonts w:ascii="Arial Unicode" w:hAnsi="Arial Unicode"/>
                <w:sz w:val="20"/>
                <w:szCs w:val="20"/>
              </w:rPr>
              <w:lastRenderedPageBreak/>
              <w:t>драмов)</w:t>
            </w:r>
          </w:p>
        </w:tc>
        <w:tc>
          <w:tcPr>
            <w:tcW w:w="876" w:type="dxa"/>
            <w:vMerge w:val="restart"/>
            <w:shd w:val="clear" w:color="auto" w:fill="auto"/>
            <w:vAlign w:val="center"/>
          </w:tcPr>
          <w:p w:rsidR="00BB28C8" w:rsidRPr="000D005F" w:rsidRDefault="00BB28C8" w:rsidP="003D2146">
            <w:pPr>
              <w:pStyle w:val="af4"/>
              <w:widowControl w:val="0"/>
              <w:spacing w:before="0" w:beforeAutospacing="0" w:after="120" w:afterAutospacing="0"/>
              <w:ind w:left="-82" w:right="-118"/>
              <w:jc w:val="center"/>
              <w:rPr>
                <w:rFonts w:ascii="Arial Unicode" w:hAnsi="Arial Unicode"/>
                <w:sz w:val="20"/>
                <w:szCs w:val="20"/>
              </w:rPr>
            </w:pPr>
            <w:r w:rsidRPr="000D005F">
              <w:rPr>
                <w:rFonts w:ascii="Arial Unicode" w:hAnsi="Arial Unicode"/>
                <w:sz w:val="20"/>
                <w:szCs w:val="20"/>
              </w:rPr>
              <w:lastRenderedPageBreak/>
              <w:t xml:space="preserve">срок оплаты (по графику </w:t>
            </w:r>
            <w:r w:rsidRPr="000D005F">
              <w:rPr>
                <w:rFonts w:ascii="Arial Unicode" w:hAnsi="Arial Unicode"/>
                <w:sz w:val="20"/>
                <w:szCs w:val="20"/>
              </w:rPr>
              <w:lastRenderedPageBreak/>
              <w:t>оплаты)</w:t>
            </w:r>
          </w:p>
        </w:tc>
      </w:tr>
      <w:tr w:rsidR="00BB28C8" w:rsidRPr="000D005F" w:rsidTr="003D2146">
        <w:trPr>
          <w:trHeight w:val="152"/>
          <w:jc w:val="center"/>
        </w:trPr>
        <w:tc>
          <w:tcPr>
            <w:tcW w:w="379" w:type="dxa"/>
            <w:vMerge/>
            <w:tcBorders>
              <w:bottom w:val="single" w:sz="4" w:space="0" w:color="auto"/>
            </w:tcBorders>
            <w:shd w:val="clear" w:color="auto" w:fill="auto"/>
          </w:tcPr>
          <w:p w:rsidR="00BB28C8" w:rsidRPr="000D005F" w:rsidRDefault="00BB28C8" w:rsidP="003D2146">
            <w:pPr>
              <w:pStyle w:val="af4"/>
              <w:widowControl w:val="0"/>
              <w:spacing w:before="0" w:beforeAutospacing="0" w:after="160" w:afterAutospacing="0" w:line="360" w:lineRule="auto"/>
              <w:ind w:firstLine="567"/>
              <w:jc w:val="center"/>
              <w:rPr>
                <w:rFonts w:ascii="Arial Unicode" w:hAnsi="Arial Unicode"/>
                <w:sz w:val="20"/>
                <w:szCs w:val="20"/>
              </w:rPr>
            </w:pPr>
          </w:p>
        </w:tc>
        <w:tc>
          <w:tcPr>
            <w:tcW w:w="1248" w:type="dxa"/>
            <w:vMerge/>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533" w:type="dxa"/>
            <w:vMerge/>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915" w:type="dxa"/>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ind w:left="-105" w:right="-72"/>
              <w:jc w:val="center"/>
              <w:rPr>
                <w:rFonts w:ascii="Arial Unicode" w:hAnsi="Arial Unicode"/>
                <w:sz w:val="20"/>
                <w:szCs w:val="20"/>
              </w:rPr>
            </w:pPr>
            <w:r w:rsidRPr="000D005F">
              <w:rPr>
                <w:rFonts w:ascii="Arial Unicode" w:hAnsi="Arial Unicode"/>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ind w:left="-105" w:right="-72"/>
              <w:jc w:val="center"/>
              <w:rPr>
                <w:rFonts w:ascii="Arial Unicode" w:hAnsi="Arial Unicode"/>
                <w:sz w:val="20"/>
                <w:szCs w:val="20"/>
              </w:rPr>
            </w:pPr>
            <w:r w:rsidRPr="000D005F">
              <w:rPr>
                <w:rFonts w:ascii="Arial Unicode" w:hAnsi="Arial Unicode"/>
                <w:sz w:val="20"/>
                <w:szCs w:val="20"/>
              </w:rPr>
              <w:t>фактический</w:t>
            </w:r>
          </w:p>
        </w:tc>
        <w:tc>
          <w:tcPr>
            <w:tcW w:w="1960" w:type="dxa"/>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ind w:left="-105" w:right="-72"/>
              <w:jc w:val="center"/>
              <w:rPr>
                <w:rFonts w:ascii="Arial Unicode" w:hAnsi="Arial Unicode"/>
                <w:sz w:val="20"/>
                <w:szCs w:val="20"/>
              </w:rPr>
            </w:pPr>
            <w:r w:rsidRPr="000D005F">
              <w:rPr>
                <w:rFonts w:ascii="Arial Unicode" w:hAnsi="Arial Unicode"/>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ind w:left="-105" w:right="-72"/>
              <w:jc w:val="center"/>
              <w:rPr>
                <w:rFonts w:ascii="Arial Unicode" w:hAnsi="Arial Unicode"/>
                <w:sz w:val="20"/>
                <w:szCs w:val="20"/>
              </w:rPr>
            </w:pPr>
            <w:r w:rsidRPr="000D005F">
              <w:rPr>
                <w:rFonts w:ascii="Arial Unicode" w:hAnsi="Arial Unicode"/>
                <w:sz w:val="20"/>
                <w:szCs w:val="20"/>
              </w:rPr>
              <w:t>фактический</w:t>
            </w:r>
          </w:p>
        </w:tc>
        <w:tc>
          <w:tcPr>
            <w:tcW w:w="1087" w:type="dxa"/>
            <w:vMerge/>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876" w:type="dxa"/>
            <w:vMerge/>
            <w:tcBorders>
              <w:bottom w:val="single" w:sz="4" w:space="0" w:color="auto"/>
            </w:tcBorders>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r>
      <w:tr w:rsidR="00BB28C8" w:rsidRPr="000D005F" w:rsidTr="003D2146">
        <w:trPr>
          <w:trHeight w:val="515"/>
          <w:jc w:val="center"/>
        </w:trPr>
        <w:tc>
          <w:tcPr>
            <w:tcW w:w="379" w:type="dxa"/>
            <w:shd w:val="clear" w:color="auto" w:fill="auto"/>
            <w:vAlign w:val="center"/>
          </w:tcPr>
          <w:p w:rsidR="00BB28C8" w:rsidRPr="000D005F" w:rsidRDefault="00BB28C8" w:rsidP="003D2146">
            <w:pPr>
              <w:pStyle w:val="af4"/>
              <w:widowControl w:val="0"/>
              <w:spacing w:before="0" w:beforeAutospacing="0" w:after="160" w:afterAutospacing="0" w:line="360" w:lineRule="auto"/>
              <w:ind w:firstLine="567"/>
              <w:jc w:val="center"/>
              <w:rPr>
                <w:rFonts w:ascii="Arial Unicode" w:hAnsi="Arial Unicode"/>
                <w:sz w:val="20"/>
                <w:szCs w:val="20"/>
              </w:rPr>
            </w:pPr>
          </w:p>
        </w:tc>
        <w:tc>
          <w:tcPr>
            <w:tcW w:w="1248"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533"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915"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188"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960"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207"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087"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876" w:type="dxa"/>
            <w:shd w:val="clear" w:color="auto" w:fill="auto"/>
            <w:vAlign w:val="center"/>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r>
      <w:tr w:rsidR="00BB28C8" w:rsidRPr="000D005F" w:rsidTr="003D2146">
        <w:trPr>
          <w:trHeight w:val="515"/>
          <w:jc w:val="center"/>
        </w:trPr>
        <w:tc>
          <w:tcPr>
            <w:tcW w:w="379" w:type="dxa"/>
            <w:shd w:val="clear" w:color="auto" w:fill="auto"/>
          </w:tcPr>
          <w:p w:rsidR="00BB28C8" w:rsidRPr="000D005F" w:rsidRDefault="00BB28C8" w:rsidP="003D2146">
            <w:pPr>
              <w:pStyle w:val="af4"/>
              <w:widowControl w:val="0"/>
              <w:spacing w:before="0" w:beforeAutospacing="0" w:after="160" w:afterAutospacing="0" w:line="360" w:lineRule="auto"/>
              <w:ind w:firstLine="567"/>
              <w:jc w:val="center"/>
              <w:rPr>
                <w:rFonts w:ascii="Arial Unicode" w:hAnsi="Arial Unicode"/>
                <w:sz w:val="20"/>
                <w:szCs w:val="20"/>
              </w:rPr>
            </w:pPr>
          </w:p>
        </w:tc>
        <w:tc>
          <w:tcPr>
            <w:tcW w:w="1248"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533"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915"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188"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960"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207"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1087"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c>
          <w:tcPr>
            <w:tcW w:w="876" w:type="dxa"/>
            <w:shd w:val="clear" w:color="auto" w:fill="auto"/>
          </w:tcPr>
          <w:p w:rsidR="00BB28C8" w:rsidRPr="000D005F" w:rsidRDefault="00BB28C8" w:rsidP="003D2146">
            <w:pPr>
              <w:pStyle w:val="af4"/>
              <w:widowControl w:val="0"/>
              <w:tabs>
                <w:tab w:val="left" w:pos="916"/>
              </w:tabs>
              <w:spacing w:before="0" w:beforeAutospacing="0" w:after="120" w:afterAutospacing="0"/>
              <w:jc w:val="center"/>
              <w:rPr>
                <w:rFonts w:ascii="Arial Unicode" w:hAnsi="Arial Unicode"/>
                <w:sz w:val="20"/>
                <w:szCs w:val="20"/>
              </w:rPr>
            </w:pPr>
          </w:p>
        </w:tc>
      </w:tr>
    </w:tbl>
    <w:p w:rsidR="00BB28C8" w:rsidRPr="000D005F" w:rsidRDefault="00BB28C8" w:rsidP="00BB28C8">
      <w:pPr>
        <w:widowControl w:val="0"/>
        <w:spacing w:after="160" w:line="360" w:lineRule="auto"/>
        <w:ind w:firstLine="567"/>
        <w:jc w:val="both"/>
        <w:rPr>
          <w:rFonts w:ascii="Arial Unicode" w:hAnsi="Arial Unicode" w:cs="Arial"/>
          <w:iCs/>
          <w:color w:val="000000"/>
          <w:sz w:val="20"/>
          <w:szCs w:val="20"/>
          <w:lang w:val="en-US"/>
        </w:rPr>
      </w:pPr>
    </w:p>
    <w:p w:rsidR="00BB28C8" w:rsidRPr="000D005F" w:rsidRDefault="00BB28C8" w:rsidP="00BB28C8">
      <w:pPr>
        <w:widowControl w:val="0"/>
        <w:spacing w:after="160" w:line="360" w:lineRule="auto"/>
        <w:ind w:firstLine="567"/>
        <w:jc w:val="both"/>
        <w:rPr>
          <w:rFonts w:ascii="Arial Unicode" w:hAnsi="Arial Unicode"/>
          <w:iCs/>
          <w:snapToGrid w:val="0"/>
          <w:color w:val="000000"/>
          <w:sz w:val="20"/>
          <w:szCs w:val="20"/>
        </w:rPr>
      </w:pPr>
      <w:r w:rsidRPr="000D005F">
        <w:rPr>
          <w:rFonts w:ascii="Arial Unicode" w:hAnsi="Arial Unicode"/>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0D005F" w:rsidRDefault="00BB28C8" w:rsidP="00BB28C8">
      <w:pPr>
        <w:widowControl w:val="0"/>
        <w:spacing w:after="160" w:line="360" w:lineRule="auto"/>
        <w:ind w:firstLine="567"/>
        <w:jc w:val="both"/>
        <w:rPr>
          <w:rFonts w:ascii="Arial Unicode" w:hAnsi="Arial Unicode"/>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0D005F" w:rsidTr="003D2146">
        <w:trPr>
          <w:trHeight w:val="266"/>
          <w:tblCellSpacing w:w="7" w:type="dxa"/>
          <w:jc w:val="center"/>
        </w:trPr>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 xml:space="preserve">Работу сдал </w:t>
            </w:r>
          </w:p>
        </w:tc>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Работу принял</w:t>
            </w:r>
          </w:p>
        </w:tc>
      </w:tr>
      <w:tr w:rsidR="00BB28C8" w:rsidRPr="000D005F" w:rsidTr="003D2146">
        <w:trPr>
          <w:trHeight w:val="473"/>
          <w:tblCellSpacing w:w="7" w:type="dxa"/>
          <w:jc w:val="center"/>
        </w:trPr>
        <w:tc>
          <w:tcPr>
            <w:tcW w:w="0" w:type="auto"/>
            <w:vAlign w:val="center"/>
          </w:tcPr>
          <w:p w:rsidR="00BB28C8" w:rsidRPr="000D005F" w:rsidRDefault="00BB28C8" w:rsidP="003D2146">
            <w:pPr>
              <w:widowControl w:val="0"/>
              <w:jc w:val="center"/>
              <w:rPr>
                <w:rFonts w:ascii="Arial Unicode" w:hAnsi="Arial Unicode"/>
                <w:iCs/>
                <w:sz w:val="20"/>
                <w:szCs w:val="20"/>
                <w:lang w:val="en-US"/>
              </w:rPr>
            </w:pPr>
            <w:r w:rsidRPr="000D005F">
              <w:rPr>
                <w:rFonts w:ascii="Arial Unicode" w:hAnsi="Arial Unicode"/>
                <w:sz w:val="20"/>
                <w:szCs w:val="20"/>
              </w:rPr>
              <w:t>___________________________</w:t>
            </w:r>
          </w:p>
          <w:p w:rsidR="00BB28C8" w:rsidRPr="000D005F" w:rsidRDefault="00BB28C8" w:rsidP="003D2146">
            <w:pPr>
              <w:widowControl w:val="0"/>
              <w:spacing w:after="160" w:line="360" w:lineRule="auto"/>
              <w:jc w:val="center"/>
              <w:rPr>
                <w:rFonts w:ascii="Arial Unicode" w:hAnsi="Arial Unicode"/>
                <w:iCs/>
                <w:sz w:val="20"/>
                <w:szCs w:val="20"/>
                <w:vertAlign w:val="superscript"/>
              </w:rPr>
            </w:pPr>
            <w:r w:rsidRPr="000D005F">
              <w:rPr>
                <w:rFonts w:ascii="Arial Unicode" w:hAnsi="Arial Unicode"/>
                <w:sz w:val="20"/>
                <w:szCs w:val="20"/>
                <w:vertAlign w:val="superscript"/>
              </w:rPr>
              <w:t xml:space="preserve">подпись </w:t>
            </w:r>
          </w:p>
        </w:tc>
        <w:tc>
          <w:tcPr>
            <w:tcW w:w="0" w:type="auto"/>
            <w:vAlign w:val="center"/>
          </w:tcPr>
          <w:p w:rsidR="00BB28C8" w:rsidRPr="000D005F" w:rsidRDefault="00BB28C8" w:rsidP="003D2146">
            <w:pPr>
              <w:widowControl w:val="0"/>
              <w:jc w:val="center"/>
              <w:rPr>
                <w:rFonts w:ascii="Arial Unicode" w:hAnsi="Arial Unicode"/>
                <w:iCs/>
                <w:sz w:val="20"/>
                <w:szCs w:val="20"/>
              </w:rPr>
            </w:pPr>
            <w:r w:rsidRPr="000D005F">
              <w:rPr>
                <w:rFonts w:ascii="Arial Unicode" w:hAnsi="Arial Unicode"/>
                <w:sz w:val="20"/>
                <w:szCs w:val="20"/>
              </w:rPr>
              <w:t>___________________________</w:t>
            </w:r>
          </w:p>
          <w:p w:rsidR="00BB28C8" w:rsidRPr="000D005F" w:rsidRDefault="00BB28C8" w:rsidP="003D2146">
            <w:pPr>
              <w:widowControl w:val="0"/>
              <w:spacing w:after="160" w:line="360" w:lineRule="auto"/>
              <w:jc w:val="center"/>
              <w:rPr>
                <w:rFonts w:ascii="Arial Unicode" w:hAnsi="Arial Unicode"/>
                <w:iCs/>
                <w:sz w:val="20"/>
                <w:szCs w:val="20"/>
                <w:vertAlign w:val="superscript"/>
              </w:rPr>
            </w:pPr>
            <w:r w:rsidRPr="000D005F">
              <w:rPr>
                <w:rFonts w:ascii="Arial Unicode" w:hAnsi="Arial Unicode"/>
                <w:sz w:val="20"/>
                <w:szCs w:val="20"/>
                <w:vertAlign w:val="superscript"/>
              </w:rPr>
              <w:t xml:space="preserve">подпись </w:t>
            </w:r>
          </w:p>
        </w:tc>
      </w:tr>
      <w:tr w:rsidR="00BB28C8" w:rsidRPr="000D005F" w:rsidTr="003D2146">
        <w:trPr>
          <w:trHeight w:val="503"/>
          <w:tblCellSpacing w:w="7" w:type="dxa"/>
          <w:jc w:val="center"/>
        </w:trPr>
        <w:tc>
          <w:tcPr>
            <w:tcW w:w="0" w:type="auto"/>
            <w:vAlign w:val="center"/>
          </w:tcPr>
          <w:p w:rsidR="00BB28C8" w:rsidRPr="000D005F" w:rsidRDefault="00BB28C8" w:rsidP="003D2146">
            <w:pPr>
              <w:widowControl w:val="0"/>
              <w:jc w:val="center"/>
              <w:rPr>
                <w:rFonts w:ascii="Arial Unicode" w:hAnsi="Arial Unicode"/>
                <w:iCs/>
                <w:sz w:val="20"/>
                <w:szCs w:val="20"/>
                <w:lang w:val="en-US"/>
              </w:rPr>
            </w:pPr>
            <w:r w:rsidRPr="000D005F">
              <w:rPr>
                <w:rFonts w:ascii="Arial Unicode" w:hAnsi="Arial Unicode"/>
                <w:sz w:val="20"/>
                <w:szCs w:val="20"/>
              </w:rPr>
              <w:t>___________________________</w:t>
            </w:r>
          </w:p>
          <w:p w:rsidR="00BB28C8" w:rsidRPr="000D005F" w:rsidRDefault="00BB28C8" w:rsidP="003D2146">
            <w:pPr>
              <w:widowControl w:val="0"/>
              <w:spacing w:after="160" w:line="360" w:lineRule="auto"/>
              <w:jc w:val="center"/>
              <w:rPr>
                <w:rFonts w:ascii="Arial Unicode" w:hAnsi="Arial Unicode"/>
                <w:iCs/>
                <w:sz w:val="20"/>
                <w:szCs w:val="20"/>
                <w:vertAlign w:val="superscript"/>
              </w:rPr>
            </w:pPr>
            <w:r w:rsidRPr="000D005F">
              <w:rPr>
                <w:rFonts w:ascii="Arial Unicode" w:hAnsi="Arial Unicode"/>
                <w:sz w:val="20"/>
                <w:szCs w:val="20"/>
                <w:vertAlign w:val="superscript"/>
              </w:rPr>
              <w:t>фамилия, имя</w:t>
            </w:r>
          </w:p>
        </w:tc>
        <w:tc>
          <w:tcPr>
            <w:tcW w:w="0" w:type="auto"/>
            <w:vAlign w:val="center"/>
          </w:tcPr>
          <w:p w:rsidR="00F249C5" w:rsidRPr="00E32B46" w:rsidRDefault="00E32B46" w:rsidP="00F249C5">
            <w:pPr>
              <w:widowControl w:val="0"/>
              <w:spacing w:after="160" w:line="360" w:lineRule="auto"/>
              <w:jc w:val="center"/>
              <w:rPr>
                <w:rFonts w:ascii="Arial Unicode" w:hAnsi="Arial Unicode" w:cs="Courier New"/>
                <w:color w:val="1F1F1F"/>
                <w:sz w:val="20"/>
                <w:szCs w:val="20"/>
                <w:lang w:val="en-US" w:bidi="ar-SA"/>
              </w:rPr>
            </w:pPr>
            <w:r>
              <w:rPr>
                <w:rFonts w:ascii="Arial Unicode" w:hAnsi="Arial Unicode" w:cs="Courier New"/>
                <w:color w:val="1F1F1F"/>
                <w:sz w:val="20"/>
                <w:szCs w:val="20"/>
                <w:lang w:val="en-US" w:bidi="ar-SA"/>
              </w:rPr>
              <w:t>----------------------</w:t>
            </w:r>
          </w:p>
          <w:p w:rsidR="00BB28C8" w:rsidRPr="000D005F" w:rsidRDefault="00BB28C8" w:rsidP="003D2146">
            <w:pPr>
              <w:widowControl w:val="0"/>
              <w:spacing w:after="160" w:line="360" w:lineRule="auto"/>
              <w:jc w:val="center"/>
              <w:rPr>
                <w:rFonts w:ascii="Arial Unicode" w:hAnsi="Arial Unicode"/>
                <w:iCs/>
                <w:sz w:val="20"/>
                <w:szCs w:val="20"/>
                <w:vertAlign w:val="superscript"/>
              </w:rPr>
            </w:pPr>
            <w:r w:rsidRPr="000D005F">
              <w:rPr>
                <w:rFonts w:ascii="Arial Unicode" w:hAnsi="Arial Unicode"/>
                <w:sz w:val="20"/>
                <w:szCs w:val="20"/>
                <w:vertAlign w:val="superscript"/>
              </w:rPr>
              <w:t>фамилия, имя</w:t>
            </w:r>
          </w:p>
        </w:tc>
      </w:tr>
      <w:tr w:rsidR="00BB28C8" w:rsidRPr="000D005F" w:rsidTr="003D2146">
        <w:trPr>
          <w:trHeight w:val="281"/>
          <w:tblCellSpacing w:w="7" w:type="dxa"/>
          <w:jc w:val="center"/>
        </w:trPr>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М. П.</w:t>
            </w:r>
          </w:p>
        </w:tc>
        <w:tc>
          <w:tcPr>
            <w:tcW w:w="0" w:type="auto"/>
            <w:vAlign w:val="center"/>
          </w:tcPr>
          <w:p w:rsidR="00BB28C8" w:rsidRPr="000D005F" w:rsidRDefault="00BB28C8" w:rsidP="003D2146">
            <w:pPr>
              <w:widowControl w:val="0"/>
              <w:spacing w:after="160" w:line="360" w:lineRule="auto"/>
              <w:jc w:val="center"/>
              <w:rPr>
                <w:rFonts w:ascii="Arial Unicode" w:hAnsi="Arial Unicode"/>
                <w:iCs/>
                <w:color w:val="000000"/>
                <w:sz w:val="20"/>
                <w:szCs w:val="20"/>
              </w:rPr>
            </w:pPr>
            <w:r w:rsidRPr="000D005F">
              <w:rPr>
                <w:rFonts w:ascii="Arial Unicode" w:hAnsi="Arial Unicode"/>
                <w:color w:val="000000"/>
                <w:sz w:val="20"/>
                <w:szCs w:val="20"/>
              </w:rPr>
              <w:t>М. П.</w:t>
            </w:r>
          </w:p>
        </w:tc>
      </w:tr>
    </w:tbl>
    <w:p w:rsidR="00BB28C8" w:rsidRPr="000D005F" w:rsidRDefault="00BB28C8" w:rsidP="00BB28C8">
      <w:pPr>
        <w:widowControl w:val="0"/>
        <w:spacing w:after="160" w:line="360" w:lineRule="auto"/>
        <w:ind w:firstLine="567"/>
        <w:jc w:val="center"/>
        <w:rPr>
          <w:rFonts w:ascii="Arial Unicode" w:hAnsi="Arial Unicode" w:cs="Sylfaen"/>
          <w:b/>
          <w:sz w:val="20"/>
          <w:szCs w:val="20"/>
        </w:rPr>
      </w:pPr>
    </w:p>
    <w:p w:rsidR="00BB28C8" w:rsidRPr="000D005F" w:rsidRDefault="00BB28C8" w:rsidP="00BB28C8">
      <w:pPr>
        <w:rPr>
          <w:rFonts w:ascii="Arial Unicode" w:hAnsi="Arial Unicode" w:cs="Sylfaen"/>
          <w:b/>
          <w:sz w:val="20"/>
          <w:szCs w:val="20"/>
        </w:rPr>
      </w:pPr>
      <w:r w:rsidRPr="000D005F">
        <w:rPr>
          <w:rFonts w:ascii="Arial Unicode" w:hAnsi="Arial Unicode" w:cs="Sylfaen"/>
          <w:b/>
          <w:sz w:val="20"/>
          <w:szCs w:val="20"/>
        </w:rPr>
        <w:br w:type="page"/>
      </w:r>
    </w:p>
    <w:p w:rsidR="00F249C5" w:rsidRPr="000D005F" w:rsidRDefault="00F249C5" w:rsidP="00BB28C8">
      <w:pPr>
        <w:widowControl w:val="0"/>
        <w:spacing w:after="160" w:line="360" w:lineRule="auto"/>
        <w:ind w:firstLine="567"/>
        <w:jc w:val="right"/>
        <w:rPr>
          <w:rFonts w:ascii="Arial Unicode" w:hAnsi="Arial Unicode"/>
          <w:i/>
          <w:sz w:val="20"/>
          <w:szCs w:val="20"/>
          <w:lang w:val="en-US"/>
        </w:rPr>
      </w:pPr>
    </w:p>
    <w:p w:rsidR="00BB28C8" w:rsidRPr="000D005F" w:rsidRDefault="00BB28C8" w:rsidP="00BB28C8">
      <w:pPr>
        <w:widowControl w:val="0"/>
        <w:spacing w:after="160" w:line="360" w:lineRule="auto"/>
        <w:ind w:firstLine="567"/>
        <w:jc w:val="right"/>
        <w:rPr>
          <w:rFonts w:ascii="Arial Unicode" w:hAnsi="Arial Unicode" w:cs="Sylfaen"/>
          <w:i/>
          <w:sz w:val="20"/>
          <w:szCs w:val="20"/>
        </w:rPr>
      </w:pPr>
      <w:r w:rsidRPr="000D005F">
        <w:rPr>
          <w:rFonts w:ascii="Arial Unicode" w:hAnsi="Arial Unicode"/>
          <w:i/>
          <w:sz w:val="20"/>
          <w:szCs w:val="20"/>
        </w:rPr>
        <w:t>Приложение № 4.1</w:t>
      </w:r>
    </w:p>
    <w:p w:rsidR="00F249C5" w:rsidRPr="000D005F" w:rsidRDefault="00F249C5" w:rsidP="00F249C5">
      <w:pPr>
        <w:widowControl w:val="0"/>
        <w:spacing w:after="160" w:line="360" w:lineRule="auto"/>
        <w:ind w:firstLine="567"/>
        <w:jc w:val="right"/>
        <w:rPr>
          <w:rFonts w:ascii="Arial Unicode" w:hAnsi="Arial Unicode" w:cs="Arial"/>
          <w:i/>
          <w:sz w:val="20"/>
          <w:szCs w:val="20"/>
        </w:rPr>
      </w:pPr>
      <w:r w:rsidRPr="000D005F">
        <w:rPr>
          <w:rFonts w:ascii="Arial Unicode" w:hAnsi="Arial Unicode"/>
          <w:i/>
          <w:sz w:val="20"/>
          <w:szCs w:val="20"/>
        </w:rPr>
        <w:t xml:space="preserve">к Договору под кодом </w:t>
      </w:r>
      <w:r w:rsidRPr="000D005F">
        <w:rPr>
          <w:rFonts w:ascii="Arial Unicode" w:hAnsi="Arial Unicode"/>
          <w:b/>
          <w:i/>
          <w:sz w:val="20"/>
          <w:szCs w:val="20"/>
          <w:lang w:val="es-ES"/>
        </w:rPr>
        <w:t>«</w:t>
      </w:r>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Arial"/>
          <w:i/>
          <w:sz w:val="20"/>
          <w:szCs w:val="20"/>
        </w:rPr>
        <w:br/>
      </w:r>
      <w:r w:rsidRPr="000D005F">
        <w:rPr>
          <w:rFonts w:ascii="Arial Unicode" w:hAnsi="Arial Unicode" w:cs="Arial"/>
          <w:i/>
          <w:sz w:val="20"/>
          <w:szCs w:val="20"/>
        </w:rPr>
        <w:br/>
      </w:r>
      <w:r w:rsidRPr="000D005F">
        <w:rPr>
          <w:rFonts w:ascii="Arial Unicode" w:hAnsi="Arial Unicode"/>
          <w:i/>
          <w:sz w:val="20"/>
          <w:szCs w:val="20"/>
        </w:rPr>
        <w:t xml:space="preserve">заключенному "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BB28C8" w:rsidRPr="000D005F" w:rsidRDefault="00BB28C8" w:rsidP="00BB28C8">
      <w:pPr>
        <w:widowControl w:val="0"/>
        <w:spacing w:after="160" w:line="360" w:lineRule="auto"/>
        <w:jc w:val="center"/>
        <w:rPr>
          <w:rFonts w:ascii="Arial Unicode" w:hAnsi="Arial Unicode" w:cs="Sylfaen"/>
          <w:sz w:val="20"/>
          <w:szCs w:val="20"/>
        </w:rPr>
      </w:pPr>
    </w:p>
    <w:p w:rsidR="00BB28C8" w:rsidRPr="000D005F" w:rsidRDefault="00BB28C8" w:rsidP="00BB28C8">
      <w:pPr>
        <w:widowControl w:val="0"/>
        <w:tabs>
          <w:tab w:val="left" w:pos="2250"/>
        </w:tabs>
        <w:spacing w:after="160" w:line="360" w:lineRule="auto"/>
        <w:jc w:val="center"/>
        <w:rPr>
          <w:rFonts w:ascii="Arial Unicode" w:hAnsi="Arial Unicode" w:cs="Sylfaen"/>
          <w:bCs/>
          <w:sz w:val="20"/>
          <w:szCs w:val="20"/>
        </w:rPr>
      </w:pPr>
      <w:r w:rsidRPr="000D005F">
        <w:rPr>
          <w:rFonts w:ascii="Arial Unicode" w:hAnsi="Arial Unicode"/>
          <w:sz w:val="20"/>
          <w:szCs w:val="20"/>
        </w:rPr>
        <w:t>АКТ №______</w:t>
      </w:r>
    </w:p>
    <w:p w:rsidR="00BB28C8" w:rsidRPr="000D005F" w:rsidRDefault="00BB28C8" w:rsidP="00BB28C8">
      <w:pPr>
        <w:widowControl w:val="0"/>
        <w:tabs>
          <w:tab w:val="left" w:pos="2250"/>
        </w:tabs>
        <w:spacing w:after="160" w:line="360" w:lineRule="auto"/>
        <w:jc w:val="center"/>
        <w:rPr>
          <w:rFonts w:ascii="Arial Unicode" w:hAnsi="Arial Unicode" w:cs="Sylfaen"/>
          <w:bCs/>
          <w:sz w:val="20"/>
          <w:szCs w:val="20"/>
        </w:rPr>
      </w:pPr>
      <w:r w:rsidRPr="000D005F">
        <w:rPr>
          <w:rFonts w:ascii="Arial Unicode" w:hAnsi="Arial Unicode"/>
          <w:sz w:val="20"/>
          <w:szCs w:val="20"/>
        </w:rPr>
        <w:t>относительно фиксирования факта сдачи Заказчику результата договора</w:t>
      </w:r>
    </w:p>
    <w:p w:rsidR="00BB28C8" w:rsidRPr="000D005F" w:rsidRDefault="00BB28C8" w:rsidP="00BB28C8">
      <w:pPr>
        <w:widowControl w:val="0"/>
        <w:tabs>
          <w:tab w:val="left" w:pos="360"/>
          <w:tab w:val="left" w:pos="540"/>
        </w:tabs>
        <w:spacing w:after="160" w:line="360" w:lineRule="auto"/>
        <w:ind w:firstLine="567"/>
        <w:jc w:val="both"/>
        <w:rPr>
          <w:rFonts w:ascii="Arial Unicode" w:hAnsi="Arial Unicode"/>
          <w:sz w:val="20"/>
          <w:szCs w:val="20"/>
        </w:rPr>
      </w:pPr>
    </w:p>
    <w:p w:rsidR="00BB28C8" w:rsidRPr="00A85EF9" w:rsidRDefault="00BB28C8" w:rsidP="00E32B46">
      <w:pPr>
        <w:widowControl w:val="0"/>
        <w:jc w:val="both"/>
        <w:rPr>
          <w:rFonts w:ascii="Arial Unicode" w:hAnsi="Arial Unicode"/>
          <w:sz w:val="20"/>
          <w:szCs w:val="20"/>
        </w:rPr>
      </w:pPr>
      <w:r w:rsidRPr="000D005F">
        <w:rPr>
          <w:rFonts w:ascii="Arial Unicode" w:hAnsi="Arial Unicode"/>
          <w:sz w:val="20"/>
          <w:szCs w:val="20"/>
        </w:rPr>
        <w:t xml:space="preserve">Настоящим фиксируется, что в рамках договора закупки № </w:t>
      </w:r>
      <w:r w:rsidR="00F249C5" w:rsidRPr="000D005F">
        <w:rPr>
          <w:rFonts w:ascii="Arial Unicode" w:hAnsi="Arial Unicode"/>
          <w:b/>
          <w:i/>
          <w:sz w:val="20"/>
          <w:szCs w:val="20"/>
          <w:lang w:val="es-ES"/>
        </w:rPr>
        <w:t>«</w:t>
      </w:r>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00F249C5" w:rsidRPr="000D005F">
        <w:rPr>
          <w:rFonts w:ascii="Arial Unicode" w:hAnsi="Arial Unicode"/>
          <w:b/>
          <w:i/>
          <w:sz w:val="20"/>
          <w:szCs w:val="20"/>
          <w:lang w:val="es-ES"/>
        </w:rPr>
        <w:t>»,</w:t>
      </w:r>
      <w:r w:rsidR="00F249C5" w:rsidRPr="000D005F">
        <w:rPr>
          <w:rFonts w:ascii="Arial Unicode" w:hAnsi="Arial Unicode" w:cs="Arial"/>
          <w:i/>
          <w:sz w:val="20"/>
          <w:szCs w:val="20"/>
        </w:rPr>
        <w:br/>
      </w:r>
    </w:p>
    <w:p w:rsidR="00BB28C8" w:rsidRPr="000D005F" w:rsidRDefault="00BB28C8" w:rsidP="00BB28C8">
      <w:pPr>
        <w:widowControl w:val="0"/>
        <w:tabs>
          <w:tab w:val="left" w:pos="8789"/>
        </w:tabs>
        <w:jc w:val="both"/>
        <w:rPr>
          <w:rFonts w:ascii="Arial Unicode" w:hAnsi="Arial Unicode" w:cs="Sylfaen"/>
          <w:sz w:val="20"/>
          <w:szCs w:val="20"/>
        </w:rPr>
      </w:pPr>
      <w:r w:rsidRPr="000D005F">
        <w:rPr>
          <w:rFonts w:ascii="Arial Unicode" w:hAnsi="Arial Unicode"/>
          <w:sz w:val="20"/>
          <w:szCs w:val="20"/>
        </w:rPr>
        <w:t>заключенного _________________________________________________ 20</w:t>
      </w:r>
      <w:r w:rsidRPr="000D005F">
        <w:rPr>
          <w:rFonts w:ascii="Arial Unicode" w:hAnsi="Arial Unicode"/>
          <w:sz w:val="20"/>
          <w:szCs w:val="20"/>
        </w:rPr>
        <w:tab/>
        <w:t>г.</w:t>
      </w:r>
    </w:p>
    <w:p w:rsidR="00BB28C8" w:rsidRPr="000D005F" w:rsidRDefault="00BB28C8" w:rsidP="00BB28C8">
      <w:pPr>
        <w:widowControl w:val="0"/>
        <w:spacing w:after="160" w:line="360" w:lineRule="auto"/>
        <w:ind w:right="-360"/>
        <w:jc w:val="center"/>
        <w:rPr>
          <w:rFonts w:ascii="Arial Unicode" w:hAnsi="Arial Unicode" w:cs="Sylfaen"/>
          <w:sz w:val="20"/>
          <w:szCs w:val="20"/>
          <w:vertAlign w:val="superscript"/>
        </w:rPr>
      </w:pPr>
      <w:r w:rsidRPr="000D005F">
        <w:rPr>
          <w:rFonts w:ascii="Arial Unicode" w:hAnsi="Arial Unicode"/>
          <w:sz w:val="20"/>
          <w:szCs w:val="20"/>
          <w:vertAlign w:val="superscript"/>
        </w:rPr>
        <w:t>дата заключения договора</w:t>
      </w:r>
    </w:p>
    <w:p w:rsidR="00BB28C8" w:rsidRPr="000D005F" w:rsidRDefault="00BB28C8" w:rsidP="00BB28C8">
      <w:pPr>
        <w:widowControl w:val="0"/>
        <w:ind w:right="-357"/>
        <w:jc w:val="both"/>
        <w:rPr>
          <w:rFonts w:ascii="Arial Unicode" w:hAnsi="Arial Unicode" w:cs="Sylfaen"/>
          <w:sz w:val="20"/>
          <w:szCs w:val="20"/>
          <w:u w:val="single"/>
        </w:rPr>
      </w:pPr>
      <w:r w:rsidRPr="000D005F">
        <w:rPr>
          <w:rFonts w:ascii="Arial Unicode" w:hAnsi="Arial Unicode"/>
          <w:sz w:val="20"/>
          <w:szCs w:val="20"/>
        </w:rPr>
        <w:t>между</w:t>
      </w:r>
      <w:r w:rsidR="00E32B46" w:rsidRPr="00E32B46">
        <w:rPr>
          <w:rFonts w:ascii="Arial Unicode" w:hAnsi="Arial Unicode"/>
          <w:i/>
          <w:sz w:val="20"/>
          <w:szCs w:val="20"/>
          <w:lang w:val="es-ES"/>
        </w:rPr>
        <w:t>«</w:t>
      </w:r>
      <w:r w:rsidR="00E32B46" w:rsidRPr="00E32B46">
        <w:rPr>
          <w:rFonts w:ascii="Arial Unicode" w:hAnsi="Arial Unicode"/>
          <w:sz w:val="20"/>
          <w:szCs w:val="20"/>
        </w:rPr>
        <w:t>Основная школа Артика  №1</w:t>
      </w:r>
      <w:r w:rsidR="00E32B46">
        <w:rPr>
          <w:rFonts w:ascii="Arial Unicode" w:hAnsi="Arial Unicode"/>
          <w:sz w:val="20"/>
          <w:szCs w:val="20"/>
        </w:rPr>
        <w:t xml:space="preserve"> </w:t>
      </w:r>
      <w:r w:rsidR="00E32B46" w:rsidRPr="00E32B46">
        <w:rPr>
          <w:rFonts w:ascii="Arial Unicode" w:hAnsi="Arial Unicode"/>
          <w:sz w:val="20"/>
          <w:szCs w:val="20"/>
        </w:rPr>
        <w:t>» Ширакского область РА</w:t>
      </w:r>
      <w:r w:rsidR="00E32B46" w:rsidRPr="00E32B46">
        <w:rPr>
          <w:rStyle w:val="y2iqfc"/>
          <w:rFonts w:ascii="Arial Unicode" w:hAnsi="Arial Unicode"/>
          <w:color w:val="202124"/>
        </w:rPr>
        <w:t xml:space="preserve"> </w:t>
      </w:r>
      <w:r w:rsidRPr="000D005F">
        <w:rPr>
          <w:rFonts w:ascii="Arial Unicode" w:hAnsi="Arial Unicode"/>
          <w:sz w:val="20"/>
          <w:szCs w:val="20"/>
        </w:rPr>
        <w:t>(далее — Заказчик) и _____________ (далее — Исполнитель),</w:t>
      </w:r>
    </w:p>
    <w:p w:rsidR="00BB28C8" w:rsidRPr="000D005F" w:rsidRDefault="00BB28C8" w:rsidP="00BB28C8">
      <w:pPr>
        <w:widowControl w:val="0"/>
        <w:tabs>
          <w:tab w:val="left" w:pos="4678"/>
        </w:tabs>
        <w:spacing w:after="160" w:line="360" w:lineRule="auto"/>
        <w:ind w:left="851" w:right="-1"/>
        <w:jc w:val="both"/>
        <w:rPr>
          <w:rFonts w:ascii="Arial Unicode" w:hAnsi="Arial Unicode" w:cs="Sylfaen"/>
          <w:sz w:val="20"/>
          <w:szCs w:val="20"/>
          <w:u w:val="single"/>
          <w:vertAlign w:val="superscript"/>
        </w:rPr>
      </w:pPr>
      <w:r w:rsidRPr="000D005F">
        <w:rPr>
          <w:rFonts w:ascii="Arial Unicode" w:hAnsi="Arial Unicode"/>
          <w:sz w:val="20"/>
          <w:szCs w:val="20"/>
          <w:vertAlign w:val="superscript"/>
        </w:rPr>
        <w:t xml:space="preserve">имя Заказчика </w:t>
      </w:r>
      <w:r w:rsidRPr="000D005F">
        <w:rPr>
          <w:rFonts w:ascii="Arial Unicode" w:hAnsi="Arial Unicode"/>
          <w:sz w:val="20"/>
          <w:szCs w:val="20"/>
          <w:vertAlign w:val="superscript"/>
        </w:rPr>
        <w:tab/>
        <w:t>имя Исполнителя</w:t>
      </w:r>
    </w:p>
    <w:p w:rsidR="00BB28C8" w:rsidRPr="000D005F" w:rsidRDefault="00BB28C8" w:rsidP="00BB28C8">
      <w:pPr>
        <w:widowControl w:val="0"/>
        <w:spacing w:after="160" w:line="360" w:lineRule="auto"/>
        <w:jc w:val="both"/>
        <w:rPr>
          <w:rFonts w:ascii="Arial Unicode" w:hAnsi="Arial Unicode" w:cs="Sylfaen"/>
          <w:sz w:val="20"/>
          <w:szCs w:val="20"/>
        </w:rPr>
      </w:pPr>
      <w:r w:rsidRPr="000D005F">
        <w:rPr>
          <w:rFonts w:ascii="Arial Unicode" w:hAnsi="Arial Unicode"/>
          <w:sz w:val="20"/>
          <w:szCs w:val="20"/>
        </w:rPr>
        <w:t>Исполнитель _____________ 20 г. с целью сдачи-приемки сдал Заказчику нижеуказанные работы:</w:t>
      </w:r>
    </w:p>
    <w:p w:rsidR="00BB28C8" w:rsidRPr="000D005F" w:rsidRDefault="00BB28C8" w:rsidP="00BB28C8">
      <w:pPr>
        <w:widowControl w:val="0"/>
        <w:tabs>
          <w:tab w:val="left" w:pos="360"/>
          <w:tab w:val="left" w:pos="540"/>
        </w:tabs>
        <w:spacing w:after="160" w:line="360" w:lineRule="auto"/>
        <w:ind w:firstLine="567"/>
        <w:jc w:val="both"/>
        <w:rPr>
          <w:rFonts w:ascii="Arial Unicode" w:hAnsi="Arial Unicode"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0D005F"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0D005F" w:rsidRDefault="00BB28C8" w:rsidP="003D2146">
            <w:pPr>
              <w:widowControl w:val="0"/>
              <w:spacing w:after="120"/>
              <w:jc w:val="center"/>
              <w:rPr>
                <w:rFonts w:ascii="Arial Unicode" w:hAnsi="Arial Unicode" w:cs="Sylfaen"/>
                <w:bCs/>
                <w:sz w:val="20"/>
                <w:szCs w:val="20"/>
              </w:rPr>
            </w:pPr>
            <w:r w:rsidRPr="000D005F">
              <w:rPr>
                <w:rFonts w:ascii="Arial Unicode" w:hAnsi="Arial Unicode"/>
                <w:sz w:val="20"/>
                <w:szCs w:val="20"/>
              </w:rPr>
              <w:t>Работа</w:t>
            </w:r>
          </w:p>
        </w:tc>
      </w:tr>
      <w:tr w:rsidR="00BB28C8" w:rsidRPr="000D005F"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0D005F" w:rsidRDefault="00BB28C8" w:rsidP="003D2146">
            <w:pPr>
              <w:widowControl w:val="0"/>
              <w:spacing w:after="120"/>
              <w:ind w:firstLine="567"/>
              <w:jc w:val="center"/>
              <w:rPr>
                <w:rFonts w:ascii="Arial Unicode" w:hAnsi="Arial Unicode"/>
                <w:sz w:val="20"/>
                <w:szCs w:val="20"/>
              </w:rPr>
            </w:pPr>
            <w:r w:rsidRPr="000D005F">
              <w:rPr>
                <w:rFonts w:ascii="Arial Unicode" w:hAnsi="Arial Unicode"/>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0D005F" w:rsidRDefault="00BB28C8" w:rsidP="003D2146">
            <w:pPr>
              <w:widowControl w:val="0"/>
              <w:spacing w:after="120"/>
              <w:jc w:val="center"/>
              <w:rPr>
                <w:rFonts w:ascii="Arial Unicode" w:hAnsi="Arial Unicode"/>
                <w:sz w:val="20"/>
                <w:szCs w:val="20"/>
              </w:rPr>
            </w:pPr>
            <w:r w:rsidRPr="000D005F">
              <w:rPr>
                <w:rFonts w:ascii="Arial Unicode" w:hAnsi="Arial Unicode"/>
                <w:sz w:val="20"/>
                <w:szCs w:val="20"/>
              </w:rPr>
              <w:t>объем (фактический)</w:t>
            </w:r>
          </w:p>
        </w:tc>
      </w:tr>
      <w:tr w:rsidR="00BB28C8" w:rsidRPr="000D005F"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D005F" w:rsidRDefault="00BB28C8" w:rsidP="003D2146">
            <w:pPr>
              <w:widowControl w:val="0"/>
              <w:spacing w:after="120"/>
              <w:ind w:firstLine="567"/>
              <w:rPr>
                <w:rFonts w:ascii="Arial Unicode" w:hAnsi="Arial Unicode"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0D005F" w:rsidRDefault="00BB28C8" w:rsidP="003D2146">
            <w:pPr>
              <w:widowControl w:val="0"/>
              <w:spacing w:after="120"/>
              <w:rPr>
                <w:rFonts w:ascii="Arial Unicode" w:hAnsi="Arial Unicode"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0D005F" w:rsidRDefault="00BB28C8" w:rsidP="003D2146">
            <w:pPr>
              <w:widowControl w:val="0"/>
              <w:spacing w:after="120"/>
              <w:rPr>
                <w:rFonts w:ascii="Arial Unicode" w:hAnsi="Arial Unicode" w:cs="Sylfaen"/>
                <w:sz w:val="20"/>
                <w:szCs w:val="20"/>
              </w:rPr>
            </w:pPr>
          </w:p>
        </w:tc>
      </w:tr>
      <w:tr w:rsidR="00BB28C8" w:rsidRPr="000D005F"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0D005F" w:rsidRDefault="00BB28C8" w:rsidP="003D2146">
            <w:pPr>
              <w:widowControl w:val="0"/>
              <w:spacing w:after="120"/>
              <w:ind w:firstLine="567"/>
              <w:rPr>
                <w:rFonts w:ascii="Arial Unicode" w:hAnsi="Arial Unicode"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0D005F" w:rsidRDefault="00BB28C8" w:rsidP="003D2146">
            <w:pPr>
              <w:widowControl w:val="0"/>
              <w:spacing w:after="120"/>
              <w:rPr>
                <w:rFonts w:ascii="Arial Unicode" w:hAnsi="Arial Unicode"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0D005F" w:rsidRDefault="00BB28C8" w:rsidP="003D2146">
            <w:pPr>
              <w:widowControl w:val="0"/>
              <w:spacing w:after="120"/>
              <w:rPr>
                <w:rFonts w:ascii="Arial Unicode" w:hAnsi="Arial Unicode" w:cs="Sylfaen"/>
                <w:sz w:val="20"/>
                <w:szCs w:val="20"/>
              </w:rPr>
            </w:pPr>
          </w:p>
        </w:tc>
      </w:tr>
    </w:tbl>
    <w:p w:rsidR="00BB28C8" w:rsidRPr="000D005F" w:rsidRDefault="00BB28C8" w:rsidP="00BB28C8">
      <w:pPr>
        <w:widowControl w:val="0"/>
        <w:tabs>
          <w:tab w:val="left" w:pos="360"/>
          <w:tab w:val="left" w:pos="540"/>
        </w:tabs>
        <w:spacing w:after="160" w:line="360" w:lineRule="auto"/>
        <w:ind w:firstLine="567"/>
        <w:jc w:val="both"/>
        <w:rPr>
          <w:rFonts w:ascii="Arial Unicode" w:hAnsi="Arial Unicode" w:cs="Sylfaen"/>
          <w:sz w:val="20"/>
          <w:szCs w:val="20"/>
        </w:rPr>
      </w:pPr>
    </w:p>
    <w:p w:rsidR="00BB28C8" w:rsidRPr="000D005F" w:rsidRDefault="00BB28C8" w:rsidP="00BB28C8">
      <w:pPr>
        <w:widowControl w:val="0"/>
        <w:tabs>
          <w:tab w:val="left" w:pos="360"/>
          <w:tab w:val="left" w:pos="540"/>
        </w:tabs>
        <w:spacing w:after="160" w:line="360" w:lineRule="auto"/>
        <w:ind w:firstLine="567"/>
        <w:jc w:val="both"/>
        <w:rPr>
          <w:rFonts w:ascii="Arial Unicode" w:hAnsi="Arial Unicode"/>
          <w:sz w:val="20"/>
          <w:szCs w:val="20"/>
        </w:rPr>
      </w:pPr>
      <w:r w:rsidRPr="000D005F">
        <w:rPr>
          <w:rFonts w:ascii="Arial Unicode" w:hAnsi="Arial Unicode"/>
          <w:sz w:val="20"/>
          <w:szCs w:val="20"/>
        </w:rPr>
        <w:t>Настоящий акт составлен в 2 экземплярах, каждой из сторон предоставляется по одному экземпляру.</w:t>
      </w:r>
    </w:p>
    <w:p w:rsidR="00BB28C8" w:rsidRPr="000D005F" w:rsidRDefault="00BB28C8" w:rsidP="00BB28C8">
      <w:pPr>
        <w:rPr>
          <w:rFonts w:ascii="Arial Unicode" w:hAnsi="Arial Unicode"/>
          <w:sz w:val="20"/>
          <w:szCs w:val="20"/>
        </w:rPr>
      </w:pPr>
      <w:r w:rsidRPr="000D005F">
        <w:rPr>
          <w:rFonts w:ascii="Arial Unicode" w:hAnsi="Arial Unicode"/>
          <w:sz w:val="20"/>
          <w:szCs w:val="20"/>
        </w:rPr>
        <w:br w:type="page"/>
      </w:r>
    </w:p>
    <w:p w:rsidR="00BB28C8" w:rsidRPr="000D005F" w:rsidRDefault="00BB28C8" w:rsidP="00BB28C8">
      <w:pPr>
        <w:widowControl w:val="0"/>
        <w:spacing w:after="160" w:line="360" w:lineRule="auto"/>
        <w:jc w:val="center"/>
        <w:rPr>
          <w:rFonts w:ascii="Arial Unicode" w:hAnsi="Arial Unicode" w:cs="Sylfaen"/>
          <w:sz w:val="20"/>
          <w:szCs w:val="20"/>
        </w:rPr>
      </w:pPr>
      <w:r w:rsidRPr="000D005F">
        <w:rPr>
          <w:rFonts w:ascii="Arial Unicode" w:hAnsi="Arial Unicode"/>
          <w:sz w:val="20"/>
          <w:szCs w:val="20"/>
        </w:rPr>
        <w:lastRenderedPageBreak/>
        <w:t>СТОРОНЫ</w:t>
      </w:r>
    </w:p>
    <w:p w:rsidR="00BB28C8" w:rsidRPr="000D005F" w:rsidRDefault="00BB28C8" w:rsidP="00BB28C8">
      <w:pPr>
        <w:widowControl w:val="0"/>
        <w:tabs>
          <w:tab w:val="left" w:pos="360"/>
          <w:tab w:val="left" w:pos="540"/>
        </w:tabs>
        <w:spacing w:after="160" w:line="360" w:lineRule="auto"/>
        <w:jc w:val="center"/>
        <w:rPr>
          <w:rFonts w:ascii="Arial Unicode" w:hAnsi="Arial Unicode" w:cs="Sylfaen"/>
          <w:sz w:val="20"/>
          <w:szCs w:val="20"/>
        </w:rPr>
      </w:pPr>
    </w:p>
    <w:tbl>
      <w:tblPr>
        <w:tblW w:w="0" w:type="auto"/>
        <w:tblLook w:val="00A0"/>
      </w:tblPr>
      <w:tblGrid>
        <w:gridCol w:w="4449"/>
        <w:gridCol w:w="4837"/>
      </w:tblGrid>
      <w:tr w:rsidR="00BB28C8" w:rsidRPr="000D005F" w:rsidTr="003D2146">
        <w:tc>
          <w:tcPr>
            <w:tcW w:w="4785" w:type="dxa"/>
          </w:tcPr>
          <w:p w:rsidR="00BB28C8" w:rsidRPr="000D005F" w:rsidRDefault="00BB28C8" w:rsidP="003D2146">
            <w:pPr>
              <w:widowControl w:val="0"/>
              <w:tabs>
                <w:tab w:val="left" w:pos="360"/>
                <w:tab w:val="left" w:pos="540"/>
              </w:tabs>
              <w:spacing w:after="160" w:line="360" w:lineRule="auto"/>
              <w:jc w:val="center"/>
              <w:rPr>
                <w:rFonts w:ascii="Arial Unicode" w:hAnsi="Arial Unicode" w:cs="Sylfaen"/>
                <w:b/>
                <w:bCs/>
                <w:sz w:val="20"/>
                <w:szCs w:val="20"/>
              </w:rPr>
            </w:pPr>
            <w:r w:rsidRPr="000D005F">
              <w:rPr>
                <w:rFonts w:ascii="Arial Unicode" w:hAnsi="Arial Unicode"/>
                <w:b/>
                <w:sz w:val="20"/>
                <w:szCs w:val="20"/>
              </w:rPr>
              <w:t>Передал</w:t>
            </w:r>
          </w:p>
        </w:tc>
        <w:tc>
          <w:tcPr>
            <w:tcW w:w="5223" w:type="dxa"/>
          </w:tcPr>
          <w:p w:rsidR="00BB28C8" w:rsidRPr="000D005F" w:rsidRDefault="00BB28C8" w:rsidP="003D2146">
            <w:pPr>
              <w:widowControl w:val="0"/>
              <w:tabs>
                <w:tab w:val="left" w:pos="360"/>
                <w:tab w:val="left" w:pos="540"/>
              </w:tabs>
              <w:spacing w:after="160" w:line="360" w:lineRule="auto"/>
              <w:jc w:val="center"/>
              <w:rPr>
                <w:rFonts w:ascii="Arial Unicode" w:hAnsi="Arial Unicode" w:cs="Sylfaen"/>
                <w:b/>
                <w:bCs/>
                <w:sz w:val="20"/>
                <w:szCs w:val="20"/>
              </w:rPr>
            </w:pPr>
            <w:r w:rsidRPr="000D005F">
              <w:rPr>
                <w:rFonts w:ascii="Arial Unicode" w:hAnsi="Arial Unicode"/>
                <w:b/>
                <w:sz w:val="20"/>
                <w:szCs w:val="20"/>
              </w:rPr>
              <w:t>Принял</w:t>
            </w:r>
          </w:p>
        </w:tc>
      </w:tr>
    </w:tbl>
    <w:p w:rsidR="00BB28C8" w:rsidRPr="000D005F" w:rsidRDefault="00BB28C8" w:rsidP="00BB28C8">
      <w:pPr>
        <w:widowControl w:val="0"/>
        <w:tabs>
          <w:tab w:val="left" w:pos="360"/>
          <w:tab w:val="left" w:pos="540"/>
        </w:tabs>
        <w:spacing w:after="160" w:line="360" w:lineRule="auto"/>
        <w:jc w:val="right"/>
        <w:rPr>
          <w:rFonts w:ascii="Arial Unicode" w:hAnsi="Arial Unicode" w:cs="Sylfaen"/>
          <w:sz w:val="20"/>
          <w:szCs w:val="20"/>
        </w:rPr>
      </w:pPr>
      <w:r w:rsidRPr="000D005F">
        <w:rPr>
          <w:rFonts w:ascii="Arial Unicode" w:hAnsi="Arial Unicode"/>
          <w:sz w:val="20"/>
          <w:szCs w:val="20"/>
        </w:rPr>
        <w:t>представитель, спроектировавший заявку:</w:t>
      </w:r>
    </w:p>
    <w:p w:rsidR="00BB28C8" w:rsidRPr="000D005F" w:rsidRDefault="00BB28C8" w:rsidP="00BB28C8">
      <w:pPr>
        <w:widowControl w:val="0"/>
        <w:spacing w:after="160" w:line="360" w:lineRule="auto"/>
        <w:jc w:val="center"/>
        <w:rPr>
          <w:rFonts w:ascii="Arial Unicode" w:hAnsi="Arial Unicode"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0D005F" w:rsidTr="003D2146">
        <w:trPr>
          <w:tblCellSpacing w:w="7" w:type="dxa"/>
          <w:jc w:val="center"/>
        </w:trPr>
        <w:tc>
          <w:tcPr>
            <w:tcW w:w="0" w:type="auto"/>
            <w:vAlign w:val="center"/>
          </w:tcPr>
          <w:p w:rsidR="00BB28C8" w:rsidRPr="000D005F" w:rsidRDefault="00BB28C8" w:rsidP="003D2146">
            <w:pPr>
              <w:widowControl w:val="0"/>
              <w:jc w:val="center"/>
              <w:rPr>
                <w:rFonts w:ascii="Arial Unicode" w:hAnsi="Arial Unicode" w:cs="GHEA Grapalat"/>
                <w:color w:val="000000"/>
                <w:sz w:val="20"/>
                <w:szCs w:val="20"/>
              </w:rPr>
            </w:pPr>
            <w:r w:rsidRPr="000D005F">
              <w:rPr>
                <w:rFonts w:ascii="Arial Unicode" w:hAnsi="Arial Unicode"/>
                <w:color w:val="000000"/>
                <w:sz w:val="20"/>
                <w:szCs w:val="20"/>
              </w:rPr>
              <w:t xml:space="preserve">_________________________ </w:t>
            </w:r>
          </w:p>
          <w:p w:rsidR="00BB28C8" w:rsidRPr="000D005F" w:rsidRDefault="00BB28C8" w:rsidP="003D2146">
            <w:pPr>
              <w:widowControl w:val="0"/>
              <w:spacing w:after="160" w:line="360" w:lineRule="auto"/>
              <w:jc w:val="center"/>
              <w:rPr>
                <w:rFonts w:ascii="Arial Unicode" w:hAnsi="Arial Unicode" w:cs="GHEA Grapalat"/>
                <w:color w:val="000000"/>
                <w:sz w:val="20"/>
                <w:szCs w:val="20"/>
                <w:vertAlign w:val="superscript"/>
              </w:rPr>
            </w:pPr>
            <w:r w:rsidRPr="000D005F">
              <w:rPr>
                <w:rFonts w:ascii="Arial Unicode" w:hAnsi="Arial Unicode"/>
                <w:color w:val="000000"/>
                <w:sz w:val="20"/>
                <w:szCs w:val="20"/>
                <w:vertAlign w:val="superscript"/>
              </w:rPr>
              <w:t>фамилия, имя</w:t>
            </w:r>
          </w:p>
        </w:tc>
        <w:tc>
          <w:tcPr>
            <w:tcW w:w="0" w:type="auto"/>
            <w:vAlign w:val="center"/>
          </w:tcPr>
          <w:p w:rsidR="00F74CB1" w:rsidRPr="00E32B46" w:rsidRDefault="00E32B46" w:rsidP="00F74CB1">
            <w:pPr>
              <w:widowControl w:val="0"/>
              <w:spacing w:after="160" w:line="360" w:lineRule="auto"/>
              <w:jc w:val="center"/>
              <w:rPr>
                <w:rFonts w:ascii="Arial Unicode" w:hAnsi="Arial Unicode" w:cs="Courier New"/>
                <w:color w:val="1F1F1F"/>
                <w:sz w:val="20"/>
                <w:szCs w:val="20"/>
                <w:lang w:val="en-US" w:bidi="ar-SA"/>
              </w:rPr>
            </w:pPr>
            <w:r>
              <w:rPr>
                <w:rFonts w:ascii="Arial Unicode" w:hAnsi="Arial Unicode" w:cs="Courier New"/>
                <w:color w:val="1F1F1F"/>
                <w:sz w:val="20"/>
                <w:szCs w:val="20"/>
                <w:lang w:val="en-US" w:bidi="ar-SA"/>
              </w:rPr>
              <w:t>----------------------------</w:t>
            </w:r>
          </w:p>
          <w:p w:rsidR="00BB28C8" w:rsidRPr="000D005F" w:rsidRDefault="00BB28C8" w:rsidP="003D2146">
            <w:pPr>
              <w:widowControl w:val="0"/>
              <w:spacing w:after="160" w:line="360" w:lineRule="auto"/>
              <w:jc w:val="center"/>
              <w:rPr>
                <w:rFonts w:ascii="Arial Unicode" w:hAnsi="Arial Unicode" w:cs="GHEA Grapalat"/>
                <w:color w:val="000000"/>
                <w:sz w:val="20"/>
                <w:szCs w:val="20"/>
                <w:vertAlign w:val="superscript"/>
              </w:rPr>
            </w:pPr>
            <w:r w:rsidRPr="000D005F">
              <w:rPr>
                <w:rFonts w:ascii="Arial Unicode" w:hAnsi="Arial Unicode"/>
                <w:color w:val="000000"/>
                <w:sz w:val="20"/>
                <w:szCs w:val="20"/>
                <w:vertAlign w:val="superscript"/>
              </w:rPr>
              <w:t>фамилия, имя</w:t>
            </w:r>
          </w:p>
        </w:tc>
      </w:tr>
      <w:tr w:rsidR="00BB28C8" w:rsidRPr="000D005F" w:rsidTr="003D2146">
        <w:trPr>
          <w:tblCellSpacing w:w="7" w:type="dxa"/>
          <w:jc w:val="center"/>
        </w:trPr>
        <w:tc>
          <w:tcPr>
            <w:tcW w:w="0" w:type="auto"/>
            <w:vAlign w:val="center"/>
          </w:tcPr>
          <w:p w:rsidR="00BB28C8" w:rsidRPr="000D005F" w:rsidRDefault="00BB28C8" w:rsidP="003D2146">
            <w:pPr>
              <w:widowControl w:val="0"/>
              <w:jc w:val="center"/>
              <w:rPr>
                <w:rFonts w:ascii="Arial Unicode" w:hAnsi="Arial Unicode" w:cs="GHEA Grapalat"/>
                <w:color w:val="000000"/>
                <w:sz w:val="20"/>
                <w:szCs w:val="20"/>
                <w:lang w:val="en-US"/>
              </w:rPr>
            </w:pPr>
            <w:r w:rsidRPr="000D005F">
              <w:rPr>
                <w:rFonts w:ascii="Arial Unicode" w:hAnsi="Arial Unicode"/>
                <w:color w:val="000000"/>
                <w:sz w:val="20"/>
                <w:szCs w:val="20"/>
              </w:rPr>
              <w:t>_________________________</w:t>
            </w:r>
          </w:p>
          <w:p w:rsidR="00BB28C8" w:rsidRPr="000D005F" w:rsidRDefault="00BB28C8" w:rsidP="003D2146">
            <w:pPr>
              <w:widowControl w:val="0"/>
              <w:spacing w:after="160" w:line="360" w:lineRule="auto"/>
              <w:jc w:val="center"/>
              <w:rPr>
                <w:rFonts w:ascii="Arial Unicode" w:hAnsi="Arial Unicode" w:cs="GHEA Grapalat"/>
                <w:color w:val="000000"/>
                <w:sz w:val="20"/>
                <w:szCs w:val="20"/>
                <w:vertAlign w:val="superscript"/>
                <w:lang w:val="en-US"/>
              </w:rPr>
            </w:pPr>
            <w:r w:rsidRPr="000D005F">
              <w:rPr>
                <w:rFonts w:ascii="Arial Unicode" w:hAnsi="Arial Unicode"/>
                <w:color w:val="000000"/>
                <w:sz w:val="20"/>
                <w:szCs w:val="20"/>
                <w:vertAlign w:val="superscript"/>
              </w:rPr>
              <w:t>подпись</w:t>
            </w:r>
          </w:p>
        </w:tc>
        <w:tc>
          <w:tcPr>
            <w:tcW w:w="0" w:type="auto"/>
            <w:vAlign w:val="center"/>
          </w:tcPr>
          <w:p w:rsidR="00BB28C8" w:rsidRPr="000D005F" w:rsidRDefault="00BB28C8" w:rsidP="003D2146">
            <w:pPr>
              <w:widowControl w:val="0"/>
              <w:jc w:val="center"/>
              <w:rPr>
                <w:rFonts w:ascii="Arial Unicode" w:hAnsi="Arial Unicode" w:cs="GHEA Grapalat"/>
                <w:color w:val="000000"/>
                <w:sz w:val="20"/>
                <w:szCs w:val="20"/>
                <w:lang w:val="en-US"/>
              </w:rPr>
            </w:pPr>
            <w:r w:rsidRPr="000D005F">
              <w:rPr>
                <w:rFonts w:ascii="Arial Unicode" w:hAnsi="Arial Unicode"/>
                <w:color w:val="000000"/>
                <w:sz w:val="20"/>
                <w:szCs w:val="20"/>
              </w:rPr>
              <w:t>________________________</w:t>
            </w:r>
          </w:p>
          <w:p w:rsidR="00BB28C8" w:rsidRPr="000D005F" w:rsidRDefault="00BB28C8" w:rsidP="003D2146">
            <w:pPr>
              <w:widowControl w:val="0"/>
              <w:spacing w:after="160" w:line="360" w:lineRule="auto"/>
              <w:jc w:val="center"/>
              <w:rPr>
                <w:rFonts w:ascii="Arial Unicode" w:hAnsi="Arial Unicode" w:cs="GHEA Grapalat"/>
                <w:color w:val="000000"/>
                <w:sz w:val="20"/>
                <w:szCs w:val="20"/>
                <w:vertAlign w:val="superscript"/>
              </w:rPr>
            </w:pPr>
            <w:r w:rsidRPr="000D005F">
              <w:rPr>
                <w:rFonts w:ascii="Arial Unicode" w:hAnsi="Arial Unicode"/>
                <w:color w:val="000000"/>
                <w:sz w:val="20"/>
                <w:szCs w:val="20"/>
                <w:vertAlign w:val="superscript"/>
              </w:rPr>
              <w:t>подпись</w:t>
            </w:r>
          </w:p>
        </w:tc>
      </w:tr>
    </w:tbl>
    <w:p w:rsidR="00BB28C8" w:rsidRPr="000D005F" w:rsidRDefault="00BB28C8" w:rsidP="00BB28C8">
      <w:pPr>
        <w:widowControl w:val="0"/>
        <w:tabs>
          <w:tab w:val="left" w:pos="360"/>
          <w:tab w:val="left" w:pos="540"/>
        </w:tabs>
        <w:spacing w:after="160" w:line="360" w:lineRule="auto"/>
        <w:jc w:val="center"/>
        <w:rPr>
          <w:rFonts w:ascii="Arial Unicode" w:hAnsi="Arial Unicode" w:cs="Sylfaen"/>
          <w:b/>
          <w:bCs/>
          <w:sz w:val="20"/>
          <w:szCs w:val="20"/>
        </w:rPr>
      </w:pPr>
    </w:p>
    <w:p w:rsidR="00BB28C8" w:rsidRPr="000D005F" w:rsidRDefault="00BB28C8" w:rsidP="00BB28C8">
      <w:pPr>
        <w:pStyle w:val="norm"/>
        <w:widowControl w:val="0"/>
        <w:spacing w:after="160" w:line="360" w:lineRule="auto"/>
        <w:ind w:firstLine="567"/>
        <w:jc w:val="center"/>
        <w:rPr>
          <w:rFonts w:ascii="Arial Unicode" w:hAnsi="Arial Unicode"/>
          <w:b/>
          <w:sz w:val="20"/>
        </w:rPr>
      </w:pPr>
    </w:p>
    <w:p w:rsidR="008D352C" w:rsidRPr="000D005F" w:rsidRDefault="008D352C"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C44B8" w:rsidRPr="000D005F" w:rsidRDefault="00FC44B8" w:rsidP="00BB28C8">
      <w:pPr>
        <w:widowControl w:val="0"/>
        <w:spacing w:after="160"/>
        <w:ind w:left="-142" w:firstLine="142"/>
        <w:jc w:val="both"/>
        <w:rPr>
          <w:rFonts w:ascii="Arial Unicode" w:hAnsi="Arial Unicode"/>
          <w:i/>
          <w:sz w:val="20"/>
          <w:szCs w:val="20"/>
        </w:rPr>
      </w:pPr>
    </w:p>
    <w:p w:rsidR="00F74CB1" w:rsidRDefault="00F74CB1"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Default="00A6657F" w:rsidP="00FC44B8">
      <w:pPr>
        <w:widowControl w:val="0"/>
        <w:jc w:val="right"/>
        <w:rPr>
          <w:rFonts w:ascii="Arial Unicode" w:hAnsi="Arial Unicode"/>
          <w:i/>
          <w:sz w:val="20"/>
          <w:szCs w:val="20"/>
          <w:lang w:val="en-US"/>
        </w:rPr>
      </w:pPr>
    </w:p>
    <w:p w:rsidR="00A6657F" w:rsidRPr="000D005F" w:rsidRDefault="00A6657F" w:rsidP="00FC44B8">
      <w:pPr>
        <w:widowControl w:val="0"/>
        <w:jc w:val="right"/>
        <w:rPr>
          <w:rFonts w:ascii="Arial Unicode" w:hAnsi="Arial Unicode"/>
          <w:i/>
          <w:sz w:val="20"/>
          <w:szCs w:val="20"/>
          <w:lang w:val="en-US"/>
        </w:rPr>
      </w:pPr>
    </w:p>
    <w:p w:rsidR="00F74CB1" w:rsidRPr="000D005F" w:rsidRDefault="00F74CB1" w:rsidP="00FC44B8">
      <w:pPr>
        <w:widowControl w:val="0"/>
        <w:jc w:val="right"/>
        <w:rPr>
          <w:rFonts w:ascii="Arial Unicode" w:hAnsi="Arial Unicode"/>
          <w:i/>
          <w:sz w:val="20"/>
          <w:szCs w:val="20"/>
          <w:lang w:val="en-US"/>
        </w:rPr>
      </w:pPr>
    </w:p>
    <w:p w:rsidR="00F74CB1" w:rsidRPr="000D005F" w:rsidRDefault="00F74CB1" w:rsidP="00FC44B8">
      <w:pPr>
        <w:widowControl w:val="0"/>
        <w:jc w:val="right"/>
        <w:rPr>
          <w:rFonts w:ascii="Arial Unicode" w:hAnsi="Arial Unicode"/>
          <w:i/>
          <w:sz w:val="20"/>
          <w:szCs w:val="20"/>
          <w:lang w:val="en-US"/>
        </w:rPr>
      </w:pPr>
    </w:p>
    <w:p w:rsidR="00FC44B8" w:rsidRPr="000D005F" w:rsidRDefault="00FC44B8" w:rsidP="00FC44B8">
      <w:pPr>
        <w:widowControl w:val="0"/>
        <w:jc w:val="right"/>
        <w:rPr>
          <w:rFonts w:ascii="Arial Unicode" w:hAnsi="Arial Unicode" w:cs="Sylfaen"/>
          <w:i/>
          <w:sz w:val="20"/>
          <w:szCs w:val="20"/>
        </w:rPr>
      </w:pPr>
      <w:r w:rsidRPr="000D005F">
        <w:rPr>
          <w:rFonts w:ascii="Arial Unicode" w:hAnsi="Arial Unicode"/>
          <w:i/>
          <w:sz w:val="20"/>
          <w:szCs w:val="20"/>
        </w:rPr>
        <w:t>Приложение № 5</w:t>
      </w:r>
    </w:p>
    <w:p w:rsidR="00F74CB1" w:rsidRPr="000D005F" w:rsidRDefault="00F74CB1" w:rsidP="00F74CB1">
      <w:pPr>
        <w:widowControl w:val="0"/>
        <w:jc w:val="right"/>
        <w:rPr>
          <w:rFonts w:ascii="Arial Unicode" w:hAnsi="Arial Unicode"/>
          <w:i/>
          <w:sz w:val="20"/>
          <w:szCs w:val="20"/>
          <w:lang w:val="en-US"/>
        </w:rPr>
      </w:pPr>
    </w:p>
    <w:p w:rsidR="00F74CB1" w:rsidRPr="000D005F" w:rsidRDefault="00F74CB1" w:rsidP="00F74CB1">
      <w:pPr>
        <w:widowControl w:val="0"/>
        <w:jc w:val="right"/>
        <w:rPr>
          <w:rFonts w:ascii="Arial Unicode" w:hAnsi="Arial Unicode" w:cs="Sylfaen"/>
          <w:i/>
          <w:sz w:val="20"/>
          <w:szCs w:val="20"/>
        </w:rPr>
      </w:pPr>
      <w:r w:rsidRPr="000D005F">
        <w:rPr>
          <w:rFonts w:ascii="Arial Unicode" w:hAnsi="Arial Unicode"/>
          <w:i/>
          <w:sz w:val="20"/>
          <w:szCs w:val="20"/>
        </w:rPr>
        <w:t>к Договору под кодом</w:t>
      </w:r>
      <w:r w:rsidRPr="000D005F">
        <w:rPr>
          <w:rFonts w:ascii="Arial Unicode" w:hAnsi="Arial Unicode"/>
          <w:b/>
          <w:i/>
          <w:sz w:val="20"/>
          <w:szCs w:val="20"/>
          <w:lang w:val="es-ES"/>
        </w:rPr>
        <w:t>«</w:t>
      </w:r>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b/>
          <w:i/>
          <w:sz w:val="20"/>
          <w:szCs w:val="20"/>
          <w:lang w:val="es-ES"/>
        </w:rPr>
        <w:t>»</w:t>
      </w:r>
      <w:r w:rsidRPr="000D005F">
        <w:rPr>
          <w:rFonts w:ascii="Arial Unicode" w:hAnsi="Arial Unicode" w:cs="Arial"/>
          <w:i/>
          <w:sz w:val="20"/>
          <w:szCs w:val="20"/>
        </w:rPr>
        <w:br/>
      </w:r>
      <w:r w:rsidRPr="000D005F">
        <w:rPr>
          <w:rFonts w:ascii="Arial Unicode" w:hAnsi="Arial Unicode"/>
          <w:i/>
          <w:sz w:val="20"/>
          <w:szCs w:val="20"/>
        </w:rPr>
        <w:t>заключенному "</w:t>
      </w:r>
      <w:r w:rsidRPr="000D005F">
        <w:rPr>
          <w:rFonts w:ascii="Arial Unicode" w:hAnsi="Arial Unicode"/>
          <w:i/>
          <w:sz w:val="20"/>
          <w:szCs w:val="20"/>
        </w:rPr>
        <w:tab/>
        <w:t xml:space="preserve"> "</w:t>
      </w:r>
      <w:r w:rsidRPr="000D005F">
        <w:rPr>
          <w:rFonts w:ascii="Arial Unicode" w:hAnsi="Arial Unicode"/>
          <w:i/>
          <w:sz w:val="20"/>
          <w:szCs w:val="20"/>
        </w:rPr>
        <w:tab/>
        <w:t>2025г.</w:t>
      </w:r>
    </w:p>
    <w:p w:rsidR="00FC44B8" w:rsidRPr="000D005F" w:rsidRDefault="00FC44B8" w:rsidP="00FC44B8">
      <w:pPr>
        <w:jc w:val="center"/>
        <w:rPr>
          <w:rFonts w:ascii="Arial Unicode" w:hAnsi="Arial Unicode" w:cs="GHEA Grapalat"/>
          <w:sz w:val="20"/>
          <w:szCs w:val="20"/>
        </w:rPr>
      </w:pPr>
    </w:p>
    <w:p w:rsidR="00F74CB1" w:rsidRPr="000D005F" w:rsidRDefault="00F74CB1" w:rsidP="00FC44B8">
      <w:pPr>
        <w:jc w:val="center"/>
        <w:rPr>
          <w:rFonts w:ascii="Arial Unicode" w:hAnsi="Arial Unicode" w:cs="GHEA Grapalat"/>
          <w:sz w:val="20"/>
          <w:szCs w:val="20"/>
        </w:rPr>
      </w:pPr>
    </w:p>
    <w:p w:rsidR="00FC44B8" w:rsidRPr="000D005F" w:rsidRDefault="00FC44B8" w:rsidP="00FC44B8">
      <w:pPr>
        <w:jc w:val="center"/>
        <w:rPr>
          <w:rFonts w:ascii="Arial Unicode" w:hAnsi="Arial Unicode" w:cs="GHEA Grapalat"/>
          <w:sz w:val="20"/>
          <w:szCs w:val="20"/>
        </w:rPr>
      </w:pPr>
      <w:r w:rsidRPr="000D005F">
        <w:rPr>
          <w:rFonts w:ascii="Arial Unicode" w:hAnsi="Arial Unicode" w:cs="GHEA Grapalat"/>
          <w:sz w:val="20"/>
          <w:szCs w:val="20"/>
        </w:rPr>
        <w:t>УВЕДОМЛЕНИЕ</w:t>
      </w:r>
    </w:p>
    <w:p w:rsidR="00FC44B8" w:rsidRPr="000D005F" w:rsidRDefault="00FC44B8" w:rsidP="00FC44B8">
      <w:pPr>
        <w:jc w:val="center"/>
        <w:rPr>
          <w:rFonts w:ascii="Arial Unicode" w:hAnsi="Arial Unicode" w:cs="GHEA Grapalat"/>
          <w:sz w:val="20"/>
          <w:szCs w:val="20"/>
          <w:lang w:val="hy-AM"/>
        </w:rPr>
      </w:pPr>
    </w:p>
    <w:p w:rsidR="00FC44B8" w:rsidRPr="000D005F" w:rsidRDefault="00FC44B8" w:rsidP="00FC44B8">
      <w:pPr>
        <w:rPr>
          <w:rFonts w:ascii="Arial Unicode" w:hAnsi="Arial Unicode" w:cs="Arial"/>
          <w:sz w:val="20"/>
          <w:szCs w:val="20"/>
          <w:lang w:val="es-ES"/>
        </w:rPr>
      </w:pPr>
      <w:r w:rsidRPr="000D005F">
        <w:rPr>
          <w:rFonts w:ascii="Arial Unicode" w:hAnsi="Arial Unicode"/>
          <w:sz w:val="20"/>
          <w:szCs w:val="20"/>
          <w:u w:val="single"/>
          <w:lang w:val="es-ES"/>
        </w:rPr>
        <w:tab/>
      </w:r>
      <w:r w:rsidRPr="000D005F">
        <w:rPr>
          <w:rFonts w:ascii="Arial Unicode" w:hAnsi="Arial Unicode"/>
          <w:sz w:val="20"/>
          <w:szCs w:val="20"/>
          <w:u w:val="single"/>
          <w:lang w:val="es-ES"/>
        </w:rPr>
        <w:tab/>
      </w:r>
      <w:r w:rsidRPr="000D005F">
        <w:rPr>
          <w:rFonts w:ascii="Arial Unicode" w:hAnsi="Arial Unicode"/>
          <w:sz w:val="20"/>
          <w:szCs w:val="20"/>
        </w:rPr>
        <w:t>з</w:t>
      </w:r>
      <w:r w:rsidRPr="000D005F">
        <w:rPr>
          <w:rFonts w:ascii="Arial Unicode" w:hAnsi="Arial Unicode" w:cs="Sylfaen"/>
          <w:sz w:val="20"/>
          <w:szCs w:val="20"/>
        </w:rPr>
        <w:t>аявляет, что</w:t>
      </w:r>
      <w:r w:rsidRPr="000D005F">
        <w:rPr>
          <w:rFonts w:ascii="Arial Unicode" w:hAnsi="Arial Unicode" w:cs="Arial"/>
          <w:sz w:val="20"/>
          <w:szCs w:val="20"/>
        </w:rPr>
        <w:t>:</w:t>
      </w:r>
    </w:p>
    <w:p w:rsidR="00FC44B8" w:rsidRPr="000D005F" w:rsidRDefault="00FC44B8" w:rsidP="00FC44B8">
      <w:pPr>
        <w:rPr>
          <w:rFonts w:ascii="Arial Unicode" w:hAnsi="Arial Unicode" w:cs="Arial"/>
          <w:sz w:val="20"/>
          <w:szCs w:val="20"/>
          <w:vertAlign w:val="superscript"/>
          <w:lang w:val="es-ES"/>
        </w:rPr>
      </w:pPr>
      <w:r w:rsidRPr="000D005F">
        <w:rPr>
          <w:rFonts w:ascii="Arial Unicode" w:hAnsi="Arial Unicode" w:cs="Sylfaen"/>
          <w:sz w:val="20"/>
          <w:szCs w:val="20"/>
          <w:vertAlign w:val="superscript"/>
        </w:rPr>
        <w:t>название</w:t>
      </w:r>
      <w:r w:rsidRPr="000D005F">
        <w:rPr>
          <w:rFonts w:ascii="Arial Unicode" w:hAnsi="Arial Unicode" w:cs="Sylfaen"/>
          <w:sz w:val="20"/>
          <w:szCs w:val="20"/>
          <w:vertAlign w:val="superscript"/>
          <w:lang w:val="es-ES"/>
        </w:rPr>
        <w:t xml:space="preserve"> финансового агента</w:t>
      </w:r>
    </w:p>
    <w:p w:rsidR="00FC44B8" w:rsidRPr="000D005F" w:rsidRDefault="00FC44B8" w:rsidP="00FC44B8">
      <w:pPr>
        <w:rPr>
          <w:rFonts w:ascii="Arial Unicode" w:hAnsi="Arial Unicode"/>
          <w:sz w:val="20"/>
          <w:szCs w:val="20"/>
          <w:vertAlign w:val="superscript"/>
          <w:lang w:val="es-ES"/>
        </w:rPr>
      </w:pPr>
    </w:p>
    <w:p w:rsidR="00FC44B8" w:rsidRPr="00E32B46" w:rsidRDefault="00FC44B8" w:rsidP="00E32B46">
      <w:pPr>
        <w:pStyle w:val="aff3"/>
        <w:contextualSpacing/>
        <w:jc w:val="both"/>
        <w:rPr>
          <w:rFonts w:ascii="Arial Unicode" w:hAnsi="Arial Unicode"/>
          <w:sz w:val="20"/>
          <w:szCs w:val="20"/>
          <w:u w:val="single"/>
        </w:rPr>
      </w:pPr>
      <w:r w:rsidRPr="000D005F">
        <w:rPr>
          <w:rFonts w:ascii="Arial Unicode" w:hAnsi="Arial Unicode"/>
          <w:sz w:val="20"/>
          <w:szCs w:val="20"/>
        </w:rPr>
        <w:t>В рамках заключенного между</w:t>
      </w:r>
      <w:r w:rsidR="00E32B46" w:rsidRPr="00E32B46">
        <w:rPr>
          <w:rFonts w:ascii="Arial Unicode" w:hAnsi="Arial Unicode"/>
          <w:i/>
          <w:sz w:val="20"/>
          <w:szCs w:val="20"/>
          <w:lang w:val="es-ES"/>
        </w:rPr>
        <w:t>«</w:t>
      </w:r>
      <w:r w:rsidR="00E32B46" w:rsidRPr="00E32B46">
        <w:rPr>
          <w:rFonts w:ascii="Arial Unicode" w:hAnsi="Arial Unicode"/>
          <w:sz w:val="20"/>
          <w:szCs w:val="20"/>
        </w:rPr>
        <w:t>Основная школа Артика  №1» Ширакского область РА</w:t>
      </w:r>
      <w:r w:rsidR="00E32B46" w:rsidRPr="00E32B46">
        <w:rPr>
          <w:rStyle w:val="y2iqfc"/>
          <w:rFonts w:ascii="Arial Unicode" w:hAnsi="Arial Unicode"/>
          <w:color w:val="202124"/>
        </w:rPr>
        <w:t>-</w:t>
      </w:r>
      <w:r w:rsidRPr="000D005F">
        <w:rPr>
          <w:rFonts w:ascii="Arial Unicode" w:hAnsi="Arial Unicode"/>
          <w:sz w:val="20"/>
          <w:szCs w:val="20"/>
        </w:rPr>
        <w:t xml:space="preserve">ом   и </w:t>
      </w:r>
      <w:r w:rsidR="00E32B46" w:rsidRPr="00E32B46">
        <w:rPr>
          <w:rFonts w:ascii="Arial Unicode" w:hAnsi="Arial Unicode"/>
          <w:sz w:val="20"/>
          <w:szCs w:val="20"/>
        </w:rPr>
        <w:t xml:space="preserve"> </w:t>
      </w:r>
      <w:r w:rsidRPr="000D005F">
        <w:rPr>
          <w:rFonts w:ascii="Arial Unicode" w:hAnsi="Arial Unicode"/>
          <w:sz w:val="20"/>
          <w:szCs w:val="20"/>
        </w:rPr>
        <w:t>-------------------</w:t>
      </w:r>
      <w:r w:rsidR="00E32B46">
        <w:rPr>
          <w:rFonts w:ascii="Arial Unicode" w:hAnsi="Arial Unicode"/>
          <w:sz w:val="20"/>
          <w:szCs w:val="20"/>
        </w:rPr>
        <w:t xml:space="preserve">--------- -ом      </w:t>
      </w:r>
      <w:r w:rsidRPr="000D005F">
        <w:rPr>
          <w:rFonts w:ascii="Arial Unicode" w:hAnsi="Arial Unicode" w:cs="Sylfaen"/>
          <w:sz w:val="20"/>
          <w:szCs w:val="20"/>
          <w:lang w:val="es-ES"/>
        </w:rPr>
        <w:t xml:space="preserve">   «--»20</w:t>
      </w:r>
      <w:r w:rsidRPr="000D005F">
        <w:rPr>
          <w:rFonts w:ascii="Arial Unicode" w:hAnsi="Arial Unicode" w:cs="Sylfaen"/>
          <w:sz w:val="20"/>
          <w:szCs w:val="20"/>
        </w:rPr>
        <w:t>г</w:t>
      </w:r>
      <w:r w:rsidRPr="000D005F">
        <w:rPr>
          <w:rFonts w:ascii="Arial Unicode" w:hAnsi="Arial Unicode" w:cs="Sylfaen"/>
          <w:sz w:val="20"/>
          <w:szCs w:val="20"/>
          <w:lang w:val="es-ES"/>
        </w:rPr>
        <w:t>.</w:t>
      </w:r>
      <w:r w:rsidRPr="000D005F">
        <w:rPr>
          <w:rFonts w:ascii="Arial Unicode" w:hAnsi="Arial Unicode" w:cs="Sylfaen"/>
          <w:sz w:val="20"/>
          <w:szCs w:val="20"/>
        </w:rPr>
        <w:t xml:space="preserve">договора под кодом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00E32B46" w:rsidRPr="000D005F">
        <w:rPr>
          <w:rFonts w:ascii="Arial Unicode" w:hAnsi="Arial Unicode" w:cs="Arial"/>
          <w:i/>
          <w:sz w:val="20"/>
          <w:szCs w:val="20"/>
          <w:shd w:val="clear" w:color="auto" w:fill="FFFFFF"/>
          <w:lang w:val="hy-AM"/>
        </w:rPr>
        <w:t xml:space="preserve"> </w:t>
      </w:r>
      <w:r w:rsidRPr="000D005F">
        <w:rPr>
          <w:rFonts w:ascii="Arial Unicode" w:hAnsi="Arial Unicode" w:cs="Arial"/>
          <w:i/>
          <w:sz w:val="20"/>
          <w:szCs w:val="20"/>
          <w:shd w:val="clear" w:color="auto" w:fill="FFFFFF"/>
          <w:lang w:val="hy-AM"/>
        </w:rPr>
        <w:t>«________»</w:t>
      </w:r>
      <w:r w:rsidRPr="000D005F">
        <w:rPr>
          <w:rFonts w:ascii="Arial Unicode" w:hAnsi="Arial Unicode"/>
          <w:i/>
          <w:sz w:val="20"/>
          <w:szCs w:val="20"/>
          <w:u w:val="single"/>
        </w:rPr>
        <w:t xml:space="preserve">__ </w:t>
      </w:r>
      <w:r w:rsidRPr="000D005F">
        <w:rPr>
          <w:rFonts w:ascii="Arial Unicode" w:hAnsi="Arial Unicode"/>
          <w:sz w:val="20"/>
          <w:szCs w:val="20"/>
        </w:rPr>
        <w:t>(</w:t>
      </w:r>
      <w:r w:rsidRPr="000D005F">
        <w:rPr>
          <w:rFonts w:ascii="Arial Unicode" w:hAnsi="Arial Unicode" w:cs="Sylfaen"/>
          <w:sz w:val="20"/>
          <w:szCs w:val="20"/>
        </w:rPr>
        <w:t>далее-Договор</w:t>
      </w:r>
      <w:r w:rsidRPr="000D005F">
        <w:rPr>
          <w:rFonts w:ascii="Arial Unicode" w:hAnsi="Arial Unicode" w:cs="Sylfaen"/>
          <w:sz w:val="20"/>
          <w:szCs w:val="20"/>
          <w:lang w:val="es-ES"/>
        </w:rPr>
        <w:t>)</w:t>
      </w:r>
      <w:r w:rsidRPr="000D005F">
        <w:rPr>
          <w:rFonts w:ascii="Arial Unicode" w:hAnsi="Arial Unicode" w:cs="Sylfaen"/>
          <w:sz w:val="20"/>
          <w:szCs w:val="20"/>
        </w:rPr>
        <w:t>, между мной и -------------- - ом</w:t>
      </w:r>
    </w:p>
    <w:p w:rsidR="00FC44B8" w:rsidRPr="000D005F" w:rsidRDefault="00FC44B8" w:rsidP="00FC44B8">
      <w:pPr>
        <w:rPr>
          <w:rFonts w:ascii="Arial Unicode" w:hAnsi="Arial Unicode"/>
          <w:sz w:val="20"/>
          <w:szCs w:val="20"/>
          <w:u w:val="single"/>
          <w:lang w:val="es-ES"/>
        </w:rPr>
      </w:pPr>
      <w:r w:rsidRPr="000D005F">
        <w:rPr>
          <w:rFonts w:ascii="Arial Unicode" w:hAnsi="Arial Unicode" w:cs="Sylfaen"/>
          <w:sz w:val="20"/>
          <w:szCs w:val="20"/>
          <w:vertAlign w:val="superscript"/>
        </w:rPr>
        <w:t>название</w:t>
      </w:r>
      <w:r w:rsidR="00487F5A" w:rsidRPr="000D005F">
        <w:rPr>
          <w:rFonts w:ascii="Arial Unicode" w:hAnsi="Arial Unicode" w:cs="Sylfaen"/>
          <w:sz w:val="20"/>
          <w:szCs w:val="20"/>
          <w:vertAlign w:val="superscript"/>
        </w:rPr>
        <w:t>подрядчика</w:t>
      </w:r>
    </w:p>
    <w:p w:rsidR="00FC44B8" w:rsidRPr="000D005F" w:rsidRDefault="00FC44B8" w:rsidP="00FC44B8">
      <w:pPr>
        <w:ind w:firstLine="709"/>
        <w:rPr>
          <w:rFonts w:ascii="Arial Unicode" w:hAnsi="Arial Unicode" w:cs="Sylfaen"/>
          <w:sz w:val="20"/>
          <w:szCs w:val="20"/>
          <w:lang w:val="es-ES"/>
        </w:rPr>
      </w:pPr>
      <w:r w:rsidRPr="000D005F">
        <w:rPr>
          <w:rFonts w:ascii="Arial Unicode" w:hAnsi="Arial Unicode"/>
          <w:sz w:val="20"/>
          <w:szCs w:val="20"/>
          <w:u w:val="single"/>
          <w:lang w:val="es-ES"/>
        </w:rPr>
        <w:tab/>
      </w:r>
      <w:r w:rsidRPr="000D005F">
        <w:rPr>
          <w:rFonts w:ascii="Arial Unicode" w:hAnsi="Arial Unicode" w:cs="Sylfaen"/>
          <w:sz w:val="20"/>
          <w:szCs w:val="20"/>
          <w:lang w:val="es-ES"/>
        </w:rPr>
        <w:t xml:space="preserve"> «--»   20  </w:t>
      </w:r>
      <w:r w:rsidRPr="000D005F">
        <w:rPr>
          <w:rFonts w:ascii="Arial Unicode" w:hAnsi="Arial Unicode" w:cs="Sylfaen"/>
          <w:sz w:val="20"/>
          <w:szCs w:val="20"/>
        </w:rPr>
        <w:t xml:space="preserve">года </w:t>
      </w:r>
      <w:r w:rsidRPr="000D005F">
        <w:rPr>
          <w:rFonts w:ascii="Arial Unicode" w:hAnsi="Arial Unicode"/>
          <w:sz w:val="20"/>
          <w:szCs w:val="20"/>
        </w:rPr>
        <w:t>заключен</w:t>
      </w:r>
      <w:r w:rsidRPr="000D005F">
        <w:rPr>
          <w:rFonts w:ascii="Arial Unicode" w:hAnsi="Arial Unicode" w:cs="Sylfaen"/>
          <w:sz w:val="20"/>
          <w:szCs w:val="20"/>
        </w:rPr>
        <w:t xml:space="preserve">договор факторинга под кодом </w:t>
      </w:r>
      <w:r w:rsidR="00F74CB1" w:rsidRPr="000D005F">
        <w:rPr>
          <w:rFonts w:ascii="Arial Unicode" w:hAnsi="Arial Unicode"/>
          <w:sz w:val="20"/>
          <w:szCs w:val="20"/>
          <w:lang w:val="es-ES"/>
        </w:rPr>
        <w:t>«</w:t>
      </w:r>
      <w:bookmarkStart w:id="32" w:name="_GoBack"/>
      <w:bookmarkEnd w:id="32"/>
      <w:r w:rsidR="00E32B46" w:rsidRPr="00E32B46">
        <w:rPr>
          <w:rFonts w:ascii="Arial Unicode" w:eastAsia="Calibri" w:hAnsi="Arial Unicode"/>
          <w:b/>
          <w:sz w:val="18"/>
          <w:szCs w:val="18"/>
          <w:lang w:val="af-ZA"/>
        </w:rPr>
        <w:t xml:space="preserve"> </w:t>
      </w:r>
      <w:r w:rsidR="004B1D72">
        <w:rPr>
          <w:rFonts w:ascii="Arial Unicode" w:eastAsia="Calibri" w:hAnsi="Arial Unicode"/>
          <w:b/>
          <w:sz w:val="18"/>
          <w:szCs w:val="18"/>
          <w:lang w:val="af-ZA"/>
        </w:rPr>
        <w:t>ՇՄԱՀ</w:t>
      </w:r>
      <w:r w:rsidR="00E32B46" w:rsidRPr="00B55FCE">
        <w:rPr>
          <w:rFonts w:ascii="Arial Unicode" w:eastAsia="Calibri" w:hAnsi="Arial Unicode"/>
          <w:b/>
          <w:sz w:val="18"/>
          <w:szCs w:val="18"/>
          <w:lang w:val="af-ZA"/>
        </w:rPr>
        <w:t>1ՀԴ-</w:t>
      </w:r>
      <w:r w:rsidR="00E32B46" w:rsidRPr="00B55FCE">
        <w:rPr>
          <w:rFonts w:ascii="Arial Unicode" w:hAnsi="Arial Unicode"/>
          <w:b/>
          <w:sz w:val="18"/>
          <w:szCs w:val="18"/>
          <w:lang w:val="hy-AM"/>
        </w:rPr>
        <w:t>ԳՀ</w:t>
      </w:r>
      <w:r w:rsidR="00E32B46" w:rsidRPr="00B55FCE">
        <w:rPr>
          <w:rFonts w:ascii="Arial Unicode" w:hAnsi="Arial Unicode"/>
          <w:b/>
          <w:sz w:val="18"/>
          <w:szCs w:val="18"/>
          <w:lang w:val="af-ZA"/>
        </w:rPr>
        <w:t>ԱՇՁԲ</w:t>
      </w:r>
      <w:r w:rsidR="00E32B46" w:rsidRPr="00B55FCE">
        <w:rPr>
          <w:rFonts w:ascii="Arial Unicode" w:hAnsi="Arial Unicode"/>
          <w:b/>
          <w:i/>
          <w:sz w:val="18"/>
          <w:szCs w:val="18"/>
          <w:lang w:val="hy-AM"/>
        </w:rPr>
        <w:t>-2</w:t>
      </w:r>
      <w:r w:rsidR="00E32B46" w:rsidRPr="00B55FCE">
        <w:rPr>
          <w:rFonts w:ascii="Arial Unicode" w:hAnsi="Arial Unicode"/>
          <w:b/>
          <w:i/>
          <w:sz w:val="18"/>
          <w:szCs w:val="18"/>
          <w:lang w:val="es-ES"/>
        </w:rPr>
        <w:t>6</w:t>
      </w:r>
      <w:r w:rsidR="00E32B46" w:rsidRPr="00B55FCE">
        <w:rPr>
          <w:rFonts w:ascii="Arial Unicode" w:hAnsi="Arial Unicode"/>
          <w:b/>
          <w:sz w:val="18"/>
          <w:szCs w:val="18"/>
          <w:lang w:val="af-ZA"/>
        </w:rPr>
        <w:t>/</w:t>
      </w:r>
      <w:r w:rsidR="00E32B46" w:rsidRPr="00B55FCE">
        <w:rPr>
          <w:rFonts w:ascii="Arial Unicode" w:hAnsi="Arial Unicode"/>
          <w:b/>
          <w:sz w:val="18"/>
          <w:szCs w:val="18"/>
          <w:lang w:val="hy-AM"/>
        </w:rPr>
        <w:t>1</w:t>
      </w:r>
      <w:r w:rsidRPr="000D005F">
        <w:rPr>
          <w:rFonts w:ascii="Arial Unicode" w:hAnsi="Arial Unicode"/>
          <w:sz w:val="20"/>
          <w:szCs w:val="20"/>
          <w:lang w:val="es-ES"/>
        </w:rPr>
        <w:t>»</w:t>
      </w:r>
      <w:r w:rsidRPr="000D005F">
        <w:rPr>
          <w:rFonts w:ascii="Arial Unicode" w:hAnsi="Arial Unicode"/>
          <w:sz w:val="20"/>
          <w:szCs w:val="20"/>
        </w:rPr>
        <w:t>.</w:t>
      </w:r>
    </w:p>
    <w:p w:rsidR="00FC44B8" w:rsidRPr="000D005F" w:rsidRDefault="00FC44B8" w:rsidP="00FC44B8">
      <w:pPr>
        <w:rPr>
          <w:rFonts w:ascii="Arial Unicode" w:hAnsi="Arial Unicode" w:cs="Sylfaen"/>
          <w:sz w:val="20"/>
          <w:szCs w:val="20"/>
          <w:lang w:val="es-ES"/>
        </w:rPr>
      </w:pPr>
    </w:p>
    <w:p w:rsidR="00FC44B8" w:rsidRPr="000D005F" w:rsidRDefault="00FC44B8" w:rsidP="00FC44B8">
      <w:pPr>
        <w:pStyle w:val="aff3"/>
        <w:numPr>
          <w:ilvl w:val="0"/>
          <w:numId w:val="38"/>
        </w:numPr>
        <w:contextualSpacing/>
        <w:jc w:val="both"/>
        <w:rPr>
          <w:rFonts w:ascii="Arial Unicode" w:hAnsi="Arial Unicode" w:cs="Sylfaen"/>
          <w:sz w:val="20"/>
          <w:szCs w:val="20"/>
        </w:rPr>
      </w:pPr>
      <w:r w:rsidRPr="000D005F">
        <w:rPr>
          <w:rFonts w:ascii="Arial Unicode" w:hAnsi="Arial Unicode" w:cs="Sylfaen"/>
          <w:sz w:val="20"/>
          <w:szCs w:val="20"/>
        </w:rPr>
        <w:t>Согласен с условиями изложенными в пункте 8.12 .</w:t>
      </w:r>
    </w:p>
    <w:p w:rsidR="00FC44B8" w:rsidRPr="000D005F" w:rsidRDefault="00FC44B8" w:rsidP="00FC44B8">
      <w:pPr>
        <w:jc w:val="center"/>
        <w:rPr>
          <w:rFonts w:ascii="Arial Unicode" w:hAnsi="Arial Unicode" w:cs="GHEA Grapalat"/>
          <w:sz w:val="20"/>
          <w:szCs w:val="20"/>
          <w:lang w:val="es-ES"/>
        </w:rPr>
      </w:pPr>
    </w:p>
    <w:p w:rsidR="00FC44B8" w:rsidRPr="000D005F" w:rsidRDefault="00FC44B8" w:rsidP="00FC44B8">
      <w:pPr>
        <w:jc w:val="center"/>
        <w:rPr>
          <w:rFonts w:ascii="Arial Unicode" w:hAnsi="Arial Unicode" w:cs="Sylfaen"/>
          <w:b/>
          <w:sz w:val="20"/>
          <w:szCs w:val="20"/>
          <w:lang w:val="es-ES"/>
        </w:rPr>
      </w:pPr>
    </w:p>
    <w:p w:rsidR="00FC44B8" w:rsidRPr="000D005F" w:rsidRDefault="00FC44B8" w:rsidP="00FC44B8">
      <w:pPr>
        <w:ind w:left="720" w:firstLine="720"/>
        <w:rPr>
          <w:rFonts w:ascii="Arial Unicode" w:hAnsi="Arial Unicode"/>
          <w:sz w:val="20"/>
          <w:szCs w:val="20"/>
          <w:lang w:val="hy-AM"/>
        </w:rPr>
      </w:pPr>
      <w:r w:rsidRPr="000D005F">
        <w:rPr>
          <w:rFonts w:ascii="Arial Unicode" w:hAnsi="Arial Unicode"/>
          <w:sz w:val="20"/>
          <w:szCs w:val="20"/>
          <w:lang w:val="hy-AM"/>
        </w:rPr>
        <w:t xml:space="preserve">___________________________________________ </w:t>
      </w:r>
      <w:r w:rsidRPr="000D005F">
        <w:rPr>
          <w:rFonts w:ascii="Arial Unicode" w:hAnsi="Arial Unicode"/>
          <w:sz w:val="20"/>
          <w:szCs w:val="20"/>
          <w:lang w:val="hy-AM"/>
        </w:rPr>
        <w:tab/>
        <w:t xml:space="preserve">_____________ </w:t>
      </w:r>
    </w:p>
    <w:p w:rsidR="00FC44B8" w:rsidRPr="000D005F" w:rsidRDefault="00FC44B8" w:rsidP="00FC44B8">
      <w:pPr>
        <w:rPr>
          <w:rFonts w:ascii="Arial Unicode" w:hAnsi="Arial Unicode"/>
          <w:sz w:val="20"/>
          <w:szCs w:val="20"/>
          <w:vertAlign w:val="superscript"/>
          <w:lang w:val="hy-AM"/>
        </w:rPr>
      </w:pPr>
      <w:r w:rsidRPr="000D005F">
        <w:rPr>
          <w:rFonts w:ascii="Arial Unicode" w:hAnsi="Arial Unicode"/>
          <w:sz w:val="20"/>
          <w:szCs w:val="20"/>
          <w:vertAlign w:val="superscript"/>
          <w:lang w:val="hy-AM"/>
        </w:rPr>
        <w:t>название финансового агента (должность руководителя, имя, фамилия)</w:t>
      </w:r>
      <w:r w:rsidRPr="000D005F">
        <w:rPr>
          <w:rFonts w:ascii="Arial Unicode" w:hAnsi="Arial Unicode"/>
          <w:sz w:val="20"/>
          <w:szCs w:val="20"/>
          <w:vertAlign w:val="superscript"/>
        </w:rPr>
        <w:t xml:space="preserve">                                                         подпись</w:t>
      </w:r>
    </w:p>
    <w:p w:rsidR="00FC44B8" w:rsidRPr="000D005F" w:rsidRDefault="00FC44B8" w:rsidP="00FC44B8">
      <w:pPr>
        <w:jc w:val="right"/>
        <w:rPr>
          <w:rFonts w:ascii="Arial Unicode" w:hAnsi="Arial Unicode"/>
          <w:sz w:val="20"/>
          <w:szCs w:val="20"/>
          <w:lang w:val="hy-AM"/>
        </w:rPr>
      </w:pPr>
    </w:p>
    <w:p w:rsidR="00FC44B8" w:rsidRPr="000D005F" w:rsidRDefault="00FC44B8" w:rsidP="00FC44B8">
      <w:pPr>
        <w:jc w:val="center"/>
        <w:rPr>
          <w:rFonts w:ascii="Arial Unicode" w:hAnsi="Arial Unicode" w:cs="Sylfaen"/>
          <w:sz w:val="20"/>
          <w:szCs w:val="20"/>
          <w:lang w:val="es-ES"/>
        </w:rPr>
      </w:pPr>
      <w:r w:rsidRPr="000D005F">
        <w:rPr>
          <w:rFonts w:ascii="Arial Unicode" w:hAnsi="Arial Unicode"/>
          <w:sz w:val="20"/>
          <w:szCs w:val="20"/>
        </w:rPr>
        <w:t xml:space="preserve">                                                                                                      М. П.</w:t>
      </w:r>
      <w:r w:rsidRPr="000D005F">
        <w:rPr>
          <w:rFonts w:ascii="Arial Unicode" w:hAnsi="Arial Unicode" w:cs="Sylfaen"/>
          <w:sz w:val="20"/>
          <w:szCs w:val="20"/>
          <w:lang w:val="es-ES"/>
        </w:rPr>
        <w:t xml:space="preserve"> (</w:t>
      </w:r>
      <w:r w:rsidRPr="000D005F">
        <w:rPr>
          <w:rFonts w:ascii="Arial Unicode" w:hAnsi="Arial Unicode" w:cs="Sylfaen"/>
          <w:sz w:val="20"/>
          <w:szCs w:val="20"/>
        </w:rPr>
        <w:t>при наличии</w:t>
      </w:r>
      <w:r w:rsidRPr="000D005F">
        <w:rPr>
          <w:rFonts w:ascii="Arial Unicode" w:hAnsi="Arial Unicode" w:cs="Sylfaen"/>
          <w:sz w:val="20"/>
          <w:szCs w:val="20"/>
          <w:lang w:val="es-ES"/>
        </w:rPr>
        <w:t>)</w:t>
      </w:r>
    </w:p>
    <w:p w:rsidR="00FC44B8" w:rsidRPr="000D005F" w:rsidRDefault="00FC44B8" w:rsidP="00FC44B8">
      <w:pPr>
        <w:jc w:val="center"/>
        <w:rPr>
          <w:rFonts w:ascii="Arial Unicode" w:hAnsi="Arial Unicode" w:cs="Sylfaen"/>
          <w:sz w:val="20"/>
          <w:szCs w:val="20"/>
          <w:lang w:val="es-ES"/>
        </w:rPr>
      </w:pPr>
    </w:p>
    <w:p w:rsidR="00FC44B8" w:rsidRPr="000D005F" w:rsidRDefault="00FC44B8" w:rsidP="00FC44B8">
      <w:pPr>
        <w:jc w:val="center"/>
        <w:rPr>
          <w:rFonts w:ascii="Arial Unicode" w:hAnsi="Arial Unicode" w:cs="Sylfaen"/>
          <w:sz w:val="20"/>
          <w:szCs w:val="20"/>
          <w:lang w:val="es-ES"/>
        </w:rPr>
      </w:pPr>
    </w:p>
    <w:p w:rsidR="00FC44B8" w:rsidRPr="000D005F" w:rsidRDefault="00FC44B8" w:rsidP="00FC44B8">
      <w:pPr>
        <w:jc w:val="right"/>
        <w:rPr>
          <w:rFonts w:ascii="Arial Unicode" w:hAnsi="Arial Unicode"/>
          <w:sz w:val="20"/>
          <w:szCs w:val="20"/>
          <w:lang w:val="hy-AM"/>
        </w:rPr>
      </w:pPr>
      <w:r w:rsidRPr="000D005F">
        <w:rPr>
          <w:rFonts w:ascii="Arial Unicode" w:hAnsi="Arial Unicode" w:cs="Sylfaen"/>
          <w:sz w:val="20"/>
          <w:szCs w:val="20"/>
          <w:lang w:val="es-ES"/>
        </w:rPr>
        <w:t xml:space="preserve">«--»         20  </w:t>
      </w:r>
      <w:r w:rsidRPr="000D005F">
        <w:rPr>
          <w:rFonts w:ascii="Arial Unicode" w:hAnsi="Arial Unicode" w:cs="Sylfaen"/>
          <w:sz w:val="20"/>
          <w:szCs w:val="20"/>
        </w:rPr>
        <w:t>г.</w:t>
      </w:r>
      <w:r w:rsidRPr="000D005F">
        <w:rPr>
          <w:rFonts w:ascii="Arial Unicode" w:hAnsi="Arial Unicode"/>
          <w:sz w:val="20"/>
          <w:szCs w:val="20"/>
          <w:lang w:val="hy-AM"/>
        </w:rPr>
        <w:tab/>
      </w:r>
    </w:p>
    <w:p w:rsidR="00FC44B8" w:rsidRPr="000D005F" w:rsidRDefault="00FC44B8" w:rsidP="006E7D3E">
      <w:pPr>
        <w:rPr>
          <w:rFonts w:ascii="Arial Unicode" w:hAnsi="Arial Unicode"/>
          <w:i/>
          <w:sz w:val="20"/>
          <w:szCs w:val="20"/>
        </w:rPr>
      </w:pPr>
    </w:p>
    <w:sectPr w:rsidR="00FC44B8" w:rsidRPr="000D005F"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388" w:rsidRDefault="00062388">
      <w:r>
        <w:separator/>
      </w:r>
    </w:p>
  </w:endnote>
  <w:endnote w:type="continuationSeparator" w:id="1">
    <w:p w:rsidR="00062388" w:rsidRDefault="000623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8C0535" w:rsidRPr="003E450C" w:rsidRDefault="003D4CD0">
        <w:pPr>
          <w:pStyle w:val="a5"/>
          <w:jc w:val="center"/>
          <w:rPr>
            <w:rFonts w:ascii="GHEA Grapalat" w:hAnsi="GHEA Grapalat"/>
            <w:sz w:val="24"/>
            <w:szCs w:val="24"/>
          </w:rPr>
        </w:pPr>
        <w:r w:rsidRPr="003E450C">
          <w:rPr>
            <w:rFonts w:ascii="GHEA Grapalat" w:hAnsi="GHEA Grapalat"/>
            <w:sz w:val="24"/>
            <w:szCs w:val="24"/>
          </w:rPr>
          <w:fldChar w:fldCharType="begin"/>
        </w:r>
        <w:r w:rsidR="008C053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6657F">
          <w:rPr>
            <w:rFonts w:ascii="GHEA Grapalat" w:hAnsi="GHEA Grapalat"/>
            <w:noProof/>
            <w:sz w:val="24"/>
            <w:szCs w:val="24"/>
          </w:rPr>
          <w:t>98</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388" w:rsidRDefault="00062388">
      <w:r>
        <w:separator/>
      </w:r>
    </w:p>
  </w:footnote>
  <w:footnote w:type="continuationSeparator" w:id="1">
    <w:p w:rsidR="00062388" w:rsidRDefault="00062388">
      <w:r>
        <w:continuationSeparator/>
      </w:r>
    </w:p>
  </w:footnote>
  <w:footnote w:id="2">
    <w:p w:rsidR="008C0535" w:rsidRPr="00541313" w:rsidRDefault="008C0535"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r w:rsidRPr="00541313">
        <w:rPr>
          <w:rFonts w:ascii="GHEA Grapalat" w:hAnsi="GHEA Grapalat"/>
          <w:i/>
          <w:sz w:val="20"/>
          <w:szCs w:val="20"/>
        </w:rPr>
        <w:t>:</w:t>
      </w:r>
    </w:p>
    <w:p w:rsidR="008C0535" w:rsidRDefault="008C0535"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rsidR="008C0535" w:rsidRDefault="008C0535" w:rsidP="00541313">
      <w:pPr>
        <w:widowControl w:val="0"/>
        <w:ind w:firstLine="142"/>
        <w:jc w:val="both"/>
        <w:rPr>
          <w:rFonts w:ascii="GHEA Grapalat" w:hAnsi="GHEA Grapalat"/>
          <w:i/>
          <w:sz w:val="20"/>
          <w:szCs w:val="20"/>
        </w:rPr>
      </w:pP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rsidR="008C0535" w:rsidRDefault="008C0535"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8C0535" w:rsidRPr="00D3436F" w:rsidRDefault="008C0535"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C0535" w:rsidRPr="008842CE" w:rsidRDefault="008C0535" w:rsidP="001831C4">
      <w:pPr>
        <w:pStyle w:val="af2"/>
        <w:widowControl w:val="0"/>
        <w:jc w:val="both"/>
        <w:rPr>
          <w:rFonts w:ascii="GHEA Grapalat" w:hAnsi="GHEA Grapalat"/>
          <w:lang w:val="af-ZA"/>
        </w:rPr>
      </w:pPr>
    </w:p>
    <w:p w:rsidR="008C0535" w:rsidRPr="008842CE" w:rsidRDefault="008C0535" w:rsidP="008842CE">
      <w:pPr>
        <w:pStyle w:val="af2"/>
        <w:widowControl w:val="0"/>
        <w:jc w:val="both"/>
        <w:rPr>
          <w:rFonts w:ascii="GHEA Grapalat" w:hAnsi="GHEA Grapalat"/>
          <w:lang w:val="af-ZA"/>
        </w:rPr>
      </w:pPr>
    </w:p>
  </w:footnote>
  <w:footnote w:id="3">
    <w:p w:rsidR="008C0535" w:rsidRPr="00CD6B60" w:rsidRDefault="008C0535"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C0535" w:rsidRPr="00CD6B60" w:rsidRDefault="008C053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C0535" w:rsidRPr="00CD6B60" w:rsidRDefault="008C053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C0535" w:rsidRPr="00CD6B60" w:rsidRDefault="008C0535"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8C0535" w:rsidRDefault="008C0535"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8C0535" w:rsidRDefault="008C053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p>
    <w:p w:rsidR="008C0535" w:rsidRPr="009E2596" w:rsidRDefault="008C0535"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rsidR="008C0535" w:rsidRPr="008842CE" w:rsidRDefault="008C0535" w:rsidP="008842CE">
      <w:pPr>
        <w:pStyle w:val="af2"/>
        <w:widowControl w:val="0"/>
        <w:jc w:val="both"/>
        <w:rPr>
          <w:rFonts w:ascii="GHEA Grapalat" w:hAnsi="GHEA Grapalat"/>
          <w:lang w:val="af-ZA"/>
        </w:rPr>
      </w:pPr>
      <w:r>
        <w:rPr>
          <w:rStyle w:val="af6"/>
        </w:rP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6">
    <w:p w:rsidR="008C0535" w:rsidRPr="003B5BE3" w:rsidRDefault="008C0535" w:rsidP="00822F33">
      <w:pPr>
        <w:pStyle w:val="af2"/>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rsidR="008C0535" w:rsidRDefault="008C0535" w:rsidP="00AF1F59">
      <w:pPr>
        <w:pStyle w:val="af2"/>
        <w:jc w:val="both"/>
        <w:rPr>
          <w:rFonts w:asciiTheme="minorHAnsi" w:hAnsiTheme="minorHAnsi"/>
        </w:rPr>
      </w:pPr>
    </w:p>
    <w:p w:rsidR="008C0535" w:rsidRPr="00D3436F" w:rsidRDefault="008C0535"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C0535" w:rsidRPr="000811C1" w:rsidRDefault="008C0535">
      <w:pPr>
        <w:pStyle w:val="af2"/>
        <w:rPr>
          <w:rFonts w:asciiTheme="minorHAnsi" w:hAnsiTheme="minorHAnsi"/>
        </w:rPr>
      </w:pPr>
    </w:p>
  </w:footnote>
  <w:footnote w:id="7">
    <w:p w:rsidR="008C0535" w:rsidRPr="00810F23" w:rsidRDefault="008C0535">
      <w:pPr>
        <w:pStyle w:val="af2"/>
        <w:rPr>
          <w:rFonts w:ascii="Times New Roman" w:hAnsi="Times New Roman"/>
        </w:rPr>
      </w:pPr>
      <w:r>
        <w:rPr>
          <w:rStyle w:val="af6"/>
        </w:rPr>
        <w:t>9</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810F23">
        <w:rPr>
          <w:rFonts w:ascii="GHEA Grapalat" w:hAnsi="GHEA Grapalat"/>
          <w:i/>
        </w:rPr>
        <w:t>предметом закупки не являются строительные работы.</w:t>
      </w:r>
    </w:p>
  </w:footnote>
  <w:footnote w:id="8">
    <w:p w:rsidR="008C0535" w:rsidRPr="0087711E" w:rsidRDefault="008C0535" w:rsidP="00705B55">
      <w:pPr>
        <w:pStyle w:val="af2"/>
        <w:rPr>
          <w:rFonts w:asciiTheme="minorHAnsi" w:hAnsiTheme="minorHAnsi"/>
        </w:rPr>
      </w:pPr>
      <w:r w:rsidRPr="0087711E">
        <w:rPr>
          <w:rFonts w:ascii="GHEA Grapalat" w:hAnsi="GHEA Grapalat"/>
          <w:i/>
          <w:vertAlign w:val="superscript"/>
        </w:rPr>
        <w:t>9.1</w:t>
      </w:r>
      <w:r w:rsidRPr="00D8293C">
        <w:rPr>
          <w:rFonts w:ascii="GHEA Grapalat" w:hAnsi="GHEA Grapalat"/>
          <w:i/>
        </w:rPr>
        <w:t>Предпо</w:t>
      </w:r>
      <w:r w:rsidRPr="0087711E">
        <w:rPr>
          <w:rFonts w:ascii="GHEA Grapalat" w:hAnsi="GHEA Grapalat"/>
          <w:i/>
        </w:rPr>
        <w:t>следний абзац пункта 7.1 снимается из приглашения, если процедура закупки не организована на основании пункта 2 части 6 статьи 15 Закона.</w:t>
      </w:r>
    </w:p>
    <w:p w:rsidR="008C0535" w:rsidRPr="0087711E" w:rsidRDefault="008C0535" w:rsidP="00B351F5">
      <w:pPr>
        <w:pStyle w:val="af2"/>
      </w:pPr>
      <w:r w:rsidRPr="0087711E">
        <w:rPr>
          <w:rStyle w:val="af6"/>
        </w:rPr>
        <w:t>10</w:t>
      </w:r>
      <w:r w:rsidRPr="0087711E">
        <w:rPr>
          <w:rFonts w:ascii="GHEA Grapalat" w:hAnsi="GHEA Grapalat"/>
          <w:i/>
        </w:rPr>
        <w:t>Настоящий пункт исключается из приглашения, если процедура закупки не организуется по лотам</w:t>
      </w:r>
    </w:p>
    <w:p w:rsidR="008C0535" w:rsidRPr="002A3375" w:rsidRDefault="008C0535" w:rsidP="002A3375">
      <w:pPr>
        <w:pStyle w:val="af2"/>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rsidR="008C0535" w:rsidRPr="00FE2AA4" w:rsidRDefault="008C0535">
      <w:pPr>
        <w:pStyle w:val="af2"/>
        <w:rPr>
          <w:rFonts w:asciiTheme="minorHAnsi" w:hAnsiTheme="minorHAnsi"/>
          <w:i/>
        </w:rPr>
      </w:pPr>
      <w:r w:rsidRPr="00FE2AA4">
        <w:rPr>
          <w:rStyle w:val="af6"/>
          <w:i/>
        </w:rPr>
        <w:t>11</w:t>
      </w:r>
      <w:r w:rsidRPr="00FE2AA4">
        <w:rPr>
          <w:rFonts w:asciiTheme="minorHAnsi" w:hAnsiTheme="minorHAnsi"/>
          <w:i/>
        </w:rPr>
        <w:t>Устанавливается заказчиком.</w:t>
      </w:r>
    </w:p>
  </w:footnote>
  <w:footnote w:id="10">
    <w:p w:rsidR="008C0535" w:rsidRPr="008842CE" w:rsidRDefault="008C0535" w:rsidP="0093610F">
      <w:pPr>
        <w:pStyle w:val="af2"/>
        <w:widowControl w:val="0"/>
        <w:jc w:val="both"/>
        <w:rPr>
          <w:rFonts w:ascii="GHEA Grapalat" w:hAnsi="GHEA Grapalat"/>
          <w:lang w:val="af-ZA"/>
        </w:rPr>
      </w:pPr>
      <w:r>
        <w:rPr>
          <w:rStyle w:val="af6"/>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C0535" w:rsidRPr="000811C1" w:rsidRDefault="008C0535">
      <w:pPr>
        <w:pStyle w:val="af2"/>
        <w:rPr>
          <w:lang w:val="af-ZA"/>
        </w:rPr>
      </w:pPr>
    </w:p>
  </w:footnote>
  <w:footnote w:id="11">
    <w:p w:rsidR="008C0535" w:rsidRPr="00BD16E0" w:rsidRDefault="008C0535" w:rsidP="00BA4026">
      <w:pPr>
        <w:pStyle w:val="af2"/>
        <w:jc w:val="both"/>
        <w:rPr>
          <w:rFonts w:ascii="GHEA Grapalat" w:hAnsi="GHEA Grapalat"/>
          <w:i/>
          <w:sz w:val="18"/>
          <w:szCs w:val="18"/>
        </w:rPr>
      </w:pPr>
      <w:r w:rsidRPr="00BD16E0">
        <w:rPr>
          <w:rStyle w:val="af6"/>
          <w:sz w:val="18"/>
          <w:szCs w:val="18"/>
        </w:rPr>
        <w:t>13</w:t>
      </w:r>
      <w:r w:rsidRPr="00BD16E0">
        <w:rPr>
          <w:rFonts w:ascii="GHEA Grapalat" w:hAnsi="GHEA Grapalat"/>
          <w:i/>
          <w:sz w:val="18"/>
          <w:szCs w:val="18"/>
        </w:rPr>
        <w:t xml:space="preserve"> Если:</w:t>
      </w:r>
    </w:p>
    <w:p w:rsidR="008C0535" w:rsidRPr="000C5D3D" w:rsidRDefault="008C0535" w:rsidP="00BA4026">
      <w:pPr>
        <w:pStyle w:val="af2"/>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8C0535" w:rsidRPr="0092041F" w:rsidRDefault="008C0535" w:rsidP="00BA4026">
      <w:pPr>
        <w:pStyle w:val="af2"/>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этапа.Обеспечение</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C0535" w:rsidRPr="0092041F" w:rsidRDefault="008C0535" w:rsidP="00C67FAB">
      <w:pPr>
        <w:pStyle w:val="af2"/>
        <w:jc w:val="both"/>
        <w:rPr>
          <w:rFonts w:ascii="GHEA Grapalat" w:hAnsi="GHEA Grapalat"/>
          <w:i/>
        </w:rPr>
      </w:pPr>
    </w:p>
  </w:footnote>
  <w:footnote w:id="12">
    <w:p w:rsidR="008C0535" w:rsidRPr="00511966" w:rsidRDefault="008C0535" w:rsidP="00C67FA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денег"заменяются 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3">
    <w:p w:rsidR="008C0535" w:rsidRPr="008E4439" w:rsidRDefault="008C0535"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15</w:t>
      </w:r>
      <w:r w:rsidRPr="008E4439">
        <w:rPr>
          <w:rFonts w:ascii="GHEA Grapalat" w:hAnsi="GHEA Grapalat"/>
        </w:rPr>
        <w:t>Настоящий пункт редактируется согласно соответствующему заказчику</w:t>
      </w:r>
    </w:p>
    <w:p w:rsidR="008C0535" w:rsidRPr="000811C1" w:rsidRDefault="008C0535" w:rsidP="0027573B">
      <w:pPr>
        <w:pStyle w:val="af2"/>
        <w:rPr>
          <w:rFonts w:ascii="Sylfaen" w:hAnsi="Sylfaen"/>
          <w:sz w:val="18"/>
          <w:szCs w:val="18"/>
        </w:rPr>
      </w:pPr>
    </w:p>
  </w:footnote>
  <w:footnote w:id="14">
    <w:p w:rsidR="008C0535" w:rsidRPr="00A31673" w:rsidRDefault="008C0535">
      <w:pPr>
        <w:pStyle w:val="af2"/>
      </w:pPr>
      <w:r>
        <w:rPr>
          <w:rStyle w:val="af6"/>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5">
    <w:p w:rsidR="008C0535" w:rsidRPr="00DE7706" w:rsidRDefault="008C0535">
      <w:pPr>
        <w:pStyle w:val="af2"/>
      </w:pPr>
      <w:r>
        <w:rPr>
          <w:rStyle w:val="af6"/>
        </w:rPr>
        <w:t>17</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8C0535" w:rsidRPr="00810F23" w:rsidRDefault="008C0535" w:rsidP="00A41F94">
      <w:pPr>
        <w:pStyle w:val="af2"/>
        <w:rPr>
          <w:rFonts w:ascii="Times New Roman" w:hAnsi="Times New Roman"/>
        </w:rPr>
      </w:pPr>
      <w:r>
        <w:rPr>
          <w:rStyle w:val="af6"/>
        </w:rPr>
        <w:t>18</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810F23">
        <w:rPr>
          <w:rFonts w:ascii="GHEA Grapalat" w:hAnsi="GHEA Grapalat"/>
          <w:i/>
        </w:rPr>
        <w:t>предметом закупки не являются строительные работы.</w:t>
      </w:r>
    </w:p>
    <w:p w:rsidR="008C0535" w:rsidRPr="005F2C25" w:rsidRDefault="008C0535">
      <w:pPr>
        <w:pStyle w:val="af2"/>
        <w:rPr>
          <w:rFonts w:ascii="Times New Roman" w:hAnsi="Times New Roman"/>
        </w:rPr>
      </w:pPr>
    </w:p>
  </w:footnote>
  <w:footnote w:id="17">
    <w:p w:rsidR="008C0535" w:rsidRDefault="008C0535" w:rsidP="006B3E56">
      <w:pPr>
        <w:jc w:val="both"/>
      </w:pPr>
    </w:p>
    <w:p w:rsidR="008C0535" w:rsidRPr="00A006D6" w:rsidRDefault="008C0535" w:rsidP="00F5644B">
      <w:pPr>
        <w:jc w:val="both"/>
        <w:rPr>
          <w:rFonts w:asciiTheme="minorHAnsi" w:hAnsiTheme="minorHAnsi"/>
          <w:i/>
          <w:sz w:val="20"/>
          <w:szCs w:val="20"/>
          <w:lang w:val="af-ZA"/>
        </w:rPr>
      </w:pPr>
      <w:r>
        <w:rPr>
          <w:rStyle w:val="af6"/>
        </w:rPr>
        <w:t>**</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8C0535" w:rsidRPr="00A006D6" w:rsidRDefault="008C053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8C0535" w:rsidRPr="00A006D6" w:rsidRDefault="008C053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8C0535" w:rsidRPr="00A006D6" w:rsidRDefault="008C0535" w:rsidP="006B3E56">
      <w:pPr>
        <w:pStyle w:val="af2"/>
        <w:rPr>
          <w:rFonts w:asciiTheme="minorHAnsi" w:hAnsiTheme="minorHAnsi"/>
          <w:i/>
          <w:lang w:val="af-ZA"/>
        </w:rPr>
      </w:pPr>
    </w:p>
  </w:footnote>
  <w:footnote w:id="18">
    <w:p w:rsidR="008C0535" w:rsidRPr="00A006D6" w:rsidRDefault="008C0535">
      <w:pPr>
        <w:pStyle w:val="af2"/>
        <w:rPr>
          <w:ins w:id="10" w:author="Inesa Kocharyan" w:date="2021-09-01T12:05:00Z"/>
          <w:rFonts w:asciiTheme="minorHAnsi" w:hAnsiTheme="minorHAnsi"/>
          <w:b/>
          <w:i/>
        </w:rPr>
      </w:pPr>
      <w:r w:rsidRPr="00A006D6">
        <w:rPr>
          <w:rStyle w:val="af6"/>
          <w:i/>
        </w:rPr>
        <w:t>***</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rsidR="008C0535" w:rsidRPr="00990559" w:rsidRDefault="008C0535">
      <w:pPr>
        <w:pStyle w:val="af2"/>
        <w:rPr>
          <w:rFonts w:ascii="Sylfaen" w:hAnsi="Sylfaen"/>
          <w:lang w:val="hy-AM"/>
        </w:rPr>
      </w:pPr>
    </w:p>
  </w:footnote>
  <w:footnote w:id="19">
    <w:p w:rsidR="008C0535" w:rsidRPr="00D3436F" w:rsidRDefault="008C0535"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8C0535" w:rsidRPr="00D3436F" w:rsidRDefault="008C0535">
      <w:pPr>
        <w:pStyle w:val="af2"/>
        <w:rPr>
          <w:lang w:val="es-ES"/>
        </w:rPr>
      </w:pPr>
    </w:p>
  </w:footnote>
  <w:footnote w:id="20">
    <w:p w:rsidR="008C0535" w:rsidRPr="008842CE" w:rsidRDefault="008C0535" w:rsidP="003D2FE2">
      <w:pPr>
        <w:pStyle w:val="af2"/>
        <w:jc w:val="both"/>
      </w:pPr>
    </w:p>
  </w:footnote>
  <w:footnote w:id="21">
    <w:p w:rsidR="008C0535" w:rsidRPr="008842CE" w:rsidRDefault="008C0535" w:rsidP="000A214C">
      <w:pPr>
        <w:pStyle w:val="af2"/>
        <w:jc w:val="both"/>
      </w:pPr>
    </w:p>
  </w:footnote>
  <w:footnote w:id="22">
    <w:p w:rsidR="008C0535" w:rsidRPr="00124BE9" w:rsidRDefault="008C0535"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8C0535" w:rsidRPr="00124BE9" w:rsidRDefault="008C0535" w:rsidP="00BB28C8">
      <w:pPr>
        <w:pStyle w:val="af2"/>
        <w:widowControl w:val="0"/>
        <w:jc w:val="both"/>
        <w:rPr>
          <w:rFonts w:ascii="GHEA Grapalat" w:hAnsi="GHEA Grapalat"/>
          <w:lang w:val="hy-AM"/>
        </w:rPr>
      </w:pPr>
    </w:p>
  </w:footnote>
  <w:footnote w:id="23">
    <w:p w:rsidR="008C0535" w:rsidRPr="00124BE9" w:rsidRDefault="008C0535"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появляющейся предметом закупки строительной программой требуются проектные документы.</w:t>
      </w:r>
    </w:p>
  </w:footnote>
  <w:footnote w:id="24">
    <w:p w:rsidR="008C0535" w:rsidRPr="00A6067F" w:rsidRDefault="008C0535" w:rsidP="00BB28C8">
      <w:pPr>
        <w:pStyle w:val="af2"/>
        <w:widowControl w:val="0"/>
        <w:jc w:val="both"/>
        <w:rPr>
          <w:rFonts w:ascii="GHEA Grapalat" w:hAnsi="GHEA Grapalat"/>
          <w:i/>
        </w:rPr>
      </w:pPr>
      <w:r>
        <w:rPr>
          <w:rStyle w:val="af6"/>
        </w:rPr>
        <w:t>28</w:t>
      </w:r>
      <w:r w:rsidRPr="00124BE9">
        <w:rPr>
          <w:rFonts w:ascii="GHEA Grapalat" w:hAnsi="GHEA Grapalat"/>
          <w:i/>
        </w:rPr>
        <w:t>Настоящий пункт исключается из проекта договора, если он не применим.</w:t>
      </w:r>
    </w:p>
    <w:p w:rsidR="008C0535" w:rsidRPr="00A6067F" w:rsidRDefault="008C0535" w:rsidP="00BB28C8">
      <w:pPr>
        <w:pStyle w:val="af2"/>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5">
    <w:p w:rsidR="008C0535" w:rsidRPr="0000511B" w:rsidRDefault="008C0535" w:rsidP="00BB28C8">
      <w:pPr>
        <w:pStyle w:val="af2"/>
        <w:widowControl w:val="0"/>
        <w:jc w:val="both"/>
        <w:rPr>
          <w:rFonts w:ascii="GHEA Grapalat" w:hAnsi="GHEA Grapalat"/>
          <w:i/>
          <w:sz w:val="18"/>
          <w:szCs w:val="18"/>
        </w:rPr>
      </w:pPr>
      <w:r w:rsidRPr="0000511B">
        <w:rPr>
          <w:rStyle w:val="af6"/>
          <w:sz w:val="18"/>
          <w:szCs w:val="18"/>
        </w:rPr>
        <w:t>29</w:t>
      </w:r>
      <w:r w:rsidRPr="0000511B">
        <w:rPr>
          <w:rFonts w:ascii="GHEA Grapalat" w:hAnsi="GHEA Grapalat"/>
          <w:i/>
          <w:sz w:val="18"/>
          <w:szCs w:val="18"/>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rsidR="008C0535" w:rsidRPr="0000511B" w:rsidRDefault="008C0535" w:rsidP="00BB28C8">
      <w:pPr>
        <w:pStyle w:val="af2"/>
        <w:widowControl w:val="0"/>
        <w:jc w:val="both"/>
        <w:rPr>
          <w:rFonts w:ascii="GHEA Grapalat" w:hAnsi="GHEA Grapalat"/>
        </w:rPr>
      </w:pPr>
      <w:r w:rsidRPr="0000511B">
        <w:rPr>
          <w:rFonts w:ascii="GHEA Grapalat" w:hAnsi="GHEA Grapalat"/>
          <w:i/>
          <w:sz w:val="18"/>
          <w:szCs w:val="18"/>
          <w:vertAlign w:val="superscript"/>
        </w:rPr>
        <w:t>29.1</w:t>
      </w:r>
      <w:r w:rsidRPr="0000511B">
        <w:rPr>
          <w:rFonts w:ascii="GHEA Grapalat" w:hAnsi="GHEA Grapalat"/>
          <w:i/>
          <w:sz w:val="18"/>
          <w:szCs w:val="18"/>
        </w:rPr>
        <w:t xml:space="preserve"> Пункт 2 пункта 5.1.1. исключается из проекта договора, если предметом закупки не являетсястроительная программа.</w:t>
      </w:r>
    </w:p>
  </w:footnote>
  <w:footnote w:id="26">
    <w:p w:rsidR="008C0535" w:rsidRPr="000A504A" w:rsidRDefault="008C0535" w:rsidP="00BB28C8">
      <w:pPr>
        <w:pStyle w:val="af2"/>
        <w:widowControl w:val="0"/>
        <w:jc w:val="both"/>
        <w:rPr>
          <w:ins w:id="27" w:author="Vardan" w:date="2022-03-24T23:04:00Z"/>
          <w:rFonts w:ascii="GHEA Grapalat" w:hAnsi="GHEA Grapalat"/>
          <w:i/>
          <w:lang w:val="hy-AM"/>
        </w:rPr>
      </w:pPr>
      <w:r>
        <w:rPr>
          <w:rStyle w:val="af6"/>
        </w:rPr>
        <w:t>30</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8C0535" w:rsidRPr="00124BE9" w:rsidRDefault="008C0535" w:rsidP="00BB28C8">
      <w:pPr>
        <w:pStyle w:val="af2"/>
        <w:widowControl w:val="0"/>
        <w:jc w:val="both"/>
        <w:rPr>
          <w:rFonts w:ascii="GHEA Grapalat" w:hAnsi="GHEA Grapalat"/>
          <w:lang w:val="hy-AM"/>
        </w:rPr>
      </w:pPr>
    </w:p>
  </w:footnote>
  <w:footnote w:id="27">
    <w:p w:rsidR="008C0535" w:rsidRPr="00EB336B" w:rsidRDefault="008C0535" w:rsidP="00D63D97">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rsidR="008C0535" w:rsidRPr="00F77F4C" w:rsidRDefault="008C0535" w:rsidP="00BB28C8">
      <w:pPr>
        <w:pStyle w:val="af2"/>
        <w:jc w:val="both"/>
        <w:rPr>
          <w:rFonts w:ascii="GHEA Grapalat" w:hAnsi="GHEA Grapalat"/>
          <w:i/>
        </w:rPr>
      </w:pPr>
      <w:r>
        <w:rPr>
          <w:rStyle w:val="af6"/>
        </w:rPr>
        <w:t>31</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8C0535" w:rsidRPr="00F77F4C" w:rsidRDefault="008C0535" w:rsidP="00BB28C8">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rsidR="008C0535" w:rsidRPr="004078D0" w:rsidRDefault="008C0535" w:rsidP="00BB28C8">
      <w:pPr>
        <w:pStyle w:val="af2"/>
        <w:widowControl w:val="0"/>
        <w:jc w:val="both"/>
        <w:rPr>
          <w:rFonts w:ascii="GHEA Grapalat" w:hAnsi="GHEA Grapalat"/>
          <w:sz w:val="2"/>
          <w:szCs w:val="2"/>
          <w:lang w:val="hy-AM"/>
        </w:rPr>
      </w:pPr>
    </w:p>
    <w:p w:rsidR="008C0535" w:rsidRPr="004078D0" w:rsidRDefault="008C0535" w:rsidP="00BB28C8">
      <w:pPr>
        <w:pStyle w:val="af2"/>
        <w:widowControl w:val="0"/>
        <w:jc w:val="both"/>
        <w:rPr>
          <w:rFonts w:ascii="GHEA Grapalat" w:hAnsi="GHEA Grapalat"/>
          <w:sz w:val="2"/>
          <w:szCs w:val="2"/>
          <w:lang w:val="hy-AM"/>
        </w:rPr>
      </w:pPr>
    </w:p>
  </w:footnote>
  <w:footnote w:id="28">
    <w:p w:rsidR="008C0535" w:rsidRPr="00124BE9" w:rsidRDefault="008C0535" w:rsidP="00BB28C8">
      <w:pPr>
        <w:pStyle w:val="af2"/>
        <w:widowControl w:val="0"/>
        <w:jc w:val="both"/>
        <w:rPr>
          <w:rFonts w:ascii="GHEA Grapalat" w:hAnsi="GHEA Grapalat"/>
          <w:lang w:val="hy-AM"/>
        </w:rPr>
      </w:pPr>
      <w:r>
        <w:rPr>
          <w:rStyle w:val="af6"/>
        </w:rPr>
        <w:t>32</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8C0535" w:rsidRPr="00124BE9" w:rsidRDefault="008C0535"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0">
    <w:p w:rsidR="008C0535" w:rsidRPr="00124BE9" w:rsidRDefault="008C0535" w:rsidP="00BB28C8">
      <w:pPr>
        <w:pStyle w:val="af2"/>
        <w:widowControl w:val="0"/>
        <w:jc w:val="both"/>
        <w:rPr>
          <w:rFonts w:ascii="GHEA Grapalat" w:hAnsi="GHEA Grapalat"/>
          <w:lang w:val="hy-AM"/>
        </w:rPr>
      </w:pPr>
      <w:r>
        <w:rPr>
          <w:rStyle w:val="af6"/>
        </w:rPr>
        <w:t>34</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C0535" w:rsidRPr="001C4E24" w:rsidRDefault="008C0535" w:rsidP="00BB28C8">
      <w:pPr>
        <w:pStyle w:val="af2"/>
        <w:rPr>
          <w:lang w:val="hy-AM"/>
        </w:rPr>
      </w:pPr>
    </w:p>
  </w:footnote>
  <w:footnote w:id="31">
    <w:p w:rsidR="008C0535" w:rsidRPr="005A1B4B" w:rsidRDefault="008C0535" w:rsidP="0043592F">
      <w:pPr>
        <w:pStyle w:val="af2"/>
        <w:widowControl w:val="0"/>
        <w:rPr>
          <w:rFonts w:asciiTheme="minorHAnsi" w:hAnsiTheme="minorHAnsi"/>
          <w:sz w:val="16"/>
          <w:szCs w:val="16"/>
        </w:rPr>
      </w:pPr>
      <w:r w:rsidRPr="005A1B4B">
        <w:rPr>
          <w:rFonts w:asciiTheme="minorHAnsi" w:hAnsiTheme="minorHAnsi"/>
          <w:sz w:val="16"/>
          <w:szCs w:val="16"/>
        </w:rPr>
        <w:t>*</w:t>
      </w:r>
      <w:r w:rsidRPr="005A1B4B">
        <w:rPr>
          <w:rFonts w:ascii="GHEA Grapalat" w:hAnsi="GHEA Grapalat"/>
          <w:i/>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C0535" w:rsidRPr="005A1B4B" w:rsidRDefault="008C0535" w:rsidP="0043592F">
      <w:pPr>
        <w:pStyle w:val="af2"/>
        <w:widowControl w:val="0"/>
        <w:rPr>
          <w:sz w:val="16"/>
          <w:szCs w:val="16"/>
        </w:rPr>
      </w:pPr>
      <w:r w:rsidRPr="005A1B4B">
        <w:rPr>
          <w:rStyle w:val="af6"/>
          <w:sz w:val="16"/>
          <w:szCs w:val="16"/>
        </w:rPr>
        <w:t>**</w:t>
      </w:r>
      <w:r w:rsidRPr="005A1B4B">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 а в графе  " конец " срок исполнения устанавливается в календарных днях..</w:t>
      </w:r>
    </w:p>
  </w:footnote>
  <w:footnote w:id="32">
    <w:p w:rsidR="008C0535" w:rsidRPr="00F249C5" w:rsidRDefault="008C0535" w:rsidP="00BB28C8">
      <w:pPr>
        <w:pStyle w:val="af2"/>
        <w:widowControl w:val="0"/>
        <w:jc w:val="both"/>
        <w:rPr>
          <w:sz w:val="16"/>
          <w:szCs w:val="16"/>
        </w:rPr>
      </w:pPr>
      <w:r w:rsidRPr="00F249C5">
        <w:rPr>
          <w:rStyle w:val="af6"/>
          <w:sz w:val="16"/>
          <w:szCs w:val="16"/>
        </w:rPr>
        <w:t>*</w:t>
      </w:r>
      <w:r w:rsidRPr="00F249C5">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2"/>
  </w:num>
  <w:num w:numId="3">
    <w:abstractNumId w:val="24"/>
  </w:num>
  <w:num w:numId="4">
    <w:abstractNumId w:val="19"/>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9"/>
  </w:num>
  <w:num w:numId="12">
    <w:abstractNumId w:val="34"/>
  </w:num>
  <w:num w:numId="13">
    <w:abstractNumId w:val="31"/>
  </w:num>
  <w:num w:numId="14">
    <w:abstractNumId w:val="16"/>
  </w:num>
  <w:num w:numId="15">
    <w:abstractNumId w:val="33"/>
  </w:num>
  <w:num w:numId="16">
    <w:abstractNumId w:val="18"/>
  </w:num>
  <w:num w:numId="17">
    <w:abstractNumId w:val="6"/>
  </w:num>
  <w:num w:numId="18">
    <w:abstractNumId w:val="1"/>
  </w:num>
  <w:num w:numId="19">
    <w:abstractNumId w:val="20"/>
  </w:num>
  <w:num w:numId="20">
    <w:abstractNumId w:val="2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23"/>
  </w:num>
  <w:num w:numId="25">
    <w:abstractNumId w:val="25"/>
  </w:num>
  <w:num w:numId="26">
    <w:abstractNumId w:val="17"/>
  </w:num>
  <w:num w:numId="27">
    <w:abstractNumId w:val="7"/>
  </w:num>
  <w:num w:numId="28">
    <w:abstractNumId w:val="13"/>
  </w:num>
  <w:num w:numId="29">
    <w:abstractNumId w:val="4"/>
  </w:num>
  <w:num w:numId="30">
    <w:abstractNumId w:val="3"/>
  </w:num>
  <w:num w:numId="31">
    <w:abstractNumId w:val="0"/>
  </w:num>
  <w:num w:numId="32">
    <w:abstractNumId w:val="10"/>
  </w:num>
  <w:num w:numId="33">
    <w:abstractNumId w:val="30"/>
  </w:num>
  <w:num w:numId="34">
    <w:abstractNumId w:val="28"/>
  </w:num>
  <w:num w:numId="35">
    <w:abstractNumId w:val="32"/>
  </w:num>
  <w:num w:numId="36">
    <w:abstractNumId w:val="14"/>
  </w:num>
  <w:num w:numId="37">
    <w:abstractNumId w:val="2"/>
  </w:num>
  <w:num w:numId="38">
    <w:abstractNumId w:val="22"/>
  </w:num>
  <w:num w:numId="39">
    <w:abstractNumId w:val="11"/>
    <w:lvlOverride w:ilvl="0">
      <w:startOverride w:val="1"/>
    </w:lvlOverride>
    <w:lvlOverride w:ilvl="1"/>
    <w:lvlOverride w:ilvl="2"/>
    <w:lvlOverride w:ilvl="3"/>
    <w:lvlOverride w:ilvl="4"/>
    <w:lvlOverride w:ilvl="5"/>
    <w:lvlOverride w:ilvl="6"/>
    <w:lvlOverride w:ilvl="7"/>
    <w:lvlOverride w:ilvl="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3093"/>
    <w:rsid w:val="00013192"/>
    <w:rsid w:val="000132F3"/>
    <w:rsid w:val="00013C24"/>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6432"/>
    <w:rsid w:val="00037DDE"/>
    <w:rsid w:val="00040382"/>
    <w:rsid w:val="000408D8"/>
    <w:rsid w:val="00041366"/>
    <w:rsid w:val="0004206F"/>
    <w:rsid w:val="000424BA"/>
    <w:rsid w:val="000429FE"/>
    <w:rsid w:val="00042BD4"/>
    <w:rsid w:val="00043225"/>
    <w:rsid w:val="0004387F"/>
    <w:rsid w:val="0004463F"/>
    <w:rsid w:val="00044E20"/>
    <w:rsid w:val="00046758"/>
    <w:rsid w:val="00046BAC"/>
    <w:rsid w:val="000473EF"/>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2388"/>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413"/>
    <w:rsid w:val="00074992"/>
    <w:rsid w:val="00074CC1"/>
    <w:rsid w:val="000752B1"/>
    <w:rsid w:val="00075997"/>
    <w:rsid w:val="000763E5"/>
    <w:rsid w:val="00076EF4"/>
    <w:rsid w:val="00077062"/>
    <w:rsid w:val="00077603"/>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6AAF"/>
    <w:rsid w:val="0009758F"/>
    <w:rsid w:val="00097DE8"/>
    <w:rsid w:val="000A15F9"/>
    <w:rsid w:val="000A214C"/>
    <w:rsid w:val="000A323C"/>
    <w:rsid w:val="000A359E"/>
    <w:rsid w:val="000A37CE"/>
    <w:rsid w:val="000A4B60"/>
    <w:rsid w:val="000A4FC5"/>
    <w:rsid w:val="000A504A"/>
    <w:rsid w:val="000A5316"/>
    <w:rsid w:val="000A5B16"/>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05F"/>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39D"/>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61B2"/>
    <w:rsid w:val="0013664E"/>
    <w:rsid w:val="001369CB"/>
    <w:rsid w:val="001377BA"/>
    <w:rsid w:val="00137A5C"/>
    <w:rsid w:val="0014000D"/>
    <w:rsid w:val="001403AE"/>
    <w:rsid w:val="00140841"/>
    <w:rsid w:val="00141435"/>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E80"/>
    <w:rsid w:val="001722C9"/>
    <w:rsid w:val="001723D6"/>
    <w:rsid w:val="001724D7"/>
    <w:rsid w:val="00172B38"/>
    <w:rsid w:val="00172BC4"/>
    <w:rsid w:val="00172F4E"/>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2A35"/>
    <w:rsid w:val="001C301C"/>
    <w:rsid w:val="001C3740"/>
    <w:rsid w:val="001C3ACB"/>
    <w:rsid w:val="001C3D83"/>
    <w:rsid w:val="001C3F6C"/>
    <w:rsid w:val="001C57DE"/>
    <w:rsid w:val="001C6221"/>
    <w:rsid w:val="001C6688"/>
    <w:rsid w:val="001C6A71"/>
    <w:rsid w:val="001C76F7"/>
    <w:rsid w:val="001C79C0"/>
    <w:rsid w:val="001D0249"/>
    <w:rsid w:val="001D0BA2"/>
    <w:rsid w:val="001D129F"/>
    <w:rsid w:val="001D179F"/>
    <w:rsid w:val="001D1D00"/>
    <w:rsid w:val="001D209D"/>
    <w:rsid w:val="001D2D62"/>
    <w:rsid w:val="001D4FB3"/>
    <w:rsid w:val="001D5785"/>
    <w:rsid w:val="001D5900"/>
    <w:rsid w:val="001D5EBF"/>
    <w:rsid w:val="001D5FF7"/>
    <w:rsid w:val="001D6531"/>
    <w:rsid w:val="001D6627"/>
    <w:rsid w:val="001D7228"/>
    <w:rsid w:val="001D74FA"/>
    <w:rsid w:val="001D78C5"/>
    <w:rsid w:val="001E0216"/>
    <w:rsid w:val="001E06D6"/>
    <w:rsid w:val="001E0BC2"/>
    <w:rsid w:val="001E0BC5"/>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CB"/>
    <w:rsid w:val="00220C7C"/>
    <w:rsid w:val="002218FE"/>
    <w:rsid w:val="00221C7B"/>
    <w:rsid w:val="0022247D"/>
    <w:rsid w:val="002238E0"/>
    <w:rsid w:val="00223F35"/>
    <w:rsid w:val="002240AB"/>
    <w:rsid w:val="002250D8"/>
    <w:rsid w:val="0022515E"/>
    <w:rsid w:val="002252CD"/>
    <w:rsid w:val="00225EB7"/>
    <w:rsid w:val="00225FC8"/>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48A"/>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87A"/>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2E0B"/>
    <w:rsid w:val="002E3165"/>
    <w:rsid w:val="002E3258"/>
    <w:rsid w:val="002E361E"/>
    <w:rsid w:val="002E3DFA"/>
    <w:rsid w:val="002E3F9E"/>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7FE"/>
    <w:rsid w:val="00311C27"/>
    <w:rsid w:val="003123F6"/>
    <w:rsid w:val="00312737"/>
    <w:rsid w:val="00312958"/>
    <w:rsid w:val="003141B6"/>
    <w:rsid w:val="00316381"/>
    <w:rsid w:val="003163A5"/>
    <w:rsid w:val="0031688E"/>
    <w:rsid w:val="003169A4"/>
    <w:rsid w:val="00316A13"/>
    <w:rsid w:val="003172A5"/>
    <w:rsid w:val="00317BD2"/>
    <w:rsid w:val="0032071C"/>
    <w:rsid w:val="00320B7E"/>
    <w:rsid w:val="003219E1"/>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9D8"/>
    <w:rsid w:val="00366C4E"/>
    <w:rsid w:val="00367A9A"/>
    <w:rsid w:val="00367EDA"/>
    <w:rsid w:val="00367F26"/>
    <w:rsid w:val="00370ECD"/>
    <w:rsid w:val="00371681"/>
    <w:rsid w:val="0037177E"/>
    <w:rsid w:val="003717D2"/>
    <w:rsid w:val="00371D65"/>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3D0"/>
    <w:rsid w:val="00381658"/>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E56"/>
    <w:rsid w:val="00391F90"/>
    <w:rsid w:val="00392525"/>
    <w:rsid w:val="00393055"/>
    <w:rsid w:val="0039338D"/>
    <w:rsid w:val="0039349E"/>
    <w:rsid w:val="003937C5"/>
    <w:rsid w:val="00393856"/>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D43"/>
    <w:rsid w:val="003C3660"/>
    <w:rsid w:val="003C3E7A"/>
    <w:rsid w:val="003C3F6A"/>
    <w:rsid w:val="003C4278"/>
    <w:rsid w:val="003C53D4"/>
    <w:rsid w:val="003C5795"/>
    <w:rsid w:val="003C57CD"/>
    <w:rsid w:val="003C5E16"/>
    <w:rsid w:val="003C5E89"/>
    <w:rsid w:val="003C61D5"/>
    <w:rsid w:val="003C627B"/>
    <w:rsid w:val="003C664F"/>
    <w:rsid w:val="003C670C"/>
    <w:rsid w:val="003C6A92"/>
    <w:rsid w:val="003C6C6F"/>
    <w:rsid w:val="003C6F3A"/>
    <w:rsid w:val="003C7160"/>
    <w:rsid w:val="003C7D12"/>
    <w:rsid w:val="003D0075"/>
    <w:rsid w:val="003D02A0"/>
    <w:rsid w:val="003D0BE0"/>
    <w:rsid w:val="003D0E3C"/>
    <w:rsid w:val="003D1153"/>
    <w:rsid w:val="003D14E9"/>
    <w:rsid w:val="003D1CF4"/>
    <w:rsid w:val="003D1D1B"/>
    <w:rsid w:val="003D2146"/>
    <w:rsid w:val="003D256D"/>
    <w:rsid w:val="003D2FE2"/>
    <w:rsid w:val="003D3794"/>
    <w:rsid w:val="003D395E"/>
    <w:rsid w:val="003D3964"/>
    <w:rsid w:val="003D3EB8"/>
    <w:rsid w:val="003D4A9C"/>
    <w:rsid w:val="003D4CD0"/>
    <w:rsid w:val="003D4FD0"/>
    <w:rsid w:val="003D56A5"/>
    <w:rsid w:val="003D7720"/>
    <w:rsid w:val="003D7F8E"/>
    <w:rsid w:val="003E01D5"/>
    <w:rsid w:val="003E029A"/>
    <w:rsid w:val="003E077D"/>
    <w:rsid w:val="003E0A5B"/>
    <w:rsid w:val="003E1283"/>
    <w:rsid w:val="003E135E"/>
    <w:rsid w:val="003E1421"/>
    <w:rsid w:val="003E194D"/>
    <w:rsid w:val="003E1BE2"/>
    <w:rsid w:val="003E1BE7"/>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E3"/>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90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D9D"/>
    <w:rsid w:val="00412C15"/>
    <w:rsid w:val="00413390"/>
    <w:rsid w:val="00413595"/>
    <w:rsid w:val="004153E3"/>
    <w:rsid w:val="00415F8E"/>
    <w:rsid w:val="00416905"/>
    <w:rsid w:val="00416F1E"/>
    <w:rsid w:val="0041739A"/>
    <w:rsid w:val="004175B6"/>
    <w:rsid w:val="004178BE"/>
    <w:rsid w:val="00417ABB"/>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92F"/>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883"/>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24D"/>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35B"/>
    <w:rsid w:val="00484FED"/>
    <w:rsid w:val="00485531"/>
    <w:rsid w:val="004857E7"/>
    <w:rsid w:val="004859E2"/>
    <w:rsid w:val="004865CE"/>
    <w:rsid w:val="00486B55"/>
    <w:rsid w:val="00487402"/>
    <w:rsid w:val="004874EC"/>
    <w:rsid w:val="00487592"/>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1D72"/>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02EF"/>
    <w:rsid w:val="004C17D2"/>
    <w:rsid w:val="004C1D9B"/>
    <w:rsid w:val="004C217A"/>
    <w:rsid w:val="004C2EEA"/>
    <w:rsid w:val="004C3803"/>
    <w:rsid w:val="004C4AF1"/>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0A"/>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5CB3"/>
    <w:rsid w:val="0052601D"/>
    <w:rsid w:val="00526C15"/>
    <w:rsid w:val="00527793"/>
    <w:rsid w:val="00527AF1"/>
    <w:rsid w:val="005305C8"/>
    <w:rsid w:val="00530C17"/>
    <w:rsid w:val="00530DA1"/>
    <w:rsid w:val="00530F16"/>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1BE0"/>
    <w:rsid w:val="005525A4"/>
    <w:rsid w:val="00552934"/>
    <w:rsid w:val="00552D6E"/>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67EBA"/>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1B4B"/>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5E5"/>
    <w:rsid w:val="005B6B3E"/>
    <w:rsid w:val="005B6B51"/>
    <w:rsid w:val="005B6DCF"/>
    <w:rsid w:val="005B6F10"/>
    <w:rsid w:val="005B796C"/>
    <w:rsid w:val="005C0666"/>
    <w:rsid w:val="005C0D39"/>
    <w:rsid w:val="005C1BF7"/>
    <w:rsid w:val="005C1C00"/>
    <w:rsid w:val="005C1C99"/>
    <w:rsid w:val="005C2FBD"/>
    <w:rsid w:val="005C42E1"/>
    <w:rsid w:val="005C4C12"/>
    <w:rsid w:val="005C4C37"/>
    <w:rsid w:val="005C5003"/>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224B"/>
    <w:rsid w:val="006037D2"/>
    <w:rsid w:val="00605075"/>
    <w:rsid w:val="0060526C"/>
    <w:rsid w:val="00605382"/>
    <w:rsid w:val="00606328"/>
    <w:rsid w:val="0060652B"/>
    <w:rsid w:val="00606B84"/>
    <w:rsid w:val="00607120"/>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270"/>
    <w:rsid w:val="00625529"/>
    <w:rsid w:val="0062795D"/>
    <w:rsid w:val="00627BE1"/>
    <w:rsid w:val="00627D28"/>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0C55"/>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6AD5"/>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922"/>
    <w:rsid w:val="006A6D19"/>
    <w:rsid w:val="006A6E86"/>
    <w:rsid w:val="006B0116"/>
    <w:rsid w:val="006B0566"/>
    <w:rsid w:val="006B1A13"/>
    <w:rsid w:val="006B2369"/>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8CD"/>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DF7"/>
    <w:rsid w:val="006D32C0"/>
    <w:rsid w:val="006D3DD8"/>
    <w:rsid w:val="006D3EDB"/>
    <w:rsid w:val="006D42EB"/>
    <w:rsid w:val="006D440D"/>
    <w:rsid w:val="006D4448"/>
    <w:rsid w:val="006D4E1D"/>
    <w:rsid w:val="006D5516"/>
    <w:rsid w:val="006D6150"/>
    <w:rsid w:val="006D619D"/>
    <w:rsid w:val="006D682E"/>
    <w:rsid w:val="006D684E"/>
    <w:rsid w:val="006D7219"/>
    <w:rsid w:val="006E15CD"/>
    <w:rsid w:val="006E1E8F"/>
    <w:rsid w:val="006E35A0"/>
    <w:rsid w:val="006E49D7"/>
    <w:rsid w:val="006E50E4"/>
    <w:rsid w:val="006E51B0"/>
    <w:rsid w:val="006E5904"/>
    <w:rsid w:val="006E5CC5"/>
    <w:rsid w:val="006E6352"/>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4E5C"/>
    <w:rsid w:val="007251AB"/>
    <w:rsid w:val="007257FF"/>
    <w:rsid w:val="0072587C"/>
    <w:rsid w:val="00725ED3"/>
    <w:rsid w:val="007260F7"/>
    <w:rsid w:val="00731129"/>
    <w:rsid w:val="00731B85"/>
    <w:rsid w:val="00731BD1"/>
    <w:rsid w:val="00731D26"/>
    <w:rsid w:val="00731F31"/>
    <w:rsid w:val="0073287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3B"/>
    <w:rsid w:val="0076159E"/>
    <w:rsid w:val="00761A4D"/>
    <w:rsid w:val="00761EC8"/>
    <w:rsid w:val="00761F55"/>
    <w:rsid w:val="00762026"/>
    <w:rsid w:val="0076257C"/>
    <w:rsid w:val="0076368E"/>
    <w:rsid w:val="0076384C"/>
    <w:rsid w:val="007642C2"/>
    <w:rsid w:val="007646F8"/>
    <w:rsid w:val="00764AAD"/>
    <w:rsid w:val="007656DE"/>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7D5"/>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75"/>
    <w:rsid w:val="007D1692"/>
    <w:rsid w:val="007D27B8"/>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8FA"/>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65B"/>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17B46"/>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0"/>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506"/>
    <w:rsid w:val="00886AA6"/>
    <w:rsid w:val="00886D11"/>
    <w:rsid w:val="00886EFE"/>
    <w:rsid w:val="008875C7"/>
    <w:rsid w:val="00890035"/>
    <w:rsid w:val="00890F86"/>
    <w:rsid w:val="008916DE"/>
    <w:rsid w:val="00892068"/>
    <w:rsid w:val="008920F8"/>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98F"/>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73CD"/>
    <w:rsid w:val="008B7BE2"/>
    <w:rsid w:val="008B7F88"/>
    <w:rsid w:val="008C0535"/>
    <w:rsid w:val="008C16C2"/>
    <w:rsid w:val="008C17DA"/>
    <w:rsid w:val="008C208B"/>
    <w:rsid w:val="008C28C9"/>
    <w:rsid w:val="008C343E"/>
    <w:rsid w:val="008C3509"/>
    <w:rsid w:val="008C353D"/>
    <w:rsid w:val="008C417C"/>
    <w:rsid w:val="008C5402"/>
    <w:rsid w:val="008C56FA"/>
    <w:rsid w:val="008C5A17"/>
    <w:rsid w:val="008C5F2A"/>
    <w:rsid w:val="008C5FC1"/>
    <w:rsid w:val="008C6396"/>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4A"/>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641"/>
    <w:rsid w:val="00916A53"/>
    <w:rsid w:val="00916E77"/>
    <w:rsid w:val="009170A1"/>
    <w:rsid w:val="00917234"/>
    <w:rsid w:val="00917FAA"/>
    <w:rsid w:val="00920009"/>
    <w:rsid w:val="0092041F"/>
    <w:rsid w:val="009215EA"/>
    <w:rsid w:val="009229A1"/>
    <w:rsid w:val="009229DF"/>
    <w:rsid w:val="009230C2"/>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4E5"/>
    <w:rsid w:val="00940C2A"/>
    <w:rsid w:val="009414B2"/>
    <w:rsid w:val="00941728"/>
    <w:rsid w:val="009418AC"/>
    <w:rsid w:val="00941924"/>
    <w:rsid w:val="00941E17"/>
    <w:rsid w:val="009424EE"/>
    <w:rsid w:val="00943884"/>
    <w:rsid w:val="00943D49"/>
    <w:rsid w:val="009440A2"/>
    <w:rsid w:val="00944C2A"/>
    <w:rsid w:val="0094515C"/>
    <w:rsid w:val="009455D4"/>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68A8"/>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27A"/>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514"/>
    <w:rsid w:val="009B6D58"/>
    <w:rsid w:val="009B7437"/>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AE5"/>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3C8B"/>
    <w:rsid w:val="00A34587"/>
    <w:rsid w:val="00A3469E"/>
    <w:rsid w:val="00A34DFE"/>
    <w:rsid w:val="00A35FB1"/>
    <w:rsid w:val="00A36591"/>
    <w:rsid w:val="00A36BB9"/>
    <w:rsid w:val="00A36F0F"/>
    <w:rsid w:val="00A37070"/>
    <w:rsid w:val="00A37136"/>
    <w:rsid w:val="00A37BFD"/>
    <w:rsid w:val="00A4028C"/>
    <w:rsid w:val="00A40446"/>
    <w:rsid w:val="00A4067E"/>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2E27"/>
    <w:rsid w:val="00A5306D"/>
    <w:rsid w:val="00A530B3"/>
    <w:rsid w:val="00A5455C"/>
    <w:rsid w:val="00A5482B"/>
    <w:rsid w:val="00A5512C"/>
    <w:rsid w:val="00A55524"/>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57F"/>
    <w:rsid w:val="00A66E37"/>
    <w:rsid w:val="00A6756D"/>
    <w:rsid w:val="00A677CD"/>
    <w:rsid w:val="00A67EAC"/>
    <w:rsid w:val="00A7010C"/>
    <w:rsid w:val="00A70355"/>
    <w:rsid w:val="00A71173"/>
    <w:rsid w:val="00A7178B"/>
    <w:rsid w:val="00A71BBC"/>
    <w:rsid w:val="00A71EFF"/>
    <w:rsid w:val="00A731B5"/>
    <w:rsid w:val="00A735D6"/>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5EF9"/>
    <w:rsid w:val="00A86287"/>
    <w:rsid w:val="00A863CC"/>
    <w:rsid w:val="00A863E1"/>
    <w:rsid w:val="00A8671B"/>
    <w:rsid w:val="00A86F00"/>
    <w:rsid w:val="00A9038F"/>
    <w:rsid w:val="00A90E28"/>
    <w:rsid w:val="00A90FCD"/>
    <w:rsid w:val="00A915F5"/>
    <w:rsid w:val="00A9172D"/>
    <w:rsid w:val="00A921FF"/>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DE6"/>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4D8"/>
    <w:rsid w:val="00AD3AA4"/>
    <w:rsid w:val="00AD3FCE"/>
    <w:rsid w:val="00AD522C"/>
    <w:rsid w:val="00AD5625"/>
    <w:rsid w:val="00AD5A83"/>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B1"/>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5D1B"/>
    <w:rsid w:val="00B07942"/>
    <w:rsid w:val="00B07955"/>
    <w:rsid w:val="00B07E40"/>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9A0"/>
    <w:rsid w:val="00B54C65"/>
    <w:rsid w:val="00B54F63"/>
    <w:rsid w:val="00B55057"/>
    <w:rsid w:val="00B553D4"/>
    <w:rsid w:val="00B5562A"/>
    <w:rsid w:val="00B55FCE"/>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40"/>
    <w:rsid w:val="00B67256"/>
    <w:rsid w:val="00B67CCD"/>
    <w:rsid w:val="00B7019B"/>
    <w:rsid w:val="00B70A0F"/>
    <w:rsid w:val="00B70DF8"/>
    <w:rsid w:val="00B71392"/>
    <w:rsid w:val="00B716B0"/>
    <w:rsid w:val="00B71D73"/>
    <w:rsid w:val="00B73109"/>
    <w:rsid w:val="00B73AB8"/>
    <w:rsid w:val="00B73DE0"/>
    <w:rsid w:val="00B74013"/>
    <w:rsid w:val="00B744F6"/>
    <w:rsid w:val="00B74B63"/>
    <w:rsid w:val="00B7559E"/>
    <w:rsid w:val="00B75687"/>
    <w:rsid w:val="00B77FA6"/>
    <w:rsid w:val="00B8038B"/>
    <w:rsid w:val="00B803BC"/>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6F4"/>
    <w:rsid w:val="00B94D6E"/>
    <w:rsid w:val="00B95C59"/>
    <w:rsid w:val="00B95FE0"/>
    <w:rsid w:val="00B96317"/>
    <w:rsid w:val="00B96B73"/>
    <w:rsid w:val="00B975FA"/>
    <w:rsid w:val="00B9778A"/>
    <w:rsid w:val="00B9796D"/>
    <w:rsid w:val="00BA1336"/>
    <w:rsid w:val="00BA17C2"/>
    <w:rsid w:val="00BA2853"/>
    <w:rsid w:val="00BA3554"/>
    <w:rsid w:val="00BA4026"/>
    <w:rsid w:val="00BA5E54"/>
    <w:rsid w:val="00BA5FDA"/>
    <w:rsid w:val="00BA632C"/>
    <w:rsid w:val="00BA6E63"/>
    <w:rsid w:val="00BA6FB2"/>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4DCC"/>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63B"/>
    <w:rsid w:val="00BD3B55"/>
    <w:rsid w:val="00BD3F93"/>
    <w:rsid w:val="00BD438D"/>
    <w:rsid w:val="00BD4817"/>
    <w:rsid w:val="00BD4B37"/>
    <w:rsid w:val="00BD50E7"/>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2D1C"/>
    <w:rsid w:val="00C031D0"/>
    <w:rsid w:val="00C0337E"/>
    <w:rsid w:val="00C03431"/>
    <w:rsid w:val="00C0413D"/>
    <w:rsid w:val="00C04176"/>
    <w:rsid w:val="00C057BC"/>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67C2"/>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552"/>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881"/>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5D6B"/>
    <w:rsid w:val="00CC6362"/>
    <w:rsid w:val="00CC69D0"/>
    <w:rsid w:val="00CC73F0"/>
    <w:rsid w:val="00CD01CC"/>
    <w:rsid w:val="00CD043A"/>
    <w:rsid w:val="00CD1E50"/>
    <w:rsid w:val="00CD2B4E"/>
    <w:rsid w:val="00CD3548"/>
    <w:rsid w:val="00CD3A66"/>
    <w:rsid w:val="00CD4190"/>
    <w:rsid w:val="00CD435C"/>
    <w:rsid w:val="00CD4898"/>
    <w:rsid w:val="00CD6708"/>
    <w:rsid w:val="00CD6A17"/>
    <w:rsid w:val="00CD6B60"/>
    <w:rsid w:val="00CD7A4F"/>
    <w:rsid w:val="00CE0D95"/>
    <w:rsid w:val="00CE10B2"/>
    <w:rsid w:val="00CE18BF"/>
    <w:rsid w:val="00CE1F1B"/>
    <w:rsid w:val="00CE2264"/>
    <w:rsid w:val="00CE23B1"/>
    <w:rsid w:val="00CE296E"/>
    <w:rsid w:val="00CE3225"/>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57B"/>
    <w:rsid w:val="00D463EA"/>
    <w:rsid w:val="00D46D5B"/>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41E"/>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1C"/>
    <w:rsid w:val="00D76BBA"/>
    <w:rsid w:val="00D770E9"/>
    <w:rsid w:val="00D77ADB"/>
    <w:rsid w:val="00D77EF7"/>
    <w:rsid w:val="00D80916"/>
    <w:rsid w:val="00D80FD6"/>
    <w:rsid w:val="00D815D1"/>
    <w:rsid w:val="00D81660"/>
    <w:rsid w:val="00D81962"/>
    <w:rsid w:val="00D820D2"/>
    <w:rsid w:val="00D8293C"/>
    <w:rsid w:val="00D82DAD"/>
    <w:rsid w:val="00D82E27"/>
    <w:rsid w:val="00D83043"/>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336"/>
    <w:rsid w:val="00DB14F9"/>
    <w:rsid w:val="00DB1674"/>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294"/>
    <w:rsid w:val="00DC5332"/>
    <w:rsid w:val="00DC558A"/>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642"/>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4F9D"/>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CD8"/>
    <w:rsid w:val="00E141C7"/>
    <w:rsid w:val="00E14672"/>
    <w:rsid w:val="00E153B6"/>
    <w:rsid w:val="00E153F0"/>
    <w:rsid w:val="00E161F1"/>
    <w:rsid w:val="00E16E95"/>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27F29"/>
    <w:rsid w:val="00E30CCA"/>
    <w:rsid w:val="00E30E2D"/>
    <w:rsid w:val="00E30F0C"/>
    <w:rsid w:val="00E31A0F"/>
    <w:rsid w:val="00E326DD"/>
    <w:rsid w:val="00E327B8"/>
    <w:rsid w:val="00E32B46"/>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DCA"/>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7E3"/>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7E4"/>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5D0B"/>
    <w:rsid w:val="00EC6C24"/>
    <w:rsid w:val="00EC6F0E"/>
    <w:rsid w:val="00EC7188"/>
    <w:rsid w:val="00EC759E"/>
    <w:rsid w:val="00EC7897"/>
    <w:rsid w:val="00ED0338"/>
    <w:rsid w:val="00ED051E"/>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2D6F"/>
    <w:rsid w:val="00EE403C"/>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5544"/>
    <w:rsid w:val="00F06F30"/>
    <w:rsid w:val="00F0759D"/>
    <w:rsid w:val="00F102AB"/>
    <w:rsid w:val="00F1080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9C5"/>
    <w:rsid w:val="00F24A51"/>
    <w:rsid w:val="00F24C2B"/>
    <w:rsid w:val="00F24E9E"/>
    <w:rsid w:val="00F25220"/>
    <w:rsid w:val="00F25525"/>
    <w:rsid w:val="00F25A9B"/>
    <w:rsid w:val="00F25B39"/>
    <w:rsid w:val="00F25BC1"/>
    <w:rsid w:val="00F26162"/>
    <w:rsid w:val="00F263B3"/>
    <w:rsid w:val="00F26A4C"/>
    <w:rsid w:val="00F26B08"/>
    <w:rsid w:val="00F274C5"/>
    <w:rsid w:val="00F27A50"/>
    <w:rsid w:val="00F30F58"/>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B4B"/>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4CB1"/>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4B8"/>
    <w:rsid w:val="00FC4515"/>
    <w:rsid w:val="00FC4B16"/>
    <w:rsid w:val="00FC6150"/>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7291"/>
    <w:rsid w:val="00FD7772"/>
    <w:rsid w:val="00FD7CBB"/>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766"/>
    <w:rsid w:val="00FF0775"/>
    <w:rsid w:val="00FF07CD"/>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682FE4"/>
    <w:rPr>
      <w:rFonts w:ascii="Courier New" w:hAnsi="Courier New" w:cs="Courier New"/>
      <w:lang w:val="en-US" w:eastAsia="en-US" w:bidi="ar-SA"/>
    </w:rPr>
  </w:style>
  <w:style w:type="character" w:customStyle="1" w:styleId="y2iqfc">
    <w:name w:val="y2iqfc"/>
    <w:basedOn w:val="a0"/>
    <w:rsid w:val="00682FE4"/>
  </w:style>
  <w:style w:type="character" w:customStyle="1" w:styleId="ezkurwreuab5ozgtqnkl">
    <w:name w:val="ezkurwreuab5ozgtqnkl"/>
    <w:basedOn w:val="a0"/>
    <w:rsid w:val="00C755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682FE4"/>
    <w:rPr>
      <w:rFonts w:ascii="Courier New" w:hAnsi="Courier New" w:cs="Courier New"/>
      <w:lang w:val="en-US" w:eastAsia="en-US" w:bidi="ar-SA"/>
    </w:rPr>
  </w:style>
  <w:style w:type="character" w:customStyle="1" w:styleId="y2iqfc">
    <w:name w:val="y2iqfc"/>
    <w:basedOn w:val="a0"/>
    <w:rsid w:val="00682FE4"/>
  </w:style>
  <w:style w:type="character" w:customStyle="1" w:styleId="ezkurwreuab5ozgtqnkl">
    <w:name w:val="ezkurwreuab5ozgtqnkl"/>
    <w:basedOn w:val="a0"/>
    <w:rsid w:val="00C75515"/>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lkonyananahit32@gmail.com"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DED56-4C9C-4B33-AD3D-F9C6B262B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4855</TotalTime>
  <Pages>1</Pages>
  <Words>26189</Words>
  <Characters>149279</Characters>
  <Application>Microsoft Office Word</Application>
  <DocSecurity>0</DocSecurity>
  <Lines>1243</Lines>
  <Paragraphs>350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175118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cp:lastModifiedBy>
  <cp:revision>1996</cp:revision>
  <cp:lastPrinted>2018-02-16T07:12:00Z</cp:lastPrinted>
  <dcterms:created xsi:type="dcterms:W3CDTF">2019-10-28T07:04:00Z</dcterms:created>
  <dcterms:modified xsi:type="dcterms:W3CDTF">2025-11-19T10:51:00Z</dcterms:modified>
</cp:coreProperties>
</file>